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4F" w:rsidRDefault="003D0F28" w:rsidP="003D0F28">
      <w:pPr>
        <w:jc w:val="center"/>
        <w:rPr>
          <w:b/>
          <w:sz w:val="32"/>
          <w:szCs w:val="32"/>
        </w:rPr>
      </w:pPr>
      <w:r w:rsidRPr="003D0F28">
        <w:rPr>
          <w:b/>
          <w:sz w:val="32"/>
          <w:szCs w:val="32"/>
        </w:rPr>
        <w:t>W</w:t>
      </w:r>
      <w:r w:rsidR="00846B4F">
        <w:rPr>
          <w:b/>
          <w:sz w:val="32"/>
          <w:szCs w:val="32"/>
        </w:rPr>
        <w:t>estern and Central Pacific Fisheries Commission (WCPFC)</w:t>
      </w:r>
    </w:p>
    <w:p w:rsidR="003D0F28" w:rsidRPr="003D0F28" w:rsidRDefault="003D0F28" w:rsidP="003D0F28">
      <w:pPr>
        <w:jc w:val="center"/>
        <w:rPr>
          <w:b/>
          <w:sz w:val="32"/>
          <w:szCs w:val="32"/>
        </w:rPr>
      </w:pPr>
      <w:r w:rsidRPr="003D0F28">
        <w:rPr>
          <w:b/>
          <w:sz w:val="32"/>
          <w:szCs w:val="32"/>
        </w:rPr>
        <w:t xml:space="preserve"> E-REPORTING </w:t>
      </w:r>
      <w:r w:rsidR="00837A21" w:rsidRPr="003D0F28">
        <w:rPr>
          <w:b/>
          <w:sz w:val="32"/>
          <w:szCs w:val="32"/>
        </w:rPr>
        <w:t>STANDARD DATA FIELDS</w:t>
      </w:r>
    </w:p>
    <w:p w:rsidR="00837A21" w:rsidRPr="003D0F28" w:rsidRDefault="00837A21" w:rsidP="003D0F28">
      <w:pPr>
        <w:jc w:val="center"/>
        <w:rPr>
          <w:b/>
          <w:sz w:val="28"/>
          <w:szCs w:val="28"/>
        </w:rPr>
      </w:pPr>
      <w:r w:rsidRPr="003D0F28">
        <w:rPr>
          <w:b/>
          <w:sz w:val="28"/>
          <w:szCs w:val="28"/>
        </w:rPr>
        <w:t xml:space="preserve">OPERATIONAL </w:t>
      </w:r>
      <w:r w:rsidR="002B0C10">
        <w:rPr>
          <w:b/>
          <w:sz w:val="28"/>
          <w:szCs w:val="28"/>
        </w:rPr>
        <w:t>OBSERVER</w:t>
      </w:r>
      <w:r w:rsidRPr="003D0F28">
        <w:rPr>
          <w:b/>
          <w:sz w:val="28"/>
          <w:szCs w:val="28"/>
        </w:rPr>
        <w:t xml:space="preserve"> DATA</w:t>
      </w:r>
    </w:p>
    <w:p w:rsidR="00F05128" w:rsidRDefault="004064A8" w:rsidP="003D0F28">
      <w:pPr>
        <w:jc w:val="center"/>
        <w:rPr>
          <w:i/>
        </w:rPr>
      </w:pPr>
      <w:r w:rsidRPr="004064A8">
        <w:rPr>
          <w:i/>
        </w:rPr>
        <w:t>10</w:t>
      </w:r>
      <w:r w:rsidRPr="004064A8">
        <w:rPr>
          <w:i/>
          <w:vertAlign w:val="superscript"/>
        </w:rPr>
        <w:t>th</w:t>
      </w:r>
      <w:r>
        <w:rPr>
          <w:i/>
        </w:rPr>
        <w:t xml:space="preserve"> </w:t>
      </w:r>
      <w:r w:rsidR="00150259">
        <w:rPr>
          <w:i/>
        </w:rPr>
        <w:t>June 2015</w:t>
      </w:r>
    </w:p>
    <w:tbl>
      <w:tblPr>
        <w:tblStyle w:val="a3"/>
        <w:tblW w:w="0" w:type="auto"/>
        <w:tblInd w:w="2935" w:type="dxa"/>
        <w:tblLook w:val="04A0" w:firstRow="1" w:lastRow="0" w:firstColumn="1" w:lastColumn="0" w:noHBand="0" w:noVBand="1"/>
      </w:tblPr>
      <w:tblGrid>
        <w:gridCol w:w="1993"/>
        <w:gridCol w:w="2835"/>
      </w:tblGrid>
      <w:tr w:rsidR="0093030C" w:rsidTr="009F3C42">
        <w:tc>
          <w:tcPr>
            <w:tcW w:w="1993" w:type="dxa"/>
            <w:shd w:val="clear" w:color="auto" w:fill="EAF1DD" w:themeFill="accent3" w:themeFillTint="33"/>
          </w:tcPr>
          <w:p w:rsidR="0093030C" w:rsidRDefault="0093030C" w:rsidP="0093030C">
            <w:pPr>
              <w:rPr>
                <w:i/>
              </w:rPr>
            </w:pPr>
            <w:r>
              <w:rPr>
                <w:i/>
              </w:rPr>
              <w:t xml:space="preserve">CURRENT VERSION: </w:t>
            </w:r>
          </w:p>
        </w:tc>
        <w:tc>
          <w:tcPr>
            <w:tcW w:w="2835" w:type="dxa"/>
          </w:tcPr>
          <w:p w:rsidR="0093030C" w:rsidRDefault="0093030C" w:rsidP="009F3C42">
            <w:pPr>
              <w:rPr>
                <w:i/>
              </w:rPr>
            </w:pPr>
            <w:r>
              <w:rPr>
                <w:i/>
              </w:rPr>
              <w:t>2.00</w:t>
            </w:r>
          </w:p>
        </w:tc>
      </w:tr>
      <w:tr w:rsidR="0093030C" w:rsidTr="009F3C42">
        <w:tc>
          <w:tcPr>
            <w:tcW w:w="1993" w:type="dxa"/>
            <w:shd w:val="clear" w:color="auto" w:fill="EAF1DD" w:themeFill="accent3" w:themeFillTint="33"/>
          </w:tcPr>
          <w:p w:rsidR="0093030C" w:rsidRDefault="0093030C" w:rsidP="0093030C">
            <w:pPr>
              <w:rPr>
                <w:i/>
              </w:rPr>
            </w:pPr>
            <w:r>
              <w:rPr>
                <w:i/>
              </w:rPr>
              <w:t xml:space="preserve">DATE: </w:t>
            </w:r>
          </w:p>
        </w:tc>
        <w:tc>
          <w:tcPr>
            <w:tcW w:w="2835" w:type="dxa"/>
          </w:tcPr>
          <w:p w:rsidR="0093030C" w:rsidRDefault="0093030C" w:rsidP="0093030C">
            <w:pPr>
              <w:rPr>
                <w:i/>
              </w:rPr>
            </w:pPr>
            <w:r>
              <w:rPr>
                <w:i/>
              </w:rPr>
              <w:t>22</w:t>
            </w:r>
            <w:r w:rsidRPr="0093030C">
              <w:rPr>
                <w:i/>
                <w:vertAlign w:val="superscript"/>
              </w:rPr>
              <w:t>nd</w:t>
            </w:r>
            <w:r>
              <w:rPr>
                <w:i/>
              </w:rPr>
              <w:t xml:space="preserve"> February 2016</w:t>
            </w:r>
          </w:p>
        </w:tc>
      </w:tr>
      <w:tr w:rsidR="0093030C" w:rsidTr="009F3C42">
        <w:tc>
          <w:tcPr>
            <w:tcW w:w="1993" w:type="dxa"/>
            <w:shd w:val="clear" w:color="auto" w:fill="EAF1DD" w:themeFill="accent3" w:themeFillTint="33"/>
          </w:tcPr>
          <w:p w:rsidR="0093030C" w:rsidRDefault="0093030C" w:rsidP="0093030C">
            <w:pPr>
              <w:rPr>
                <w:i/>
              </w:rPr>
            </w:pPr>
            <w:r>
              <w:rPr>
                <w:i/>
              </w:rPr>
              <w:t xml:space="preserve">STATUS: </w:t>
            </w:r>
          </w:p>
        </w:tc>
        <w:tc>
          <w:tcPr>
            <w:tcW w:w="2835" w:type="dxa"/>
          </w:tcPr>
          <w:p w:rsidR="0093030C" w:rsidRDefault="0093030C" w:rsidP="0093030C">
            <w:pPr>
              <w:rPr>
                <w:i/>
              </w:rPr>
            </w:pPr>
            <w:r>
              <w:rPr>
                <w:i/>
              </w:rPr>
              <w:t>Draft – yet to be approved</w:t>
            </w:r>
          </w:p>
        </w:tc>
      </w:tr>
    </w:tbl>
    <w:p w:rsidR="009F3C42" w:rsidRDefault="009F3C42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2551"/>
        <w:gridCol w:w="5210"/>
      </w:tblGrid>
      <w:tr w:rsidR="009F3C42" w:rsidTr="009F3C42">
        <w:tc>
          <w:tcPr>
            <w:tcW w:w="959" w:type="dxa"/>
            <w:shd w:val="clear" w:color="auto" w:fill="FBD4B4" w:themeFill="accent6" w:themeFillTint="66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Version Number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Date Approved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Approved by</w:t>
            </w:r>
          </w:p>
        </w:tc>
        <w:tc>
          <w:tcPr>
            <w:tcW w:w="5210" w:type="dxa"/>
            <w:shd w:val="clear" w:color="auto" w:fill="FBD4B4" w:themeFill="accent6" w:themeFillTint="66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Brief Description</w:t>
            </w:r>
          </w:p>
        </w:tc>
      </w:tr>
      <w:tr w:rsidR="009F3C42" w:rsidTr="009F3C42">
        <w:tc>
          <w:tcPr>
            <w:tcW w:w="959" w:type="dxa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1.00 (Draft)</w:t>
            </w:r>
          </w:p>
        </w:tc>
        <w:tc>
          <w:tcPr>
            <w:tcW w:w="1134" w:type="dxa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July 2015</w:t>
            </w:r>
          </w:p>
        </w:tc>
        <w:tc>
          <w:tcPr>
            <w:tcW w:w="2551" w:type="dxa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 xml:space="preserve">WCPFC </w:t>
            </w:r>
            <w:proofErr w:type="spellStart"/>
            <w:r w:rsidRPr="009F3C42">
              <w:rPr>
                <w:i/>
                <w:sz w:val="18"/>
                <w:szCs w:val="18"/>
              </w:rPr>
              <w:t>ERandEM</w:t>
            </w:r>
            <w:proofErr w:type="spellEnd"/>
            <w:r w:rsidRPr="009F3C42">
              <w:rPr>
                <w:i/>
                <w:sz w:val="18"/>
                <w:szCs w:val="18"/>
              </w:rPr>
              <w:t xml:space="preserve"> meeting (</w:t>
            </w:r>
            <w:proofErr w:type="spellStart"/>
            <w:r w:rsidRPr="009F3C42">
              <w:rPr>
                <w:i/>
                <w:sz w:val="18"/>
                <w:szCs w:val="18"/>
              </w:rPr>
              <w:t>Nadi</w:t>
            </w:r>
            <w:proofErr w:type="spellEnd"/>
            <w:r w:rsidRPr="009F3C42">
              <w:rPr>
                <w:i/>
                <w:sz w:val="18"/>
                <w:szCs w:val="18"/>
              </w:rPr>
              <w:t>, Fiji)</w:t>
            </w:r>
          </w:p>
        </w:tc>
        <w:tc>
          <w:tcPr>
            <w:tcW w:w="5210" w:type="dxa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First version draft accepted by the meeting</w:t>
            </w:r>
          </w:p>
        </w:tc>
      </w:tr>
      <w:tr w:rsidR="009F3C42" w:rsidTr="009F3C42">
        <w:tc>
          <w:tcPr>
            <w:tcW w:w="959" w:type="dxa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  <w:r w:rsidRPr="009F3C42">
              <w:rPr>
                <w:i/>
                <w:sz w:val="18"/>
                <w:szCs w:val="18"/>
              </w:rPr>
              <w:t>2.00</w:t>
            </w:r>
          </w:p>
        </w:tc>
        <w:tc>
          <w:tcPr>
            <w:tcW w:w="1134" w:type="dxa"/>
          </w:tcPr>
          <w:p w:rsidR="009F3C42" w:rsidRPr="009F3C42" w:rsidRDefault="00A929B9" w:rsidP="009F3C4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TBA</w:t>
            </w:r>
          </w:p>
        </w:tc>
        <w:tc>
          <w:tcPr>
            <w:tcW w:w="2551" w:type="dxa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</w:p>
        </w:tc>
        <w:tc>
          <w:tcPr>
            <w:tcW w:w="5210" w:type="dxa"/>
          </w:tcPr>
          <w:p w:rsidR="009F3C42" w:rsidRDefault="00A929B9" w:rsidP="00A929B9">
            <w:pPr>
              <w:pStyle w:val="a4"/>
              <w:numPr>
                <w:ilvl w:val="0"/>
                <w:numId w:val="13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Recommendations for update from WCPFC12</w:t>
            </w:r>
          </w:p>
          <w:p w:rsidR="00B228F1" w:rsidRDefault="00B228F1" w:rsidP="00B228F1">
            <w:pPr>
              <w:pStyle w:val="a4"/>
              <w:numPr>
                <w:ilvl w:val="1"/>
                <w:numId w:val="13"/>
              </w:numPr>
              <w:ind w:left="811" w:hanging="357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New codes for species interaction in longline (Table A32)</w:t>
            </w:r>
          </w:p>
          <w:p w:rsidR="00B228F1" w:rsidRDefault="00B228F1" w:rsidP="00B228F1">
            <w:pPr>
              <w:pStyle w:val="a4"/>
              <w:numPr>
                <w:ilvl w:val="1"/>
                <w:numId w:val="13"/>
              </w:numPr>
              <w:ind w:left="811" w:hanging="357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Several bird mitigation fields collected at the SET LEVEL</w:t>
            </w:r>
          </w:p>
          <w:p w:rsidR="00B228F1" w:rsidRDefault="00B228F1" w:rsidP="00B228F1">
            <w:pPr>
              <w:pStyle w:val="a4"/>
              <w:numPr>
                <w:ilvl w:val="1"/>
                <w:numId w:val="13"/>
              </w:numPr>
              <w:ind w:left="811" w:hanging="357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Offal management field collected at SET level</w:t>
            </w:r>
          </w:p>
          <w:p w:rsidR="00B228F1" w:rsidRDefault="00B228F1" w:rsidP="00B228F1">
            <w:pPr>
              <w:pStyle w:val="a4"/>
              <w:numPr>
                <w:ilvl w:val="1"/>
                <w:numId w:val="13"/>
              </w:numPr>
              <w:ind w:left="811" w:hanging="357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Enhanced Shark line information collected at SET level</w:t>
            </w:r>
          </w:p>
          <w:p w:rsidR="001450B8" w:rsidRDefault="00A929B9" w:rsidP="001450B8">
            <w:pPr>
              <w:pStyle w:val="a4"/>
              <w:numPr>
                <w:ilvl w:val="0"/>
                <w:numId w:val="13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Add fields for date-time</w:t>
            </w:r>
            <w:r w:rsidR="001450B8">
              <w:rPr>
                <w:i/>
                <w:sz w:val="18"/>
                <w:szCs w:val="18"/>
              </w:rPr>
              <w:t xml:space="preserve"> and </w:t>
            </w:r>
            <w:r>
              <w:rPr>
                <w:i/>
                <w:sz w:val="18"/>
                <w:szCs w:val="18"/>
              </w:rPr>
              <w:t>position for each catch event and each float retrieval</w:t>
            </w:r>
            <w:r w:rsidR="001450B8">
              <w:rPr>
                <w:i/>
                <w:sz w:val="18"/>
                <w:szCs w:val="18"/>
              </w:rPr>
              <w:t xml:space="preserve"> which are automatically generated from EM systems</w:t>
            </w:r>
          </w:p>
          <w:p w:rsidR="00BA424E" w:rsidRDefault="00BA424E" w:rsidP="001450B8">
            <w:pPr>
              <w:pStyle w:val="a4"/>
              <w:numPr>
                <w:ilvl w:val="0"/>
                <w:numId w:val="13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…</w:t>
            </w:r>
          </w:p>
          <w:p w:rsidR="00A929B9" w:rsidRPr="00A929B9" w:rsidRDefault="00BA424E" w:rsidP="001450B8">
            <w:pPr>
              <w:pStyle w:val="a4"/>
              <w:numPr>
                <w:ilvl w:val="0"/>
                <w:numId w:val="13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…</w:t>
            </w:r>
            <w:r w:rsidR="00A929B9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9F3C42" w:rsidTr="009F3C42">
        <w:tc>
          <w:tcPr>
            <w:tcW w:w="959" w:type="dxa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9F3C42" w:rsidRPr="009F3C42" w:rsidRDefault="009F3C42" w:rsidP="009F3C4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51" w:type="dxa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</w:p>
        </w:tc>
        <w:tc>
          <w:tcPr>
            <w:tcW w:w="5210" w:type="dxa"/>
          </w:tcPr>
          <w:p w:rsidR="009F3C42" w:rsidRPr="009F3C42" w:rsidRDefault="009F3C42">
            <w:pPr>
              <w:rPr>
                <w:i/>
                <w:sz w:val="18"/>
                <w:szCs w:val="18"/>
              </w:rPr>
            </w:pPr>
          </w:p>
        </w:tc>
      </w:tr>
    </w:tbl>
    <w:p w:rsidR="00F05128" w:rsidRDefault="00F05128">
      <w:pPr>
        <w:rPr>
          <w:i/>
        </w:rPr>
      </w:pPr>
    </w:p>
    <w:p w:rsidR="009F3C42" w:rsidRDefault="009F3C42">
      <w:pPr>
        <w:rPr>
          <w:i/>
        </w:rPr>
      </w:pPr>
      <w:r>
        <w:rPr>
          <w:i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AU" w:eastAsia="en-AU"/>
        </w:rPr>
        <w:id w:val="4124374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13861" w:rsidRDefault="00C13861" w:rsidP="00F05128">
          <w:pPr>
            <w:pStyle w:val="af2"/>
            <w:jc w:val="center"/>
          </w:pPr>
          <w:r>
            <w:t>Contents</w:t>
          </w:r>
        </w:p>
        <w:p w:rsidR="00D2055E" w:rsidRDefault="00C13861">
          <w:pPr>
            <w:pStyle w:val="11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810071" w:history="1">
            <w:r w:rsidR="00D2055E" w:rsidRPr="008F21A6">
              <w:rPr>
                <w:rStyle w:val="a5"/>
              </w:rPr>
              <w:t>INTRODUCTION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11"/>
          </w:pPr>
          <w:hyperlink w:anchor="_Toc421810072" w:history="1">
            <w:r w:rsidR="00D2055E" w:rsidRPr="008F21A6">
              <w:rPr>
                <w:rStyle w:val="a5"/>
              </w:rPr>
              <w:t>1.</w:t>
            </w:r>
            <w:r w:rsidR="00D2055E">
              <w:tab/>
            </w:r>
            <w:r w:rsidR="00D2055E" w:rsidRPr="008F21A6">
              <w:rPr>
                <w:rStyle w:val="a5"/>
              </w:rPr>
              <w:t>PURSE SEINE OBSERVER E-REPORTING STANDARDS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3" w:history="1">
            <w:r w:rsidR="00D2055E" w:rsidRPr="008F21A6">
              <w:rPr>
                <w:rStyle w:val="a5"/>
              </w:rPr>
              <w:t>1.1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DATA MODEL DIAGRAM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4" w:history="1">
            <w:r w:rsidR="00D2055E" w:rsidRPr="008F21A6">
              <w:rPr>
                <w:rStyle w:val="a5"/>
              </w:rPr>
              <w:t>1.2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TRIP-LEVEL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5" w:history="1">
            <w:r w:rsidR="00D2055E" w:rsidRPr="008F21A6">
              <w:rPr>
                <w:rStyle w:val="a5"/>
              </w:rPr>
              <w:t>1.3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DAILY SUMMARY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6" w:history="1">
            <w:r w:rsidR="00D2055E" w:rsidRPr="008F21A6">
              <w:rPr>
                <w:rStyle w:val="a5"/>
              </w:rPr>
              <w:t>1.4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ACTIVITY LOG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7" w:history="1">
            <w:r w:rsidR="00D2055E" w:rsidRPr="008F21A6">
              <w:rPr>
                <w:rStyle w:val="a5"/>
              </w:rPr>
              <w:t>1.5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SET-LEVEL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9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8" w:history="1">
            <w:r w:rsidR="00D2055E" w:rsidRPr="008F21A6">
              <w:rPr>
                <w:rStyle w:val="a5"/>
              </w:rPr>
              <w:t>1.6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SET CATCH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11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79" w:history="1">
            <w:r w:rsidR="00D2055E" w:rsidRPr="008F21A6">
              <w:rPr>
                <w:rStyle w:val="a5"/>
              </w:rPr>
              <w:t>1.7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SPECIES OF SPECIAL INTEREST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_Toc421810079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12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0" w:history="1">
            <w:r w:rsidR="00D2055E" w:rsidRPr="008F21A6">
              <w:rPr>
                <w:rStyle w:val="a5"/>
              </w:rPr>
              <w:t>1.8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SPECIES OF SPECIAL INTEREST DETAILS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1" w:history="1">
            <w:r w:rsidR="00D2055E" w:rsidRPr="008F21A6">
              <w:rPr>
                <w:rStyle w:val="a5"/>
              </w:rPr>
              <w:t>1.9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LENGTH SAMPLE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2" w:history="1">
            <w:r w:rsidR="00D2055E" w:rsidRPr="008F21A6">
              <w:rPr>
                <w:rStyle w:val="a5"/>
              </w:rPr>
              <w:t>1.10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INDIVIDUAL LENGTH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3" w:history="1">
            <w:r w:rsidR="00D2055E" w:rsidRPr="008F21A6">
              <w:rPr>
                <w:rStyle w:val="a5"/>
              </w:rPr>
              <w:t>1.11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 MONITORING QUESTIONS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4" w:history="1">
            <w:r w:rsidR="00D2055E" w:rsidRPr="008F21A6">
              <w:rPr>
                <w:rStyle w:val="a5"/>
              </w:rPr>
              <w:t>1.12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 MONITORING COMMENTS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5" w:history="1">
            <w:r w:rsidR="00D2055E" w:rsidRPr="008F21A6">
              <w:rPr>
                <w:rStyle w:val="a5"/>
              </w:rPr>
              <w:t>1.13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VESSEL/AIRCRAFT SIGHTINGS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19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6" w:history="1">
            <w:r w:rsidR="00D2055E" w:rsidRPr="008F21A6">
              <w:rPr>
                <w:rStyle w:val="a5"/>
              </w:rPr>
              <w:t>1.14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CREW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7" w:history="1">
            <w:r w:rsidR="00D2055E" w:rsidRPr="008F21A6">
              <w:rPr>
                <w:rStyle w:val="a5"/>
              </w:rPr>
              <w:t>1.15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MARINE DEVICES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21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8" w:history="1">
            <w:r w:rsidR="00D2055E" w:rsidRPr="008F21A6">
              <w:rPr>
                <w:rStyle w:val="a5"/>
              </w:rPr>
              <w:t>1.16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WELL TRANSFER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22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89" w:history="1">
            <w:r w:rsidR="00D2055E" w:rsidRPr="008F21A6">
              <w:rPr>
                <w:rStyle w:val="a5"/>
              </w:rPr>
              <w:t>1.17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PURSE SEINE GEAR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_Toc421810089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0" w:history="1">
            <w:r w:rsidR="00D2055E" w:rsidRPr="008F21A6">
              <w:rPr>
                <w:rStyle w:val="a5"/>
              </w:rPr>
              <w:t>1.18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FAD MATERIAL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1" w:history="1">
            <w:r w:rsidR="00D2055E" w:rsidRPr="008F21A6">
              <w:rPr>
                <w:rStyle w:val="a5"/>
              </w:rPr>
              <w:t>1.19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FAD MATERIAL DETAIL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2" w:history="1">
            <w:r w:rsidR="00D2055E" w:rsidRPr="008F21A6">
              <w:rPr>
                <w:rStyle w:val="a5"/>
              </w:rPr>
              <w:t>1.20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OBSERVER POLLUTION REPORT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3" w:history="1">
            <w:r w:rsidR="00D2055E" w:rsidRPr="008F21A6">
              <w:rPr>
                <w:rStyle w:val="a5"/>
              </w:rPr>
              <w:t>1.21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OBSERVER POLLUTION DETAILS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4" w:history="1">
            <w:r w:rsidR="00D2055E" w:rsidRPr="008F21A6">
              <w:rPr>
                <w:rStyle w:val="a5"/>
              </w:rPr>
              <w:t>1.22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OBSERVER JOURNAL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5" w:history="1">
            <w:r w:rsidR="00D2055E" w:rsidRPr="008F21A6">
              <w:rPr>
                <w:rStyle w:val="a5"/>
              </w:rPr>
              <w:t>1.23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PURSE SEINE TRIP REPORT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28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11"/>
          </w:pPr>
          <w:hyperlink w:anchor="_Toc421810096" w:history="1">
            <w:r w:rsidR="00D2055E" w:rsidRPr="008F21A6">
              <w:rPr>
                <w:rStyle w:val="a5"/>
              </w:rPr>
              <w:t>2.</w:t>
            </w:r>
            <w:r w:rsidR="00D2055E">
              <w:tab/>
            </w:r>
            <w:r w:rsidR="00D2055E" w:rsidRPr="008F21A6">
              <w:rPr>
                <w:rStyle w:val="a5"/>
              </w:rPr>
              <w:t>LONGLINE OBSERVER E-REPORTING STANDARDS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7" w:history="1">
            <w:r w:rsidR="00D2055E" w:rsidRPr="008F21A6">
              <w:rPr>
                <w:rStyle w:val="a5"/>
              </w:rPr>
              <w:t>2.1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DATA MODEL DIAGRAM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8" w:history="1">
            <w:r w:rsidR="00D2055E" w:rsidRPr="008F21A6">
              <w:rPr>
                <w:rStyle w:val="a5"/>
              </w:rPr>
              <w:t>2.2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TRIP-LEVEL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31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099" w:history="1">
            <w:r w:rsidR="00D2055E" w:rsidRPr="008F21A6">
              <w:rPr>
                <w:rStyle w:val="a5"/>
              </w:rPr>
              <w:t>2.3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SET-LEVEL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_Toc421810099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32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0" w:history="1">
            <w:r w:rsidR="00D2055E" w:rsidRPr="008F21A6">
              <w:rPr>
                <w:rStyle w:val="a5"/>
              </w:rPr>
              <w:t>2.4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SET-HAUL LOG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1" w:history="1">
            <w:r w:rsidR="00D2055E" w:rsidRPr="008F21A6">
              <w:rPr>
                <w:rStyle w:val="a5"/>
              </w:rPr>
              <w:t>2.5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SET CATCH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2" w:history="1">
            <w:r w:rsidR="00D2055E" w:rsidRPr="008F21A6">
              <w:rPr>
                <w:rStyle w:val="a5"/>
              </w:rPr>
              <w:t>2.6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SPECIES OF SPECIAL INTEREST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3" w:history="1">
            <w:r w:rsidR="00D2055E" w:rsidRPr="008F21A6">
              <w:rPr>
                <w:rStyle w:val="a5"/>
              </w:rPr>
              <w:t>2.7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SPECIES OF SPECIAL INTEREST DETAILS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4" w:history="1">
            <w:r w:rsidR="00D2055E" w:rsidRPr="008F21A6">
              <w:rPr>
                <w:rStyle w:val="a5"/>
              </w:rPr>
              <w:t>2.8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 MONITORING QUESTIONS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5" w:history="1">
            <w:r w:rsidR="00D2055E" w:rsidRPr="008F21A6">
              <w:rPr>
                <w:rStyle w:val="a5"/>
              </w:rPr>
              <w:t>2.9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TRIP MONITORING COMMENTS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6" w:history="1">
            <w:r w:rsidR="00D2055E" w:rsidRPr="008F21A6">
              <w:rPr>
                <w:rStyle w:val="a5"/>
              </w:rPr>
              <w:t>2.10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VESSEL/AIRCRAFT SIGHTINGS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7" w:history="1">
            <w:r w:rsidR="00D2055E" w:rsidRPr="008F21A6">
              <w:rPr>
                <w:rStyle w:val="a5"/>
              </w:rPr>
              <w:t>2.11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MARINE DEVICES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8" w:history="1">
            <w:r w:rsidR="00D2055E" w:rsidRPr="008F21A6">
              <w:rPr>
                <w:rStyle w:val="a5"/>
              </w:rPr>
              <w:t>2.12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CREW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09" w:history="1">
            <w:r w:rsidR="00D2055E" w:rsidRPr="008F21A6">
              <w:rPr>
                <w:rStyle w:val="a5"/>
              </w:rPr>
              <w:t>2.13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LONGLINE GEAR DATA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_Toc421810109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38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0" w:history="1">
            <w:r w:rsidR="00D2055E" w:rsidRPr="008F21A6">
              <w:rPr>
                <w:rStyle w:val="a5"/>
              </w:rPr>
              <w:t>2.14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POLLUTION REPORT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1" w:history="1">
            <w:r w:rsidR="00D2055E" w:rsidRPr="008F21A6">
              <w:rPr>
                <w:rStyle w:val="a5"/>
              </w:rPr>
              <w:t>2.15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OBSERVER JOURNAL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2" w:history="1">
            <w:r w:rsidR="00D2055E" w:rsidRPr="008F21A6">
              <w:rPr>
                <w:rStyle w:val="a5"/>
              </w:rPr>
              <w:t>2.16</w:t>
            </w:r>
            <w:r w:rsidR="00D2055E">
              <w:rPr>
                <w:sz w:val="22"/>
                <w:szCs w:val="22"/>
              </w:rPr>
              <w:tab/>
            </w:r>
            <w:r w:rsidR="00D2055E" w:rsidRPr="008F21A6">
              <w:rPr>
                <w:rStyle w:val="a5"/>
              </w:rPr>
              <w:t>LONGLINE TRIP REPORT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41</w:t>
            </w:r>
            <w:r w:rsidR="00D2055E">
              <w:rPr>
                <w:webHidden/>
              </w:rPr>
              <w:fldChar w:fldCharType="end"/>
            </w:r>
          </w:hyperlink>
        </w:p>
        <w:p w:rsidR="00F319EB" w:rsidRDefault="00F319EB">
          <w:pPr>
            <w:rPr>
              <w:rStyle w:val="a5"/>
              <w:noProof/>
            </w:rPr>
          </w:pPr>
          <w:r>
            <w:rPr>
              <w:rStyle w:val="a5"/>
            </w:rPr>
            <w:br w:type="page"/>
          </w:r>
        </w:p>
        <w:p w:rsidR="00D2055E" w:rsidRDefault="00BF13DB">
          <w:pPr>
            <w:pStyle w:val="11"/>
          </w:pPr>
          <w:hyperlink w:anchor="_Toc421810113" w:history="1">
            <w:r w:rsidR="00D2055E" w:rsidRPr="008F21A6">
              <w:rPr>
                <w:rStyle w:val="a5"/>
              </w:rPr>
              <w:t>APPENDICES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4" w:history="1">
            <w:r w:rsidR="00D2055E" w:rsidRPr="008F21A6">
              <w:rPr>
                <w:rStyle w:val="a5"/>
              </w:rPr>
              <w:t>APPENDIX A1 – DATE/TIME FORMAT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5" w:history="1">
            <w:r w:rsidR="00D2055E" w:rsidRPr="008F21A6">
              <w:rPr>
                <w:rStyle w:val="a5"/>
              </w:rPr>
              <w:t>APPENDIX A2 – POSITION/COORDINATE FORMAT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6" w:history="1">
            <w:r w:rsidR="00D2055E" w:rsidRPr="008F21A6">
              <w:rPr>
                <w:rStyle w:val="a5"/>
                <w:lang w:val="fr-FR"/>
              </w:rPr>
              <w:t>APPENDIX A3 – PORT LOCATION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7" w:history="1">
            <w:r w:rsidR="00D2055E" w:rsidRPr="008F21A6">
              <w:rPr>
                <w:rStyle w:val="a5"/>
              </w:rPr>
              <w:t>APPENDIX A4 – VESSEL IDENTIFICATION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8" w:history="1">
            <w:r w:rsidR="00D2055E" w:rsidRPr="008F21A6">
              <w:rPr>
                <w:rStyle w:val="a5"/>
                <w:lang w:val="fr-FR"/>
              </w:rPr>
              <w:t>APPENDIX A5 – PURSE SEINE OBSERVER ACTIVITY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19" w:history="1">
            <w:r w:rsidR="00D2055E" w:rsidRPr="008F21A6">
              <w:rPr>
                <w:rStyle w:val="a5"/>
                <w:lang w:val="fr-FR"/>
              </w:rPr>
              <w:t>APPENDIX A6 – PURSE SEINE TUNA SCHOOL ASSOCIATION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_Toc421810119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0" w:history="1">
            <w:r w:rsidR="00D2055E" w:rsidRPr="008F21A6">
              <w:rPr>
                <w:rStyle w:val="a5"/>
              </w:rPr>
              <w:t>APPENDIX A7 – PURSE SEINE TUNA SCHOOL DETECTION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1" w:history="1">
            <w:r w:rsidR="00D2055E" w:rsidRPr="008F21A6">
              <w:rPr>
                <w:rStyle w:val="a5"/>
              </w:rPr>
              <w:t>APPENDIX A8 – SPECIES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2" w:history="1">
            <w:r w:rsidR="00D2055E" w:rsidRPr="008F21A6">
              <w:rPr>
                <w:rStyle w:val="a5"/>
                <w:lang w:val="fr-FR"/>
              </w:rPr>
              <w:t>APPENDIX A9 – OBSERVER FATE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3" w:history="1">
            <w:r w:rsidR="00D2055E" w:rsidRPr="008F21A6">
              <w:rPr>
                <w:rStyle w:val="a5"/>
                <w:lang w:val="fr-FR"/>
              </w:rPr>
              <w:t>APPENDIX A10 – OBSERVER CONDITION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47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4" w:history="1">
            <w:r w:rsidR="00D2055E" w:rsidRPr="008F21A6">
              <w:rPr>
                <w:rStyle w:val="a5"/>
                <w:lang w:val="fr-FR"/>
              </w:rPr>
              <w:t>APPENDIX A11 – LENGTH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5" w:history="1">
            <w:r w:rsidR="00D2055E" w:rsidRPr="008F21A6">
              <w:rPr>
                <w:rStyle w:val="a5"/>
                <w:lang w:val="fr-FR"/>
              </w:rPr>
              <w:t>APPENDIX A12 – SEX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48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6" w:history="1">
            <w:r w:rsidR="00D2055E" w:rsidRPr="008F21A6">
              <w:rPr>
                <w:rStyle w:val="a5"/>
                <w:lang w:val="fr-FR"/>
              </w:rPr>
              <w:t>APPENDIX A13 – Vessel activity (SSI interaction)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49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7" w:history="1">
            <w:r w:rsidR="00D2055E" w:rsidRPr="008F21A6">
              <w:rPr>
                <w:rStyle w:val="a5"/>
              </w:rPr>
              <w:t>APPENDIX A14 – SIZE and SPECIES COMPOSIION SAMPLE PROTOCOL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49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8" w:history="1">
            <w:r w:rsidR="00D2055E" w:rsidRPr="008F21A6">
              <w:rPr>
                <w:rStyle w:val="a5"/>
              </w:rPr>
              <w:t>APPENDIX A15 – MEASURING INSTRUMENTS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49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29" w:history="1">
            <w:r w:rsidR="00D2055E" w:rsidRPr="008F21A6">
              <w:rPr>
                <w:rStyle w:val="a5"/>
              </w:rPr>
              <w:t>APPENDIX A16 – TRIP MONITORING QUESTION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_Toc421810129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50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0" w:history="1">
            <w:r w:rsidR="00D2055E" w:rsidRPr="008F21A6">
              <w:rPr>
                <w:rStyle w:val="a5"/>
              </w:rPr>
              <w:t>APPENDIX A17 – VESSEL / AIRCRAFT SIGHTINGS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51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1" w:history="1">
            <w:r w:rsidR="00D2055E" w:rsidRPr="008F21A6">
              <w:rPr>
                <w:rStyle w:val="a5"/>
              </w:rPr>
              <w:t>APPENDIX A18 – ACTION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51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2" w:history="1">
            <w:r w:rsidR="00D2055E" w:rsidRPr="008F21A6">
              <w:rPr>
                <w:rStyle w:val="a5"/>
                <w:lang w:val="fr-FR"/>
              </w:rPr>
              <w:t>APPENDIX A19 – Purse seine CREW JOB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52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3" w:history="1">
            <w:r w:rsidR="00D2055E" w:rsidRPr="008F21A6">
              <w:rPr>
                <w:rStyle w:val="a5"/>
                <w:lang w:val="fr-FR"/>
              </w:rPr>
              <w:t>APPENDIX A20 – MARINE DEVICES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4" w:history="1">
            <w:r w:rsidR="00D2055E" w:rsidRPr="008F21A6">
              <w:rPr>
                <w:rStyle w:val="a5"/>
                <w:lang w:val="fr-FR"/>
              </w:rPr>
              <w:t>APPENDIX A21 – DEVICE USAGE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53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5" w:history="1">
            <w:r w:rsidR="00D2055E" w:rsidRPr="008F21A6">
              <w:rPr>
                <w:rStyle w:val="a5"/>
              </w:rPr>
              <w:t>APPENDIX A22 – WEIGHT MEASUREMENT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_Toc421810135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6" w:history="1">
            <w:r w:rsidR="00D2055E" w:rsidRPr="008F21A6">
              <w:rPr>
                <w:rStyle w:val="a5"/>
              </w:rPr>
              <w:t>APPENDIX A23 – GONAD STAGE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_Toc421810136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54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7" w:history="1">
            <w:r w:rsidR="00D2055E" w:rsidRPr="008F21A6">
              <w:rPr>
                <w:rStyle w:val="a5"/>
              </w:rPr>
              <w:t>APPENDIX A24 – FAD ORIGIN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_Toc421810137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8" w:history="1">
            <w:r w:rsidR="00D2055E" w:rsidRPr="008F21A6">
              <w:rPr>
                <w:rStyle w:val="a5"/>
              </w:rPr>
              <w:t>APPENDIX A25 – FAD DETECTION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_Toc421810138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39" w:history="1">
            <w:r w:rsidR="00D2055E" w:rsidRPr="008F21A6">
              <w:rPr>
                <w:rStyle w:val="a5"/>
              </w:rPr>
              <w:t>APPENDIX A26 – FAD MATERIAL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_Toc421810139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55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40" w:history="1">
            <w:r w:rsidR="00D2055E" w:rsidRPr="008F21A6">
              <w:rPr>
                <w:rStyle w:val="a5"/>
              </w:rPr>
              <w:t>APPENDIX A27 – FAD TYPE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_Toc421810140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41" w:history="1">
            <w:r w:rsidR="00D2055E" w:rsidRPr="008F21A6">
              <w:rPr>
                <w:rStyle w:val="a5"/>
                <w:lang w:val="fr-FR"/>
              </w:rPr>
              <w:t>APPENDIX A28 – POLLUTION GEAR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_Toc421810141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42" w:history="1">
            <w:r w:rsidR="00D2055E" w:rsidRPr="008F21A6">
              <w:rPr>
                <w:rStyle w:val="a5"/>
                <w:lang w:val="fr-FR"/>
              </w:rPr>
              <w:t>APPENDIX A29 – POLLUTION MATERIALS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_Toc421810142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43" w:history="1">
            <w:r w:rsidR="00D2055E" w:rsidRPr="008F21A6">
              <w:rPr>
                <w:rStyle w:val="a5"/>
                <w:lang w:val="fr-FR"/>
              </w:rPr>
              <w:t>APPENDIX A30 – POLLUTION SOURCE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_Toc421810143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56</w:t>
            </w:r>
            <w:r w:rsidR="00D2055E">
              <w:rPr>
                <w:webHidden/>
              </w:rPr>
              <w:fldChar w:fldCharType="end"/>
            </w:r>
          </w:hyperlink>
        </w:p>
        <w:p w:rsidR="00D2055E" w:rsidRDefault="00BF13DB">
          <w:pPr>
            <w:pStyle w:val="21"/>
            <w:rPr>
              <w:sz w:val="22"/>
              <w:szCs w:val="22"/>
            </w:rPr>
          </w:pPr>
          <w:hyperlink w:anchor="_Toc421810144" w:history="1">
            <w:r w:rsidR="00D2055E" w:rsidRPr="008F21A6">
              <w:rPr>
                <w:rStyle w:val="a5"/>
                <w:lang w:val="fr-FR"/>
              </w:rPr>
              <w:t>APPENDIX A31 – POLLUTION TYPE codes</w:t>
            </w:r>
            <w:r w:rsidR="00D2055E">
              <w:rPr>
                <w:webHidden/>
              </w:rPr>
              <w:tab/>
            </w:r>
            <w:r w:rsidR="00D2055E">
              <w:rPr>
                <w:webHidden/>
              </w:rPr>
              <w:fldChar w:fldCharType="begin"/>
            </w:r>
            <w:r w:rsidR="00D2055E">
              <w:rPr>
                <w:webHidden/>
              </w:rPr>
              <w:instrText xml:space="preserve"> PAGEREF _Toc421810144 \h </w:instrText>
            </w:r>
            <w:r w:rsidR="00D2055E">
              <w:rPr>
                <w:webHidden/>
              </w:rPr>
            </w:r>
            <w:r w:rsidR="00D2055E">
              <w:rPr>
                <w:webHidden/>
              </w:rPr>
              <w:fldChar w:fldCharType="separate"/>
            </w:r>
            <w:r w:rsidR="00D2055E">
              <w:rPr>
                <w:webHidden/>
              </w:rPr>
              <w:t>56</w:t>
            </w:r>
            <w:r w:rsidR="00D2055E">
              <w:rPr>
                <w:webHidden/>
              </w:rPr>
              <w:fldChar w:fldCharType="end"/>
            </w:r>
          </w:hyperlink>
        </w:p>
        <w:p w:rsidR="00C13861" w:rsidRDefault="00C13861">
          <w:r>
            <w:rPr>
              <w:b/>
              <w:bCs/>
              <w:noProof/>
            </w:rPr>
            <w:fldChar w:fldCharType="end"/>
          </w:r>
        </w:p>
      </w:sdtContent>
    </w:sdt>
    <w:p w:rsidR="00C13861" w:rsidRDefault="00C1386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006D9" w:rsidRDefault="007006D9" w:rsidP="007006D9">
      <w:pPr>
        <w:pStyle w:val="1"/>
      </w:pPr>
      <w:bookmarkStart w:id="0" w:name="_Toc421810071"/>
      <w:r>
        <w:lastRenderedPageBreak/>
        <w:t>INTRODUCTION</w:t>
      </w:r>
      <w:bookmarkEnd w:id="0"/>
    </w:p>
    <w:p w:rsidR="007006D9" w:rsidRDefault="007006D9" w:rsidP="003B6974">
      <w:pPr>
        <w:spacing w:after="0" w:line="240" w:lineRule="auto"/>
        <w:contextualSpacing/>
        <w:jc w:val="both"/>
      </w:pPr>
    </w:p>
    <w:p w:rsidR="00026456" w:rsidRDefault="0085521F" w:rsidP="003B6974">
      <w:pPr>
        <w:spacing w:after="0" w:line="240" w:lineRule="auto"/>
        <w:contextualSpacing/>
        <w:jc w:val="both"/>
      </w:pPr>
      <w:r>
        <w:t>Th</w:t>
      </w:r>
      <w:r w:rsidR="00A60496">
        <w:t>ese</w:t>
      </w:r>
      <w:r>
        <w:t xml:space="preserve"> table</w:t>
      </w:r>
      <w:r w:rsidR="00A60496">
        <w:t>s</w:t>
      </w:r>
      <w:r>
        <w:t xml:space="preserve"> set out the </w:t>
      </w:r>
      <w:r w:rsidR="00A60496">
        <w:t xml:space="preserve">proposed </w:t>
      </w:r>
      <w:r>
        <w:t xml:space="preserve">standards for </w:t>
      </w:r>
      <w:r w:rsidR="001E2622">
        <w:t xml:space="preserve">the provision of </w:t>
      </w:r>
      <w:r>
        <w:t xml:space="preserve">operational </w:t>
      </w:r>
      <w:r w:rsidR="002B0C10">
        <w:t>OBSERVER</w:t>
      </w:r>
      <w:r>
        <w:t xml:space="preserve"> data fields </w:t>
      </w:r>
      <w:r w:rsidR="001E2622">
        <w:t xml:space="preserve">collected </w:t>
      </w:r>
      <w:r>
        <w:t xml:space="preserve">in the WCPFC tropical purse seine </w:t>
      </w:r>
      <w:r w:rsidR="00C13861">
        <w:t xml:space="preserve">and the longline </w:t>
      </w:r>
      <w:r>
        <w:t>fisher</w:t>
      </w:r>
      <w:r w:rsidR="00B86FD8">
        <w:t>ies</w:t>
      </w:r>
      <w:r w:rsidR="00A60496">
        <w:t xml:space="preserve"> through E-Reporting</w:t>
      </w:r>
      <w:r>
        <w:t>.</w:t>
      </w:r>
      <w:r w:rsidR="007A14C5">
        <w:t xml:space="preserve"> </w:t>
      </w:r>
      <w:r w:rsidR="00FF1D29">
        <w:t xml:space="preserve">These tables provide the minimum requirements for </w:t>
      </w:r>
      <w:r w:rsidR="00D01B58">
        <w:t xml:space="preserve">data entities, </w:t>
      </w:r>
      <w:r w:rsidR="00FF1D29">
        <w:t xml:space="preserve">data formats and data validation </w:t>
      </w:r>
      <w:r w:rsidR="00D01B58">
        <w:t xml:space="preserve">to be established for data </w:t>
      </w:r>
      <w:r w:rsidR="00FF1D29">
        <w:t>submi</w:t>
      </w:r>
      <w:r w:rsidR="00D01B58">
        <w:t xml:space="preserve">tted </w:t>
      </w:r>
      <w:r w:rsidR="00FF1D29">
        <w:t>to the national and regional fisheries authorities</w:t>
      </w:r>
      <w:r w:rsidR="00D01B58">
        <w:t xml:space="preserve"> from E-Reporting systems</w:t>
      </w:r>
      <w:r w:rsidR="00FF1D29">
        <w:t xml:space="preserve">.  </w:t>
      </w:r>
      <w:r w:rsidR="004C5F94">
        <w:t xml:space="preserve">The data fields contained herein are based on information collected under the current regional standard data collection forms. </w:t>
      </w:r>
      <w:r w:rsidR="00A60496">
        <w:t xml:space="preserve">This document acknowledges that national fisheries authorities require </w:t>
      </w:r>
      <w:r w:rsidR="003B2ECF">
        <w:t xml:space="preserve">certain </w:t>
      </w:r>
      <w:r w:rsidR="001E2622">
        <w:t>data</w:t>
      </w:r>
      <w:r w:rsidR="00A60496">
        <w:t xml:space="preserve"> </w:t>
      </w:r>
      <w:r w:rsidR="003B2ECF">
        <w:t xml:space="preserve">fields </w:t>
      </w:r>
      <w:r w:rsidR="001E2622">
        <w:t xml:space="preserve">that are not </w:t>
      </w:r>
      <w:r w:rsidR="00FF1D29">
        <w:t>mandatory</w:t>
      </w:r>
      <w:r w:rsidR="001E2622">
        <w:t xml:space="preserve"> </w:t>
      </w:r>
      <w:r w:rsidR="00A60496">
        <w:t xml:space="preserve">WCPFC </w:t>
      </w:r>
      <w:r w:rsidR="003B2ECF">
        <w:t xml:space="preserve">Regional Observer Programme (ROP) </w:t>
      </w:r>
      <w:r w:rsidR="00A60496">
        <w:t xml:space="preserve">data </w:t>
      </w:r>
      <w:r w:rsidR="001E2622">
        <w:t>fields</w:t>
      </w:r>
      <w:r w:rsidR="00B86FD8">
        <w:t xml:space="preserve"> (for example, for anticipated Catch Documentation System – CDS – requirements)</w:t>
      </w:r>
      <w:r w:rsidR="001E2622">
        <w:t xml:space="preserve">, </w:t>
      </w:r>
      <w:r w:rsidR="00A60496">
        <w:t>so a column in these tables identifies whether the data field is a mandatory WCFPC data field</w:t>
      </w:r>
      <w:r w:rsidR="00A21422">
        <w:rPr>
          <w:rStyle w:val="ae"/>
        </w:rPr>
        <w:footnoteReference w:id="1"/>
      </w:r>
      <w:r w:rsidR="00A60496">
        <w:t xml:space="preserve"> or not.</w:t>
      </w:r>
      <w:r w:rsidR="00A21422">
        <w:t xml:space="preserve"> </w:t>
      </w:r>
      <w:r w:rsidR="00026456">
        <w:t xml:space="preserve">  </w:t>
      </w:r>
    </w:p>
    <w:p w:rsidR="00026456" w:rsidRDefault="00026456" w:rsidP="003B6974">
      <w:pPr>
        <w:spacing w:after="0" w:line="240" w:lineRule="auto"/>
        <w:contextualSpacing/>
        <w:jc w:val="both"/>
      </w:pPr>
    </w:p>
    <w:p w:rsidR="00A60496" w:rsidRPr="00AF044A" w:rsidRDefault="00026456" w:rsidP="003B6974">
      <w:pPr>
        <w:spacing w:after="0" w:line="240" w:lineRule="auto"/>
        <w:contextualSpacing/>
        <w:jc w:val="both"/>
        <w:rPr>
          <w:u w:val="single"/>
        </w:rPr>
      </w:pPr>
      <w:r w:rsidRPr="00AF044A">
        <w:rPr>
          <w:u w:val="single"/>
        </w:rPr>
        <w:t xml:space="preserve">These </w:t>
      </w:r>
      <w:r w:rsidR="00B04703" w:rsidRPr="00AF044A">
        <w:rPr>
          <w:u w:val="single"/>
        </w:rPr>
        <w:t xml:space="preserve">E-Reporting </w:t>
      </w:r>
      <w:r w:rsidRPr="00AF044A">
        <w:rPr>
          <w:u w:val="single"/>
        </w:rPr>
        <w:t xml:space="preserve">data field standards </w:t>
      </w:r>
      <w:r w:rsidR="00F91EC3" w:rsidRPr="00AF044A">
        <w:rPr>
          <w:u w:val="single"/>
        </w:rPr>
        <w:t xml:space="preserve">are consistent with, and </w:t>
      </w:r>
      <w:r w:rsidRPr="00AF044A">
        <w:rPr>
          <w:u w:val="single"/>
        </w:rPr>
        <w:t>should be considered in conjunction with more detailed instructions</w:t>
      </w:r>
      <w:r w:rsidRPr="00AF044A">
        <w:rPr>
          <w:rStyle w:val="ae"/>
          <w:u w:val="single"/>
        </w:rPr>
        <w:footnoteReference w:id="2"/>
      </w:r>
      <w:r w:rsidRPr="00AF044A">
        <w:rPr>
          <w:u w:val="single"/>
        </w:rPr>
        <w:t xml:space="preserve"> on how to collect observer data</w:t>
      </w:r>
      <w:r w:rsidR="00AF044A">
        <w:rPr>
          <w:u w:val="single"/>
        </w:rPr>
        <w:t xml:space="preserve"> provided by SPC</w:t>
      </w:r>
      <w:r w:rsidRPr="00AF044A">
        <w:rPr>
          <w:u w:val="single"/>
        </w:rPr>
        <w:t>.</w:t>
      </w:r>
    </w:p>
    <w:p w:rsidR="003B6974" w:rsidRDefault="003B6974" w:rsidP="003B6974">
      <w:pPr>
        <w:spacing w:after="0" w:line="240" w:lineRule="auto"/>
        <w:contextualSpacing/>
        <w:jc w:val="both"/>
      </w:pPr>
    </w:p>
    <w:p w:rsidR="00FF1D29" w:rsidRDefault="000E47AD" w:rsidP="003B6974">
      <w:pPr>
        <w:spacing w:after="0" w:line="240" w:lineRule="auto"/>
        <w:contextualSpacing/>
        <w:jc w:val="both"/>
      </w:pPr>
      <w:r>
        <w:t>Th</w:t>
      </w:r>
      <w:r w:rsidR="00A60496">
        <w:t>ese</w:t>
      </w:r>
      <w:r>
        <w:t xml:space="preserve"> table</w:t>
      </w:r>
      <w:r w:rsidR="00A60496">
        <w:t>s</w:t>
      </w:r>
      <w:r>
        <w:t xml:space="preserve"> </w:t>
      </w:r>
      <w:r w:rsidR="00A60496">
        <w:t>are</w:t>
      </w:r>
      <w:r w:rsidR="00FF1D29" w:rsidRPr="00FF1D29">
        <w:t xml:space="preserve"> </w:t>
      </w:r>
      <w:r w:rsidR="00FF1D29">
        <w:t>intended for</w:t>
      </w:r>
      <w:r w:rsidR="00023419">
        <w:t xml:space="preserve">, </w:t>
      </w:r>
      <w:r w:rsidR="00023419" w:rsidRPr="00023419">
        <w:rPr>
          <w:i/>
        </w:rPr>
        <w:t>inter alia</w:t>
      </w:r>
      <w:r w:rsidR="00023419">
        <w:t xml:space="preserve">, </w:t>
      </w:r>
      <w:r>
        <w:t xml:space="preserve">E-Reporting </w:t>
      </w:r>
      <w:r w:rsidR="00A60496">
        <w:t xml:space="preserve">service </w:t>
      </w:r>
      <w:r>
        <w:t xml:space="preserve">providers who have been contracted to provide </w:t>
      </w:r>
      <w:r w:rsidR="00FF1D29">
        <w:t xml:space="preserve">electronic </w:t>
      </w:r>
      <w:r>
        <w:t xml:space="preserve">systems to record </w:t>
      </w:r>
      <w:r w:rsidR="002B0C10">
        <w:t>OBSERVER</w:t>
      </w:r>
      <w:r>
        <w:t xml:space="preserve"> </w:t>
      </w:r>
      <w:r w:rsidR="002B0C10">
        <w:t xml:space="preserve">data collected </w:t>
      </w:r>
      <w:r>
        <w:t>on-board purse seine vessels</w:t>
      </w:r>
      <w:r w:rsidR="00872AC6">
        <w:t xml:space="preserve">. </w:t>
      </w:r>
    </w:p>
    <w:p w:rsidR="003B6974" w:rsidRDefault="003B6974" w:rsidP="003B6974">
      <w:pPr>
        <w:spacing w:after="0" w:line="240" w:lineRule="auto"/>
        <w:contextualSpacing/>
        <w:jc w:val="both"/>
      </w:pPr>
    </w:p>
    <w:p w:rsidR="00781914" w:rsidRDefault="0078191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13861" w:rsidRDefault="00C13861" w:rsidP="00C13861">
      <w:pPr>
        <w:pStyle w:val="1"/>
        <w:numPr>
          <w:ilvl w:val="0"/>
          <w:numId w:val="12"/>
        </w:numPr>
      </w:pPr>
      <w:bookmarkStart w:id="1" w:name="_Toc421810072"/>
      <w:r>
        <w:lastRenderedPageBreak/>
        <w:t xml:space="preserve">PURSE SEINE </w:t>
      </w:r>
      <w:r w:rsidR="005531A7">
        <w:t xml:space="preserve">OBSERVER </w:t>
      </w:r>
      <w:r>
        <w:t>E-REPORTING STANDARDS</w:t>
      </w:r>
      <w:bookmarkEnd w:id="1"/>
    </w:p>
    <w:p w:rsidR="003D0F28" w:rsidRDefault="003D0F28" w:rsidP="00C13861">
      <w:pPr>
        <w:pStyle w:val="2"/>
        <w:numPr>
          <w:ilvl w:val="1"/>
          <w:numId w:val="12"/>
        </w:numPr>
      </w:pPr>
      <w:bookmarkStart w:id="2" w:name="_Toc421810073"/>
      <w:r w:rsidRPr="00C13861">
        <w:t>DATA MODEL DIAGRAM</w:t>
      </w:r>
      <w:bookmarkEnd w:id="2"/>
    </w:p>
    <w:p w:rsidR="00C13861" w:rsidRPr="00C13861" w:rsidRDefault="00C13861" w:rsidP="00C13861"/>
    <w:p w:rsidR="0053075E" w:rsidRDefault="003B6974" w:rsidP="003B6974">
      <w:pPr>
        <w:spacing w:after="0" w:line="240" w:lineRule="auto"/>
        <w:contextualSpacing/>
        <w:jc w:val="both"/>
      </w:pPr>
      <w:r w:rsidRPr="00625D1D">
        <w:t xml:space="preserve">The following </w:t>
      </w:r>
      <w:r w:rsidR="00625D1D">
        <w:t xml:space="preserve">basic </w:t>
      </w:r>
      <w:r w:rsidRPr="00625D1D">
        <w:t xml:space="preserve">data model diagram outlines the structure of the entities and their relationships for purse seine operational </w:t>
      </w:r>
      <w:r w:rsidR="002B0C10">
        <w:t>OBSERVER</w:t>
      </w:r>
      <w:r w:rsidRPr="00625D1D">
        <w:t xml:space="preserve"> data collected by E-Report</w:t>
      </w:r>
      <w:r w:rsidR="00EC42CA" w:rsidRPr="00625D1D">
        <w:t>i</w:t>
      </w:r>
      <w:r w:rsidRPr="00625D1D">
        <w:t>ng systems and submitted to national and regional fisheries authorities.  The tables that follow provide more information on the mechanisms of the links (relationships) between the entities.</w:t>
      </w:r>
    </w:p>
    <w:p w:rsidR="00781914" w:rsidRPr="00625D1D" w:rsidRDefault="00781914" w:rsidP="003B6974">
      <w:pPr>
        <w:spacing w:after="0" w:line="240" w:lineRule="auto"/>
        <w:contextualSpacing/>
        <w:jc w:val="both"/>
      </w:pPr>
    </w:p>
    <w:p w:rsidR="0053075E" w:rsidRDefault="0016109C" w:rsidP="00625D1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 w:eastAsia="ja-JP"/>
        </w:rPr>
        <w:drawing>
          <wp:inline distT="0" distB="0" distL="0" distR="0">
            <wp:extent cx="6124353" cy="641143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_OBSV_data_stds - New Page (2)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16"/>
                    <a:stretch/>
                  </pic:blipFill>
                  <pic:spPr bwMode="auto">
                    <a:xfrm>
                      <a:off x="0" y="0"/>
                      <a:ext cx="6120130" cy="6407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64E3" w:rsidRDefault="002A64E3" w:rsidP="00625D1D">
      <w:pPr>
        <w:jc w:val="center"/>
        <w:rPr>
          <w:b/>
          <w:sz w:val="24"/>
          <w:szCs w:val="24"/>
        </w:rPr>
      </w:pPr>
    </w:p>
    <w:p w:rsidR="00E72AEB" w:rsidRDefault="00E72AEB">
      <w:pPr>
        <w:rPr>
          <w:b/>
          <w:sz w:val="24"/>
          <w:szCs w:val="24"/>
        </w:rPr>
        <w:sectPr w:rsidR="00E72AEB" w:rsidSect="0053075E">
          <w:headerReference w:type="even" r:id="rId9"/>
          <w:head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72AEB" w:rsidRDefault="00E72AEB" w:rsidP="00E72AEB">
      <w:pPr>
        <w:pStyle w:val="2"/>
        <w:numPr>
          <w:ilvl w:val="1"/>
          <w:numId w:val="12"/>
        </w:numPr>
      </w:pPr>
      <w:bookmarkStart w:id="3" w:name="_TRIP-LEVEL_DATA"/>
      <w:bookmarkStart w:id="4" w:name="_Toc421810074"/>
      <w:bookmarkEnd w:id="3"/>
      <w:r>
        <w:lastRenderedPageBreak/>
        <w:t xml:space="preserve">TRIP-LEVEL </w:t>
      </w:r>
      <w:r w:rsidRPr="00C13861">
        <w:t>DATA</w:t>
      </w:r>
      <w:bookmarkEnd w:id="4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4109"/>
        <w:gridCol w:w="2410"/>
        <w:gridCol w:w="4252"/>
        <w:gridCol w:w="1420"/>
        <w:gridCol w:w="992"/>
      </w:tblGrid>
      <w:tr w:rsidR="005227D5" w:rsidRPr="00366A8D" w:rsidTr="00E72AEB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611FB6" w:rsidRDefault="00611FB6" w:rsidP="00153266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OBS_TRIP</w:t>
            </w:r>
          </w:p>
          <w:p w:rsidR="005227D5" w:rsidRPr="00611FB6" w:rsidRDefault="00181935" w:rsidP="00153266">
            <w:pPr>
              <w:jc w:val="center"/>
              <w:rPr>
                <w:sz w:val="14"/>
                <w:szCs w:val="14"/>
              </w:rPr>
            </w:pPr>
            <w:ins w:id="5" w:author="農林水産省" w:date="2016-09-08T20:31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CCMs shall notify </w:t>
              </w:r>
            </w:ins>
            <w:ins w:id="6" w:author="農林水産省" w:date="2016-09-08T20:33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the Secretariat </w:t>
              </w:r>
            </w:ins>
            <w:ins w:id="7" w:author="農林水産省" w:date="2016-09-08T20:31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the </w:t>
              </w:r>
            </w:ins>
            <w:ins w:id="8" w:author="農林水産省" w:date="2016-09-08T20:32:00Z">
              <w:r>
                <w:rPr>
                  <w:sz w:val="18"/>
                  <w:szCs w:val="18"/>
                  <w:lang w:eastAsia="ja-JP"/>
                </w:rPr>
                <w:t>definition</w:t>
              </w:r>
            </w:ins>
            <w:ins w:id="9" w:author="農林水産省" w:date="2016-09-08T20:31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 </w:t>
              </w:r>
            </w:ins>
            <w:ins w:id="10" w:author="農林水産省" w:date="2016-09-08T20:33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of </w:t>
              </w:r>
              <w:r>
                <w:rPr>
                  <w:sz w:val="18"/>
                  <w:szCs w:val="18"/>
                  <w:lang w:eastAsia="ja-JP"/>
                </w:rPr>
                <w:t>“</w:t>
              </w:r>
              <w:r>
                <w:rPr>
                  <w:rFonts w:hint="eastAsia"/>
                  <w:sz w:val="18"/>
                  <w:szCs w:val="18"/>
                  <w:lang w:eastAsia="ja-JP"/>
                </w:rPr>
                <w:t>the start of an observer trip</w:t>
              </w:r>
              <w:r>
                <w:rPr>
                  <w:sz w:val="18"/>
                  <w:szCs w:val="18"/>
                  <w:lang w:eastAsia="ja-JP"/>
                </w:rPr>
                <w:t>”</w:t>
              </w:r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 </w:t>
              </w:r>
            </w:ins>
            <w:ins w:id="11" w:author="農林水産省" w:date="2016-09-08T20:32:00Z">
              <w:r>
                <w:rPr>
                  <w:rFonts w:hint="eastAsia"/>
                  <w:sz w:val="18"/>
                  <w:szCs w:val="18"/>
                  <w:lang w:eastAsia="ja-JP"/>
                </w:rPr>
                <w:t>used</w:t>
              </w:r>
            </w:ins>
            <w:ins w:id="12" w:author="農林水産省" w:date="2016-09-08T20:33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 in its program</w:t>
              </w:r>
            </w:ins>
            <w:ins w:id="13" w:author="農林水産省" w:date="2016-09-08T20:32:00Z">
              <w:r>
                <w:rPr>
                  <w:rFonts w:hint="eastAsia"/>
                  <w:sz w:val="18"/>
                  <w:szCs w:val="18"/>
                  <w:lang w:eastAsia="ja-JP"/>
                </w:rPr>
                <w:t xml:space="preserve"> </w:t>
              </w:r>
            </w:ins>
            <w:ins w:id="14" w:author="農林水産省" w:date="2016-09-08T20:33:00Z">
              <w:r>
                <w:rPr>
                  <w:rFonts w:hint="eastAsia"/>
                  <w:sz w:val="18"/>
                  <w:szCs w:val="18"/>
                  <w:lang w:eastAsia="ja-JP"/>
                </w:rPr>
                <w:t>until determination of the Commission</w:t>
              </w:r>
            </w:ins>
            <w:ins w:id="15" w:author="農林水産省" w:date="2016-09-08T20:34:00Z">
              <w:r>
                <w:rPr>
                  <w:sz w:val="18"/>
                  <w:szCs w:val="18"/>
                  <w:lang w:eastAsia="ja-JP"/>
                </w:rPr>
                <w:t>’</w:t>
              </w:r>
              <w:r>
                <w:rPr>
                  <w:rFonts w:hint="eastAsia"/>
                  <w:sz w:val="18"/>
                  <w:szCs w:val="18"/>
                  <w:lang w:eastAsia="ja-JP"/>
                </w:rPr>
                <w:t>s definition of the term.</w:t>
              </w:r>
            </w:ins>
            <w:del w:id="16" w:author="農林水産省" w:date="2016-09-08T20:30:00Z">
              <w:r w:rsidR="00611FB6" w:rsidDel="00181935">
                <w:rPr>
                  <w:sz w:val="18"/>
                  <w:szCs w:val="18"/>
                </w:rPr>
                <w:delText>“</w:delText>
              </w:r>
              <w:r w:rsidR="00611FB6" w:rsidRPr="00EA20F2" w:rsidDel="00181935">
                <w:rPr>
                  <w:sz w:val="18"/>
                  <w:szCs w:val="18"/>
                </w:rPr>
                <w:delText>The start of a trip is defined to occur when a vessel (a) leaves port after unloading part or all of the catch to transit to a fishing area or (b) recommences fishing operations or transits to a fishing area after transshipping part or all of the catch at sea (when this occurs in accordance with the terms and conditions of article 4 of Annex III of the Convention, subject to specific exemptions as per article 29 of the Convention).</w:delText>
              </w:r>
              <w:r w:rsidR="00611FB6" w:rsidDel="00181935">
                <w:rPr>
                  <w:sz w:val="18"/>
                  <w:szCs w:val="18"/>
                </w:rPr>
                <w:delText>”</w:delText>
              </w:r>
            </w:del>
          </w:p>
        </w:tc>
      </w:tr>
      <w:tr w:rsidR="00E644BE" w:rsidRPr="00366A8D" w:rsidTr="00343D87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E644BE" w:rsidRPr="00366A8D" w:rsidRDefault="00E644BE" w:rsidP="00A1644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4109" w:type="dxa"/>
            <w:shd w:val="clear" w:color="auto" w:fill="BFBFBF" w:themeFill="background1" w:themeFillShade="BF"/>
          </w:tcPr>
          <w:p w:rsidR="00E644BE" w:rsidRPr="00366A8D" w:rsidRDefault="00E644BE" w:rsidP="00A1644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E644BE" w:rsidRPr="00366A8D" w:rsidRDefault="00E644BE" w:rsidP="00A1644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E644BE" w:rsidRPr="00366A8D" w:rsidRDefault="00E644BE" w:rsidP="00A1644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7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8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420" w:type="dxa"/>
            <w:shd w:val="clear" w:color="auto" w:fill="BFBFBF" w:themeFill="background1" w:themeFillShade="BF"/>
          </w:tcPr>
          <w:p w:rsidR="00E644BE" w:rsidRPr="00611FB6" w:rsidRDefault="00E644BE" w:rsidP="00611FB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611FB6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644BE" w:rsidRDefault="00E644BE" w:rsidP="0015326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E644BE" w:rsidRDefault="00E644BE" w:rsidP="00153266">
            <w:pPr>
              <w:jc w:val="center"/>
              <w:rPr>
                <w:ins w:id="19" w:author="農林水産省" w:date="2016-09-08T20:38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20" w:author="農林水産省" w:date="2016-09-08T20:35:00Z">
              <w:r w:rsidR="00181935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3"/>
                <w:t>*</w:t>
              </w:r>
            </w:ins>
          </w:p>
          <w:p w:rsidR="00181935" w:rsidRPr="00C53D58" w:rsidRDefault="00181935" w:rsidP="0015326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24" w:author="農林水産省" w:date="2016-09-08T20:38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E644BE" w:rsidRPr="00366A8D" w:rsidTr="00343D87">
        <w:tc>
          <w:tcPr>
            <w:tcW w:w="19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Default="00181935" w:rsidP="00BB534E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5" w:author="農林水産省" w:date="2016-09-08T20:3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OBSERVER TRIP NUMBER</w:t>
              </w:r>
            </w:ins>
            <w:del w:id="26" w:author="農林水産省" w:date="2016-09-08T20:39:00Z">
              <w:r w:rsidR="00E644BE" w:rsidDel="00181935">
                <w:rPr>
                  <w:rFonts w:ascii="Courier New" w:hAnsi="Courier New" w:cs="Courier New"/>
                  <w:sz w:val="16"/>
                  <w:szCs w:val="16"/>
                </w:rPr>
                <w:delText>TRIP IDENTIFIER</w:delText>
              </w:r>
            </w:del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Default="00E644BE" w:rsidP="006666DF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Default="00E644BE" w:rsidP="00BB534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Default="00E644BE" w:rsidP="00BB534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Pr="008734CD" w:rsidRDefault="00E644BE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734CD" w:rsidRPr="008734CD">
              <w:rPr>
                <w:rFonts w:ascii="Courier New" w:hAnsi="Courier New" w:cs="Courier New"/>
                <w:caps/>
                <w:sz w:val="14"/>
                <w:szCs w:val="14"/>
              </w:rPr>
              <w:t>OBS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TRIP_ID&gt;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644BE" w:rsidRDefault="005C7391" w:rsidP="00153266">
            <w:pPr>
              <w:jc w:val="center"/>
              <w:rPr>
                <w:ins w:id="27" w:author="農林水産省" w:date="2016-09-08T20:37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81935" w:rsidRPr="00C53D58" w:rsidRDefault="00181935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8" w:author="農林水産省" w:date="2016-09-08T20:3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(157)</w:t>
              </w:r>
            </w:ins>
          </w:p>
        </w:tc>
      </w:tr>
      <w:tr w:rsidR="00AD3568" w:rsidRPr="00366A8D" w:rsidTr="00AD3568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AD3568" w:rsidRPr="00AD3568" w:rsidRDefault="00AD3568" w:rsidP="00AD3568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29" w:author="農林水産省" w:date="2016-09-08T21:13:00Z">
              <w:r w:rsidRPr="00AD3568"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OBSERVER INFORMAION</w:t>
              </w:r>
            </w:ins>
          </w:p>
        </w:tc>
      </w:tr>
      <w:tr w:rsidR="00611FB6" w:rsidRPr="00366A8D" w:rsidTr="00343D87">
        <w:tc>
          <w:tcPr>
            <w:tcW w:w="1951" w:type="dxa"/>
            <w:shd w:val="clear" w:color="auto" w:fill="auto"/>
            <w:vAlign w:val="center"/>
          </w:tcPr>
          <w:p w:rsidR="00611FB6" w:rsidRPr="003637CB" w:rsidRDefault="003D4A63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0" w:author="農林水産省" w:date="2016-09-08T20:4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OBS PROVIDER/PROGRAMME</w:t>
              </w:r>
            </w:ins>
            <w:del w:id="31" w:author="農林水産省" w:date="2016-09-08T20:41:00Z">
              <w:r w:rsidR="00611FB6" w:rsidRPr="003637CB" w:rsidDel="003D4A63">
                <w:rPr>
                  <w:rFonts w:ascii="Courier New" w:hAnsi="Courier New" w:cs="Courier New"/>
                  <w:caps/>
                  <w:sz w:val="16"/>
                  <w:szCs w:val="16"/>
                </w:rPr>
                <w:delText>obsprg_code</w:delText>
              </w:r>
            </w:del>
          </w:p>
        </w:tc>
        <w:tc>
          <w:tcPr>
            <w:tcW w:w="4109" w:type="dxa"/>
            <w:shd w:val="clear" w:color="auto" w:fill="auto"/>
            <w:vAlign w:val="center"/>
          </w:tcPr>
          <w:p w:rsidR="00611FB6" w:rsidRDefault="008734CD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OBSERVER SERVICE PROVIDERS </w:t>
            </w:r>
            <w:r w:rsidR="00131D37">
              <w:rPr>
                <w:rFonts w:ascii="Courier New" w:hAnsi="Courier New" w:cs="Courier New"/>
                <w:sz w:val="16"/>
                <w:szCs w:val="16"/>
              </w:rPr>
              <w:t>identification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– National or sub-regional observer programmes </w:t>
            </w: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national programmes, this is the COUNTRY_CODE + ‘OB’ for example, ‘PGOB’ – for the PNG national observer programme.</w:t>
            </w: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Sub-regional programmes, the following codes are used.</w:t>
            </w: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‘TTOB’ – US Multilateral Treaty Observer programme</w:t>
            </w:r>
          </w:p>
          <w:p w:rsid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31D37" w:rsidRPr="003637CB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‘FAOB’ – FSM Arrangement Observer Programme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1FB6" w:rsidRPr="003637CB" w:rsidRDefault="00611FB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 (4)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31D37" w:rsidRDefault="008734CD" w:rsidP="008734C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Observer programme </w:t>
            </w:r>
            <w:r w:rsidR="00131D37">
              <w:rPr>
                <w:rFonts w:ascii="Courier New" w:hAnsi="Courier New" w:cs="Courier New"/>
                <w:sz w:val="16"/>
                <w:szCs w:val="16"/>
              </w:rPr>
              <w:t xml:space="preserve">code must be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must </w:t>
            </w:r>
            <w:r w:rsidR="00131D37">
              <w:rPr>
                <w:rFonts w:ascii="Courier New" w:hAnsi="Courier New" w:cs="Courier New"/>
                <w:sz w:val="16"/>
                <w:szCs w:val="16"/>
              </w:rPr>
              <w:t>valid country</w:t>
            </w: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:rsidR="00611FB6" w:rsidRDefault="008734CD" w:rsidP="008734C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11FB6"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:rsidR="00131D37" w:rsidRPr="00131D37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>Refer to valid ISO two-letter Country Codes - ISO 3166</w:t>
            </w:r>
          </w:p>
          <w:p w:rsidR="00131D37" w:rsidRPr="003637CB" w:rsidRDefault="00131D37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For example, refer to http://en.wikipedia.org/wiki/ISO_3166-1 </w:t>
            </w:r>
          </w:p>
        </w:tc>
        <w:tc>
          <w:tcPr>
            <w:tcW w:w="1420" w:type="dxa"/>
            <w:vAlign w:val="center"/>
          </w:tcPr>
          <w:p w:rsidR="00611FB6" w:rsidRPr="008734CD" w:rsidRDefault="000B34EB" w:rsidP="003D4A6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611FB6" w:rsidRPr="008734CD">
              <w:rPr>
                <w:rFonts w:ascii="Courier New" w:hAnsi="Courier New" w:cs="Courier New"/>
                <w:caps/>
                <w:sz w:val="14"/>
                <w:szCs w:val="14"/>
              </w:rPr>
              <w:t>obs</w:t>
            </w:r>
            <w:ins w:id="32" w:author="農林水産省" w:date="2016-09-08T20:42:00Z">
              <w:r w:rsidR="003D4A63"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_</w:t>
              </w:r>
            </w:ins>
            <w:r w:rsidR="00611FB6" w:rsidRPr="008734CD">
              <w:rPr>
                <w:rFonts w:ascii="Courier New" w:hAnsi="Courier New" w:cs="Courier New"/>
                <w:caps/>
                <w:sz w:val="14"/>
                <w:szCs w:val="14"/>
              </w:rPr>
              <w:t>prg</w:t>
            </w:r>
            <w:ins w:id="33" w:author="農林水産省" w:date="2016-09-08T20:42:00Z">
              <w:r w:rsidR="003D4A63" w:rsidRPr="008734CD" w:rsidDel="003D4A63">
                <w:rPr>
                  <w:rFonts w:ascii="Courier New" w:hAnsi="Courier New" w:cs="Courier New"/>
                  <w:caps/>
                  <w:sz w:val="14"/>
                  <w:szCs w:val="14"/>
                </w:rPr>
                <w:t xml:space="preserve"> </w:t>
              </w:r>
            </w:ins>
            <w:del w:id="34" w:author="農林水産省" w:date="2016-09-08T20:42:00Z">
              <w:r w:rsidR="00611FB6" w:rsidRPr="008734CD" w:rsidDel="003D4A63">
                <w:rPr>
                  <w:rFonts w:ascii="Courier New" w:hAnsi="Courier New" w:cs="Courier New"/>
                  <w:caps/>
                  <w:sz w:val="14"/>
                  <w:szCs w:val="14"/>
                </w:rPr>
                <w:delText>_code</w:delText>
              </w:r>
            </w:del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611FB6" w:rsidRDefault="005C7391" w:rsidP="00153266">
            <w:pPr>
              <w:jc w:val="center"/>
              <w:rPr>
                <w:ins w:id="35" w:author="農林水産省" w:date="2016-09-08T20:40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81935" w:rsidRDefault="003D4A63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6" w:author="農林水産省" w:date="2016-09-08T20:4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</w:t>
              </w:r>
              <w:r w:rsidR="00181935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</w:t>
              </w:r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158)</w:t>
              </w:r>
              <w:r w:rsidR="00181935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 xml:space="preserve"> </w:t>
              </w:r>
            </w:ins>
          </w:p>
        </w:tc>
      </w:tr>
      <w:tr w:rsidR="00611FB6" w:rsidRPr="00366A8D" w:rsidTr="00343D87">
        <w:tc>
          <w:tcPr>
            <w:tcW w:w="1951" w:type="dxa"/>
            <w:shd w:val="clear" w:color="auto" w:fill="auto"/>
            <w:vAlign w:val="center"/>
          </w:tcPr>
          <w:p w:rsidR="00611FB6" w:rsidRPr="003637CB" w:rsidRDefault="00611FB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staff_code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5C4489" w:rsidRDefault="005C448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Observer field staff NAME CODE.</w:t>
            </w:r>
            <w:r w:rsidR="005C7391">
              <w:rPr>
                <w:rFonts w:ascii="Courier New" w:hAnsi="Courier New" w:cs="Courier New"/>
                <w:sz w:val="16"/>
                <w:szCs w:val="16"/>
              </w:rPr>
              <w:t xml:space="preserve"> This will be unique and link to information kept at the regional level including Observer Name, Nationality of observer, Observer provider.</w:t>
            </w:r>
          </w:p>
          <w:p w:rsidR="005C4489" w:rsidRDefault="005C448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611FB6" w:rsidRPr="003637CB" w:rsidRDefault="00611FB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11FB6" w:rsidRPr="003637CB" w:rsidRDefault="00611FB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(5)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B7CA4" w:rsidRDefault="005C4489" w:rsidP="005C448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Staff code must exist in the regional Observer (FIELD_STAFF) Name Table.  </w:t>
            </w:r>
          </w:p>
          <w:p w:rsidR="009B7CA4" w:rsidRDefault="009B7CA4" w:rsidP="005C4489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611FB6" w:rsidRPr="003637CB" w:rsidRDefault="005C4489" w:rsidP="005C448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The </w:t>
            </w:r>
            <w:r w:rsidR="009B7CA4">
              <w:rPr>
                <w:rFonts w:ascii="Courier New" w:hAnsi="Courier New" w:cs="Courier New"/>
                <w:sz w:val="16"/>
                <w:szCs w:val="16"/>
              </w:rPr>
              <w:t xml:space="preserve">unique 5-letter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staff codes are </w:t>
            </w:r>
            <w:r w:rsidR="009B7CA4">
              <w:rPr>
                <w:rFonts w:ascii="Courier New" w:hAnsi="Courier New" w:cs="Courier New"/>
                <w:sz w:val="16"/>
                <w:szCs w:val="16"/>
              </w:rPr>
              <w:t xml:space="preserve">generated and </w:t>
            </w:r>
            <w:r>
              <w:rPr>
                <w:rFonts w:ascii="Courier New" w:hAnsi="Courier New" w:cs="Courier New"/>
                <w:sz w:val="16"/>
                <w:szCs w:val="16"/>
              </w:rPr>
              <w:t>maintained by SPC/FFA.</w:t>
            </w:r>
          </w:p>
        </w:tc>
        <w:tc>
          <w:tcPr>
            <w:tcW w:w="1420" w:type="dxa"/>
            <w:vAlign w:val="center"/>
          </w:tcPr>
          <w:p w:rsidR="00611FB6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611FB6" w:rsidRPr="008734CD">
              <w:rPr>
                <w:rFonts w:ascii="Courier New" w:hAnsi="Courier New" w:cs="Courier New"/>
                <w:caps/>
                <w:sz w:val="14"/>
                <w:szCs w:val="14"/>
              </w:rPr>
              <w:t>staff_code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611FB6" w:rsidRDefault="003D4A63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7" w:author="農林水産省" w:date="2016-09-08T20:4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38" w:author="農林水産省" w:date="2016-09-08T20:46:00Z">
              <w:r w:rsidR="005C7391" w:rsidDel="003D4A63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3D4A63" w:rsidRPr="00366A8D" w:rsidTr="00343D87">
        <w:trPr>
          <w:ins w:id="39" w:author="農林水産省" w:date="2016-09-08T20:46:00Z"/>
        </w:trPr>
        <w:tc>
          <w:tcPr>
            <w:tcW w:w="1951" w:type="dxa"/>
            <w:shd w:val="clear" w:color="auto" w:fill="auto"/>
            <w:vAlign w:val="center"/>
          </w:tcPr>
          <w:p w:rsidR="003D4A63" w:rsidRPr="003637CB" w:rsidRDefault="003D4A63">
            <w:pPr>
              <w:rPr>
                <w:ins w:id="40" w:author="農林水産省" w:date="2016-09-08T20:4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1" w:author="農林水産省" w:date="2016-09-08T20:4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OBS_NAME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3D4A63" w:rsidRDefault="003D4A63">
            <w:pPr>
              <w:rPr>
                <w:ins w:id="42" w:author="農林水産省" w:date="2016-09-08T20:4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A63" w:rsidRPr="003637CB" w:rsidRDefault="003D4A63">
            <w:pPr>
              <w:rPr>
                <w:ins w:id="43" w:author="農林水産省" w:date="2016-09-08T20:4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D4A63" w:rsidRDefault="00FB6E34" w:rsidP="005C4489">
            <w:pPr>
              <w:rPr>
                <w:ins w:id="44" w:author="農林水産省" w:date="2016-09-08T20:53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45" w:author="農林水産省" w:date="2016-09-08T20:5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Do NOT need to be provide</w:t>
              </w:r>
            </w:ins>
            <w:ins w:id="46" w:author="農林水産省" w:date="2016-09-08T20:5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</w:t>
              </w:r>
            </w:ins>
            <w:ins w:id="47" w:author="農林水産省" w:date="2016-09-08T20:5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if staff code </w:t>
              </w:r>
            </w:ins>
            <w:ins w:id="48" w:author="農林水産省" w:date="2016-09-08T20:5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was provided.</w:t>
              </w:r>
            </w:ins>
          </w:p>
          <w:p w:rsidR="00FB6E34" w:rsidRDefault="00FB6E34" w:rsidP="005C4489">
            <w:pPr>
              <w:rPr>
                <w:ins w:id="49" w:author="農林水産省" w:date="2016-09-08T20:46:00Z"/>
                <w:rFonts w:ascii="Courier New" w:hAnsi="Courier New" w:cs="Courier New"/>
                <w:sz w:val="16"/>
                <w:szCs w:val="16"/>
                <w:lang w:eastAsia="ja-JP"/>
              </w:rPr>
            </w:pPr>
          </w:p>
        </w:tc>
        <w:tc>
          <w:tcPr>
            <w:tcW w:w="1420" w:type="dxa"/>
            <w:vAlign w:val="center"/>
          </w:tcPr>
          <w:p w:rsidR="003D4A63" w:rsidRDefault="003D4A63" w:rsidP="00611FB6">
            <w:pPr>
              <w:jc w:val="center"/>
              <w:rPr>
                <w:ins w:id="50" w:author="農林水産省" w:date="2016-09-08T20:46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</w:tcPr>
          <w:p w:rsidR="003D4A63" w:rsidRDefault="003D4A63" w:rsidP="00153266">
            <w:pPr>
              <w:jc w:val="center"/>
              <w:rPr>
                <w:ins w:id="51" w:author="農林水産省" w:date="2016-09-08T20:4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52" w:author="農林水産省" w:date="2016-09-08T20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3D4A63" w:rsidRDefault="003D4A63" w:rsidP="00153266">
            <w:pPr>
              <w:jc w:val="center"/>
              <w:rPr>
                <w:ins w:id="53" w:author="農林水産省" w:date="2016-09-08T20:4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54" w:author="農林水産省" w:date="2016-09-08T20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(13)</w:t>
              </w:r>
            </w:ins>
          </w:p>
        </w:tc>
      </w:tr>
      <w:tr w:rsidR="003D4A63" w:rsidRPr="00366A8D" w:rsidTr="00343D87">
        <w:trPr>
          <w:ins w:id="55" w:author="農林水産省" w:date="2016-09-08T20:46:00Z"/>
        </w:trPr>
        <w:tc>
          <w:tcPr>
            <w:tcW w:w="1951" w:type="dxa"/>
            <w:shd w:val="clear" w:color="auto" w:fill="auto"/>
            <w:vAlign w:val="center"/>
          </w:tcPr>
          <w:p w:rsidR="003D4A63" w:rsidRPr="003637CB" w:rsidRDefault="003D4A63">
            <w:pPr>
              <w:rPr>
                <w:ins w:id="56" w:author="農林水産省" w:date="2016-09-08T20:4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7" w:author="農林水産省" w:date="2016-09-08T20:4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OBS_NATIONARITY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3D4A63" w:rsidRDefault="003D4A63">
            <w:pPr>
              <w:rPr>
                <w:ins w:id="58" w:author="農林水産省" w:date="2016-09-08T20:46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59" w:author="農林水産省" w:date="2016-09-08T20:4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Country where the observers passport is issued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3D4A63" w:rsidRPr="003637CB" w:rsidRDefault="003D4A63">
            <w:pPr>
              <w:rPr>
                <w:ins w:id="60" w:author="農林水産省" w:date="2016-09-08T20:4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B6E34" w:rsidRDefault="00FB6E34" w:rsidP="00FB6E34">
            <w:pPr>
              <w:rPr>
                <w:ins w:id="61" w:author="農林水産省" w:date="2016-09-08T20:53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62" w:author="農林水産省" w:date="2016-09-08T20:5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Do NOT need to be provided if staff code was provided.</w:t>
              </w:r>
            </w:ins>
          </w:p>
          <w:p w:rsidR="00FB6E34" w:rsidRPr="00FB6E34" w:rsidRDefault="00FB6E34" w:rsidP="005C4489">
            <w:pPr>
              <w:rPr>
                <w:ins w:id="63" w:author="農林水産省" w:date="2016-09-08T20:53:00Z"/>
                <w:rFonts w:ascii="Courier New" w:hAnsi="Courier New" w:cs="Courier New"/>
                <w:sz w:val="16"/>
                <w:szCs w:val="16"/>
                <w:lang w:eastAsia="ja-JP"/>
              </w:rPr>
            </w:pPr>
          </w:p>
          <w:p w:rsidR="003D4A63" w:rsidRDefault="003D4A63" w:rsidP="005C4489">
            <w:pPr>
              <w:rPr>
                <w:ins w:id="64" w:author="農林水産省" w:date="2016-09-08T20:46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65" w:author="農林水産省" w:date="2016-09-08T20:49:00Z">
              <w:r w:rsidRPr="00131D37">
                <w:rPr>
                  <w:rFonts w:ascii="Courier New" w:hAnsi="Courier New" w:cs="Courier New"/>
                  <w:sz w:val="16"/>
                  <w:szCs w:val="16"/>
                </w:rPr>
                <w:t>Refer to valid ISO two-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letter Country Codes - ISO 3166</w:t>
              </w:r>
            </w:ins>
          </w:p>
        </w:tc>
        <w:tc>
          <w:tcPr>
            <w:tcW w:w="1420" w:type="dxa"/>
            <w:vAlign w:val="center"/>
          </w:tcPr>
          <w:p w:rsidR="003D4A63" w:rsidRDefault="003D4A63" w:rsidP="00611FB6">
            <w:pPr>
              <w:jc w:val="center"/>
              <w:rPr>
                <w:ins w:id="66" w:author="農林水産省" w:date="2016-09-08T20:46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</w:tcPr>
          <w:p w:rsidR="003D4A63" w:rsidRDefault="003D4A63" w:rsidP="00153266">
            <w:pPr>
              <w:jc w:val="center"/>
              <w:rPr>
                <w:ins w:id="67" w:author="農林水産省" w:date="2016-09-08T20:4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8" w:author="農林水産省" w:date="2016-09-08T20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3D4A63" w:rsidRDefault="003D4A63" w:rsidP="00153266">
            <w:pPr>
              <w:jc w:val="center"/>
              <w:rPr>
                <w:ins w:id="69" w:author="農林水産省" w:date="2016-09-08T20:4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70" w:author="農林水産省" w:date="2016-09-08T20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(14)</w:t>
              </w:r>
            </w:ins>
          </w:p>
        </w:tc>
      </w:tr>
      <w:tr w:rsidR="00611FB6" w:rsidRPr="00366A8D" w:rsidTr="00343D87">
        <w:tc>
          <w:tcPr>
            <w:tcW w:w="1951" w:type="dxa"/>
            <w:shd w:val="clear" w:color="auto" w:fill="auto"/>
            <w:vAlign w:val="center"/>
          </w:tcPr>
          <w:p w:rsidR="00611FB6" w:rsidRPr="003637CB" w:rsidRDefault="00611FB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tripno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611FB6" w:rsidRDefault="00611FB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Unique TRIPNO for each observer in a given year</w:t>
            </w:r>
            <w:r w:rsidR="000D6D67">
              <w:rPr>
                <w:rFonts w:ascii="Courier New" w:hAnsi="Courier New" w:cs="Courier New"/>
                <w:sz w:val="16"/>
                <w:szCs w:val="16"/>
              </w:rPr>
              <w:t xml:space="preserve">  (Regional Standard)</w:t>
            </w:r>
          </w:p>
          <w:p w:rsidR="000D6D67" w:rsidRDefault="000D6D67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D6D67" w:rsidRPr="003637CB" w:rsidRDefault="000D6D67" w:rsidP="009221E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Use the last two digits of the trip year followed by a dash and increment number for each trip in a year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9221EC">
              <w:rPr>
                <w:rFonts w:ascii="Courier New" w:hAnsi="Courier New" w:cs="Courier New"/>
                <w:sz w:val="16"/>
                <w:szCs w:val="16"/>
                <w:u w:val="single"/>
              </w:rPr>
              <w:t>FOR THAT OBSERVER.</w:t>
            </w:r>
            <w:r w:rsidR="009221EC">
              <w:rPr>
                <w:rFonts w:ascii="Courier New" w:hAnsi="Courier New" w:cs="Courier New"/>
                <w:sz w:val="16"/>
                <w:szCs w:val="16"/>
              </w:rPr>
              <w:t xml:space="preserve">  YY-XX, for example, ‘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14-01</w:t>
            </w:r>
            <w:r w:rsidR="009221EC">
              <w:rPr>
                <w:rFonts w:ascii="Courier New" w:hAnsi="Courier New" w:cs="Courier New"/>
                <w:sz w:val="16"/>
                <w:szCs w:val="16"/>
              </w:rPr>
              <w:t>’  would represent the first trip for an observer in the calendar year 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1FB6" w:rsidRPr="003637CB" w:rsidRDefault="00611FB6" w:rsidP="000D6D6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 (</w:t>
            </w:r>
            <w:r w:rsidR="000D6D67">
              <w:rPr>
                <w:rFonts w:ascii="Courier New" w:hAnsi="Courier New" w:cs="Courier New"/>
                <w:sz w:val="16"/>
                <w:szCs w:val="16"/>
              </w:rPr>
              <w:t>5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11FB6" w:rsidRPr="003637CB" w:rsidRDefault="000D6D67" w:rsidP="000D6D6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adhere to the regional standard</w:t>
            </w:r>
          </w:p>
        </w:tc>
        <w:tc>
          <w:tcPr>
            <w:tcW w:w="1420" w:type="dxa"/>
            <w:vAlign w:val="center"/>
          </w:tcPr>
          <w:p w:rsidR="00611FB6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611FB6" w:rsidRPr="008734CD">
              <w:rPr>
                <w:rFonts w:ascii="Courier New" w:hAnsi="Courier New" w:cs="Courier New"/>
                <w:caps/>
                <w:sz w:val="14"/>
                <w:szCs w:val="14"/>
              </w:rPr>
              <w:t>tripno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611FB6" w:rsidRDefault="00153266" w:rsidP="0015326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D6D67" w:rsidRPr="00366A8D" w:rsidTr="00343D87">
        <w:tc>
          <w:tcPr>
            <w:tcW w:w="1951" w:type="dxa"/>
            <w:shd w:val="clear" w:color="auto" w:fill="auto"/>
            <w:vAlign w:val="center"/>
          </w:tcPr>
          <w:p w:rsidR="000D6D67" w:rsidRPr="003637CB" w:rsidRDefault="000D6D67" w:rsidP="0008496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tripno_internal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0D6D67" w:rsidRPr="003637CB" w:rsidRDefault="000D6D67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TRIPNO </w:t>
            </w: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as</w:t>
            </w:r>
            <w:proofErr w:type="spellEnd"/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A30E08">
              <w:rPr>
                <w:rFonts w:ascii="Courier New" w:hAnsi="Courier New" w:cs="Courier New"/>
                <w:sz w:val="16"/>
                <w:szCs w:val="16"/>
              </w:rPr>
              <w:t xml:space="preserve">allocated and 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used by the </w:t>
            </w:r>
            <w:r w:rsidR="009221EC">
              <w:rPr>
                <w:rFonts w:ascii="Courier New" w:hAnsi="Courier New" w:cs="Courier New"/>
                <w:sz w:val="16"/>
                <w:szCs w:val="16"/>
              </w:rPr>
              <w:t xml:space="preserve">respective 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Observer service provider</w:t>
            </w:r>
            <w:r w:rsidR="00A30E08">
              <w:rPr>
                <w:rFonts w:ascii="Courier New" w:hAnsi="Courier New" w:cs="Courier New"/>
                <w:sz w:val="16"/>
                <w:szCs w:val="16"/>
              </w:rPr>
              <w:t>.  (If this system is different from the regional standard (e.g. the US PS MLT observer programme trip number</w:t>
            </w:r>
            <w:r w:rsidR="009221EC">
              <w:rPr>
                <w:rFonts w:ascii="Courier New" w:hAnsi="Courier New" w:cs="Courier New"/>
                <w:sz w:val="16"/>
                <w:szCs w:val="16"/>
              </w:rPr>
              <w:t xml:space="preserve"> uses the format ‘24LP/xxx’ </w:t>
            </w:r>
            <w:r w:rsidR="00A30E08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6D67" w:rsidRPr="003637CB" w:rsidRDefault="000D6D67" w:rsidP="009221E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 w:rsidR="009221EC">
              <w:rPr>
                <w:rFonts w:ascii="Courier New" w:hAnsi="Courier New" w:cs="Courier New"/>
                <w:sz w:val="16"/>
                <w:szCs w:val="16"/>
              </w:rPr>
              <w:t>15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D6D67" w:rsidRPr="003637CB" w:rsidRDefault="000D6D67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0D6D67" w:rsidRPr="008734CD" w:rsidRDefault="000B34EB" w:rsidP="000D6D6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0D6D67" w:rsidRPr="008734CD">
              <w:rPr>
                <w:rFonts w:ascii="Courier New" w:hAnsi="Courier New" w:cs="Courier New"/>
                <w:caps/>
                <w:sz w:val="14"/>
                <w:szCs w:val="14"/>
              </w:rPr>
              <w:t>tripno_</w:t>
            </w:r>
            <w:r w:rsidR="000D6D67">
              <w:rPr>
                <w:rFonts w:ascii="Courier New" w:hAnsi="Courier New" w:cs="Courier New"/>
                <w:caps/>
                <w:sz w:val="14"/>
                <w:szCs w:val="14"/>
              </w:rPr>
              <w:t>INT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0D6D67" w:rsidRDefault="00153266" w:rsidP="0015326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162DB" w:rsidRPr="00366A8D" w:rsidTr="00343D87">
        <w:tc>
          <w:tcPr>
            <w:tcW w:w="1951" w:type="dxa"/>
            <w:shd w:val="clear" w:color="auto" w:fill="auto"/>
          </w:tcPr>
          <w:p w:rsidR="008162DB" w:rsidRPr="00366A8D" w:rsidRDefault="008162DB" w:rsidP="00084964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DATE</w:t>
            </w:r>
            <w:ins w:id="71" w:author="農林水産省" w:date="2016-09-08T21:19:00Z">
              <w:r w:rsidR="00AD3568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,</w:t>
              </w:r>
            </w:ins>
            <w:del w:id="72" w:author="農林水産省" w:date="2016-09-08T21:19:00Z">
              <w:r w:rsidDel="00AD3568">
                <w:rPr>
                  <w:rFonts w:ascii="Courier New" w:hAnsi="Courier New" w:cs="Courier New"/>
                  <w:sz w:val="16"/>
                  <w:szCs w:val="16"/>
                </w:rPr>
                <w:delText xml:space="preserve"> and</w:delText>
              </w:r>
            </w:del>
            <w:r>
              <w:rPr>
                <w:rFonts w:ascii="Courier New" w:hAnsi="Courier New" w:cs="Courier New"/>
                <w:sz w:val="16"/>
                <w:szCs w:val="16"/>
              </w:rPr>
              <w:t xml:space="preserve"> TIME </w:t>
            </w:r>
            <w:ins w:id="73" w:author="農林水産省" w:date="2016-09-08T21:19:00Z">
              <w:r w:rsidR="00AD3568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and LOCATION </w:t>
              </w:r>
            </w:ins>
            <w:r>
              <w:rPr>
                <w:rFonts w:ascii="Courier New" w:hAnsi="Courier New" w:cs="Courier New"/>
                <w:sz w:val="16"/>
                <w:szCs w:val="16"/>
              </w:rPr>
              <w:t xml:space="preserve">OF </w:t>
            </w:r>
            <w:ins w:id="74" w:author="農林水産省" w:date="2016-09-08T21:22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EMBARKATION</w:t>
              </w:r>
            </w:ins>
            <w:del w:id="75" w:author="農林水産省" w:date="2016-09-08T21:22:00Z">
              <w:r w:rsidDel="000442CE">
                <w:rPr>
                  <w:rFonts w:ascii="Courier New" w:hAnsi="Courier New" w:cs="Courier New"/>
                  <w:sz w:val="16"/>
                  <w:szCs w:val="16"/>
                </w:rPr>
                <w:delText>DEPARTURE</w:delText>
              </w:r>
            </w:del>
          </w:p>
        </w:tc>
        <w:tc>
          <w:tcPr>
            <w:tcW w:w="4109" w:type="dxa"/>
            <w:shd w:val="clear" w:color="auto" w:fill="auto"/>
            <w:vAlign w:val="center"/>
          </w:tcPr>
          <w:p w:rsidR="008162DB" w:rsidRDefault="008162DB" w:rsidP="0053628F">
            <w:pPr>
              <w:rPr>
                <w:rFonts w:ascii="Courier New" w:hAnsi="Courier New" w:cs="Courier New"/>
                <w:sz w:val="16"/>
                <w:szCs w:val="16"/>
              </w:rPr>
            </w:pPr>
            <w:del w:id="76" w:author="農林水産省" w:date="2016-09-08T21:25:00Z">
              <w:r w:rsidRPr="003637CB" w:rsidDel="000442CE">
                <w:rPr>
                  <w:rFonts w:ascii="Courier New" w:hAnsi="Courier New" w:cs="Courier New"/>
                  <w:sz w:val="16"/>
                  <w:szCs w:val="16"/>
                </w:rPr>
                <w:delText xml:space="preserve">Depart </w:delText>
              </w:r>
            </w:del>
            <w:ins w:id="77" w:author="農林水産省" w:date="2016-09-08T21:25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Embarkation</w:t>
              </w:r>
              <w:r w:rsidR="000442CE" w:rsidRPr="003637CB">
                <w:rPr>
                  <w:rFonts w:ascii="Courier New" w:hAnsi="Courier New" w:cs="Courier New"/>
                  <w:sz w:val="16"/>
                  <w:szCs w:val="16"/>
                </w:rPr>
                <w:t xml:space="preserve"> </w:t>
              </w:r>
            </w:ins>
            <w:r w:rsidRPr="003637CB">
              <w:rPr>
                <w:rFonts w:ascii="Courier New" w:hAnsi="Courier New" w:cs="Courier New"/>
                <w:sz w:val="16"/>
                <w:szCs w:val="16"/>
              </w:rPr>
              <w:t>DATE</w:t>
            </w:r>
            <w:r>
              <w:rPr>
                <w:rFonts w:ascii="Courier New" w:hAnsi="Courier New" w:cs="Courier New"/>
                <w:sz w:val="16"/>
                <w:szCs w:val="16"/>
              </w:rPr>
              <w:t>/TIME</w:t>
            </w:r>
            <w:ins w:id="78" w:author="農林水産省" w:date="2016-09-08T21:25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/LOCATION</w:t>
              </w:r>
            </w:ins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for the observer trip</w:t>
            </w:r>
            <w:r w:rsidR="00153266">
              <w:rPr>
                <w:rFonts w:ascii="Courier New" w:hAnsi="Courier New" w:cs="Courier New"/>
                <w:sz w:val="16"/>
                <w:szCs w:val="16"/>
              </w:rPr>
              <w:t xml:space="preserve"> (Observer’s departure)</w:t>
            </w:r>
          </w:p>
          <w:p w:rsidR="00153266" w:rsidRDefault="00153266" w:rsidP="0053628F">
            <w:pPr>
              <w:rPr>
                <w:ins w:id="79" w:author="農林水産省" w:date="2016-09-08T21:26:00Z"/>
                <w:rFonts w:ascii="Courier New" w:hAnsi="Courier New" w:cs="Courier New"/>
                <w:sz w:val="16"/>
                <w:szCs w:val="16"/>
                <w:lang w:eastAsia="ja-JP"/>
              </w:rPr>
            </w:pPr>
          </w:p>
          <w:p w:rsidR="000442CE" w:rsidRDefault="000442CE" w:rsidP="0053628F">
            <w:pPr>
              <w:rPr>
                <w:ins w:id="80" w:author="農林水産省" w:date="2016-09-08T21:26:00Z"/>
                <w:rFonts w:ascii="Courier New" w:hAnsi="Courier New" w:cs="Courier New"/>
                <w:sz w:val="16"/>
                <w:szCs w:val="16"/>
                <w:lang w:eastAsia="ja-JP"/>
              </w:rPr>
            </w:pPr>
          </w:p>
          <w:p w:rsidR="000442CE" w:rsidRDefault="000442CE" w:rsidP="0053628F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</w:p>
          <w:p w:rsidR="00153266" w:rsidRPr="003637CB" w:rsidRDefault="00153266" w:rsidP="0015326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depart date/time will be obtained from other sources of data (e.g. VMS Data)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162DB" w:rsidRPr="0053628F" w:rsidRDefault="00BF13DB" w:rsidP="00611FB6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192546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8162DB" w:rsidRPr="003637CB" w:rsidRDefault="008162DB" w:rsidP="0019254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Use </w:t>
            </w: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DATE for the departure date.</w:t>
            </w:r>
          </w:p>
        </w:tc>
        <w:tc>
          <w:tcPr>
            <w:tcW w:w="1420" w:type="dxa"/>
            <w:vAlign w:val="center"/>
          </w:tcPr>
          <w:p w:rsidR="008162DB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ins w:id="81" w:author="農林水産省" w:date="2016-09-08T22:11:00Z">
              <w:r w:rsidR="000777AC"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EMB</w:t>
              </w:r>
            </w:ins>
            <w:del w:id="82" w:author="農林水産省" w:date="2016-09-08T22:11:00Z">
              <w:r w:rsidR="008162DB" w:rsidRPr="008734CD" w:rsidDel="000777AC">
                <w:rPr>
                  <w:rFonts w:ascii="Courier New" w:hAnsi="Courier New" w:cs="Courier New"/>
                  <w:caps/>
                  <w:sz w:val="14"/>
                  <w:szCs w:val="14"/>
                </w:rPr>
                <w:delText>dep</w:delText>
              </w:r>
            </w:del>
            <w:r w:rsidR="008162DB" w:rsidRPr="008734CD">
              <w:rPr>
                <w:rFonts w:ascii="Courier New" w:hAnsi="Courier New" w:cs="Courier New"/>
                <w:caps/>
                <w:sz w:val="14"/>
                <w:szCs w:val="14"/>
              </w:rPr>
              <w:t>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162DB" w:rsidRDefault="00153266" w:rsidP="00153266">
            <w:pPr>
              <w:jc w:val="center"/>
              <w:rPr>
                <w:ins w:id="83" w:author="農林水産省" w:date="2016-09-08T21:2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442CE" w:rsidRDefault="000442CE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4" w:author="農林水産省" w:date="2016-09-08T21:2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(16)</w:t>
              </w:r>
            </w:ins>
          </w:p>
        </w:tc>
      </w:tr>
      <w:tr w:rsidR="00192546" w:rsidRPr="00366A8D" w:rsidTr="00343D87">
        <w:tc>
          <w:tcPr>
            <w:tcW w:w="1951" w:type="dxa"/>
            <w:shd w:val="clear" w:color="auto" w:fill="auto"/>
          </w:tcPr>
          <w:p w:rsidR="00192546" w:rsidRPr="00366A8D" w:rsidRDefault="00192546" w:rsidP="00084964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DATE</w:t>
            </w:r>
            <w:ins w:id="85" w:author="農林水産省" w:date="2016-09-08T21:22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,</w:t>
              </w:r>
            </w:ins>
            <w:del w:id="86" w:author="農林水産省" w:date="2016-09-08T21:22:00Z">
              <w:r w:rsidDel="000442CE">
                <w:rPr>
                  <w:rFonts w:ascii="Courier New" w:hAnsi="Courier New" w:cs="Courier New"/>
                  <w:sz w:val="16"/>
                  <w:szCs w:val="16"/>
                </w:rPr>
                <w:delText xml:space="preserve"> AND</w:delText>
              </w:r>
            </w:del>
            <w:r>
              <w:rPr>
                <w:rFonts w:ascii="Courier New" w:hAnsi="Courier New" w:cs="Courier New"/>
                <w:sz w:val="16"/>
                <w:szCs w:val="16"/>
              </w:rPr>
              <w:t xml:space="preserve"> TIME </w:t>
            </w:r>
            <w:ins w:id="87" w:author="農林水産省" w:date="2016-09-08T21:23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and LOCATION </w:t>
              </w:r>
            </w:ins>
            <w:r>
              <w:rPr>
                <w:rFonts w:ascii="Courier New" w:hAnsi="Courier New" w:cs="Courier New"/>
                <w:sz w:val="16"/>
                <w:szCs w:val="16"/>
              </w:rPr>
              <w:t xml:space="preserve">OF </w:t>
            </w:r>
            <w:ins w:id="88" w:author="農林水産省" w:date="2016-09-08T21:23:00Z">
              <w:r w:rsidR="000442CE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DISEMBARKATION</w:t>
              </w:r>
            </w:ins>
            <w:del w:id="89" w:author="農林水産省" w:date="2016-09-08T21:23:00Z">
              <w:r w:rsidDel="000442CE">
                <w:rPr>
                  <w:rFonts w:ascii="Courier New" w:hAnsi="Courier New" w:cs="Courier New"/>
                  <w:sz w:val="16"/>
                  <w:szCs w:val="16"/>
                </w:rPr>
                <w:delText>ARRIVAL IN PORT</w:delText>
              </w:r>
            </w:del>
          </w:p>
        </w:tc>
        <w:tc>
          <w:tcPr>
            <w:tcW w:w="4109" w:type="dxa"/>
            <w:shd w:val="clear" w:color="auto" w:fill="auto"/>
            <w:vAlign w:val="center"/>
          </w:tcPr>
          <w:p w:rsidR="00192546" w:rsidRDefault="000442CE">
            <w:pPr>
              <w:rPr>
                <w:rFonts w:ascii="Courier New" w:hAnsi="Courier New" w:cs="Courier New"/>
                <w:sz w:val="16"/>
                <w:szCs w:val="16"/>
              </w:rPr>
            </w:pPr>
            <w:ins w:id="90" w:author="農林水産省" w:date="2016-09-08T21:2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Disembarkation</w:t>
              </w:r>
            </w:ins>
            <w:del w:id="91" w:author="農林水産省" w:date="2016-09-08T21:25:00Z">
              <w:r w:rsidR="00192546" w:rsidRPr="003637CB" w:rsidDel="000442CE">
                <w:rPr>
                  <w:rFonts w:ascii="Courier New" w:hAnsi="Courier New" w:cs="Courier New"/>
                  <w:sz w:val="16"/>
                  <w:szCs w:val="16"/>
                </w:rPr>
                <w:delText>Return</w:delText>
              </w:r>
            </w:del>
            <w:r w:rsidR="00192546" w:rsidRPr="003637CB">
              <w:rPr>
                <w:rFonts w:ascii="Courier New" w:hAnsi="Courier New" w:cs="Courier New"/>
                <w:sz w:val="16"/>
                <w:szCs w:val="16"/>
              </w:rPr>
              <w:t xml:space="preserve"> DATE</w:t>
            </w:r>
            <w:r w:rsidR="00192546">
              <w:rPr>
                <w:rFonts w:ascii="Courier New" w:hAnsi="Courier New" w:cs="Courier New"/>
                <w:sz w:val="16"/>
                <w:szCs w:val="16"/>
              </w:rPr>
              <w:t>/TIME</w:t>
            </w:r>
            <w:ins w:id="92" w:author="農林水産省" w:date="2016-09-08T21:24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/LOCATION</w:t>
              </w:r>
            </w:ins>
            <w:r w:rsidR="00192546" w:rsidRPr="003637CB">
              <w:rPr>
                <w:rFonts w:ascii="Courier New" w:hAnsi="Courier New" w:cs="Courier New"/>
                <w:sz w:val="16"/>
                <w:szCs w:val="16"/>
              </w:rPr>
              <w:t xml:space="preserve"> for the observer trip</w:t>
            </w:r>
          </w:p>
          <w:p w:rsidR="00153266" w:rsidRDefault="0015326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(from the observer’s point of view)</w:t>
            </w:r>
          </w:p>
          <w:p w:rsidR="00153266" w:rsidRDefault="00153266" w:rsidP="00153266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53266" w:rsidRPr="003637CB" w:rsidRDefault="00153266" w:rsidP="0015326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return date/time will be obtained from other sources of data (e.g. VMS Data)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2546" w:rsidRPr="0053628F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192546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192546" w:rsidRPr="003637CB" w:rsidRDefault="00192546" w:rsidP="0053628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Use </w:t>
            </w: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DATE for the return date. DD/MM/YY</w:t>
            </w:r>
          </w:p>
        </w:tc>
        <w:tc>
          <w:tcPr>
            <w:tcW w:w="1420" w:type="dxa"/>
            <w:vAlign w:val="center"/>
          </w:tcPr>
          <w:p w:rsidR="00192546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ins w:id="93" w:author="農林水産省" w:date="2016-09-08T22:11:00Z">
              <w:r w:rsidR="000777AC"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DISEMB</w:t>
              </w:r>
            </w:ins>
            <w:del w:id="94" w:author="農林水産省" w:date="2016-09-08T22:11:00Z">
              <w:r w:rsidR="00192546" w:rsidRPr="008734CD" w:rsidDel="000777AC">
                <w:rPr>
                  <w:rFonts w:ascii="Courier New" w:hAnsi="Courier New" w:cs="Courier New"/>
                  <w:caps/>
                  <w:sz w:val="14"/>
                  <w:szCs w:val="14"/>
                </w:rPr>
                <w:delText>ret</w:delText>
              </w:r>
            </w:del>
            <w:r w:rsidR="00192546" w:rsidRPr="008734CD">
              <w:rPr>
                <w:rFonts w:ascii="Courier New" w:hAnsi="Courier New" w:cs="Courier New"/>
                <w:caps/>
                <w:sz w:val="14"/>
                <w:szCs w:val="14"/>
              </w:rPr>
              <w:t>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153266" w:rsidP="00153266">
            <w:pPr>
              <w:jc w:val="center"/>
              <w:rPr>
                <w:ins w:id="95" w:author="農林水産省" w:date="2016-09-08T21:2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442CE" w:rsidRDefault="000442CE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6" w:author="農林水産省" w:date="2016-09-08T21:23:00Z">
              <w:r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(17)</w:t>
              </w:r>
            </w:ins>
          </w:p>
        </w:tc>
      </w:tr>
      <w:tr w:rsidR="00AD3568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AD3568" w:rsidRPr="00AD3568" w:rsidRDefault="00AD3568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97" w:author="農林水産省" w:date="2016-09-08T21:15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VESSEL IDENTIFICATION</w:t>
              </w:r>
            </w:ins>
          </w:p>
        </w:tc>
      </w:tr>
      <w:tr w:rsidR="00192546" w:rsidRPr="00366A8D" w:rsidTr="00343D87">
        <w:tc>
          <w:tcPr>
            <w:tcW w:w="1951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gear_code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92546" w:rsidRPr="003637CB" w:rsidRDefault="00343D87">
            <w:pPr>
              <w:rPr>
                <w:rFonts w:ascii="Courier New" w:hAnsi="Courier New" w:cs="Courier New"/>
                <w:sz w:val="16"/>
                <w:szCs w:val="16"/>
              </w:rPr>
            </w:pPr>
            <w:ins w:id="98" w:author="農林水産省" w:date="2016-09-08T21:3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Type of the vessel: </w:t>
              </w:r>
            </w:ins>
            <w:r w:rsidR="00192546" w:rsidRPr="003637CB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="00192546" w:rsidRPr="003637CB">
              <w:rPr>
                <w:rFonts w:ascii="Courier New" w:hAnsi="Courier New" w:cs="Courier New"/>
                <w:sz w:val="16"/>
                <w:szCs w:val="16"/>
              </w:rPr>
              <w:t>ref_gears</w:t>
            </w:r>
            <w:proofErr w:type="spellEnd"/>
            <w:r w:rsidR="00192546" w:rsidRPr="003637CB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a valid GEAR:  ‘L’ – Longline;  ‘S’ – Purse seine;  ‘P’ – Pole-and-line</w:t>
            </w:r>
          </w:p>
        </w:tc>
        <w:tc>
          <w:tcPr>
            <w:tcW w:w="1420" w:type="dxa"/>
            <w:vAlign w:val="center"/>
          </w:tcPr>
          <w:p w:rsidR="00192546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92546" w:rsidRPr="008734CD">
              <w:rPr>
                <w:rFonts w:ascii="Courier New" w:hAnsi="Courier New" w:cs="Courier New"/>
                <w:caps/>
                <w:sz w:val="14"/>
                <w:szCs w:val="14"/>
              </w:rPr>
              <w:t>gear_code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153266" w:rsidP="00153266">
            <w:pPr>
              <w:jc w:val="center"/>
              <w:rPr>
                <w:ins w:id="99" w:author="農林水産省" w:date="2016-09-08T21:3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343D87" w:rsidRDefault="00343D87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0" w:author="農林水産省" w:date="2016-09-08T21:3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(161)</w:t>
              </w:r>
            </w:ins>
          </w:p>
        </w:tc>
      </w:tr>
      <w:tr w:rsidR="00365C55" w:rsidRPr="00366A8D" w:rsidTr="00343D87">
        <w:tc>
          <w:tcPr>
            <w:tcW w:w="1951" w:type="dxa"/>
            <w:shd w:val="clear" w:color="auto" w:fill="auto"/>
          </w:tcPr>
          <w:p w:rsidR="00365C55" w:rsidRPr="003637CB" w:rsidRDefault="00365C55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FISHING PERMIT/LICENSE NUMBERS</w:t>
            </w:r>
          </w:p>
        </w:tc>
        <w:tc>
          <w:tcPr>
            <w:tcW w:w="4109" w:type="dxa"/>
            <w:shd w:val="clear" w:color="auto" w:fill="auto"/>
          </w:tcPr>
          <w:p w:rsidR="00365C55" w:rsidRPr="003637CB" w:rsidRDefault="00365C55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PROVIDE License/Permit number that the vessel holds for the period of the TRIP.</w:t>
            </w:r>
          </w:p>
          <w:p w:rsidR="00365C55" w:rsidRPr="003637CB" w:rsidRDefault="00365C55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365C55" w:rsidRPr="003637CB" w:rsidRDefault="00365C55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CHAR(40)</w:t>
            </w:r>
          </w:p>
          <w:p w:rsidR="00365C55" w:rsidRPr="003637CB" w:rsidRDefault="00365C55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UPPER CASE</w:t>
            </w:r>
          </w:p>
        </w:tc>
        <w:tc>
          <w:tcPr>
            <w:tcW w:w="4252" w:type="dxa"/>
            <w:shd w:val="clear" w:color="auto" w:fill="auto"/>
          </w:tcPr>
          <w:p w:rsidR="00365C55" w:rsidRPr="003637CB" w:rsidRDefault="00365C55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Where possible, include validation to ensure the Permit format relevant to the agreement (national or sub-regional) complies </w:t>
            </w:r>
            <w:proofErr w:type="gramStart"/>
            <w:r w:rsidRPr="003637CB">
              <w:rPr>
                <w:rFonts w:ascii="Courier New" w:hAnsi="Courier New" w:cs="Courier New"/>
                <w:sz w:val="16"/>
                <w:szCs w:val="16"/>
              </w:rPr>
              <w:t>to</w:t>
            </w:r>
            <w:proofErr w:type="gramEnd"/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the required format.</w:t>
            </w:r>
          </w:p>
        </w:tc>
        <w:tc>
          <w:tcPr>
            <w:tcW w:w="1420" w:type="dxa"/>
          </w:tcPr>
          <w:p w:rsidR="00365C55" w:rsidRPr="008734CD" w:rsidRDefault="00365C55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&lt;License_NO&gt;</w:t>
            </w:r>
          </w:p>
        </w:tc>
        <w:tc>
          <w:tcPr>
            <w:tcW w:w="992" w:type="dxa"/>
          </w:tcPr>
          <w:p w:rsidR="00365C55" w:rsidRPr="00C53D58" w:rsidRDefault="00365C55" w:rsidP="0015326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343D87" w:rsidRPr="00C53D58" w:rsidTr="00343D87">
        <w:trPr>
          <w:ins w:id="101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102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03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VESSEL NAME</w:t>
              </w:r>
            </w:ins>
          </w:p>
        </w:tc>
        <w:tc>
          <w:tcPr>
            <w:tcW w:w="4109" w:type="dxa"/>
            <w:vMerge w:val="restart"/>
            <w:vAlign w:val="center"/>
          </w:tcPr>
          <w:p w:rsidR="00343D87" w:rsidRPr="00366A8D" w:rsidRDefault="00343D87" w:rsidP="00944669">
            <w:pPr>
              <w:jc w:val="center"/>
              <w:rPr>
                <w:ins w:id="104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05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PROVIDE the VESSEL attributes which should be consistent with the attributes stored in the WCPFC and FFA Regional Vessel Registers</w:t>
              </w:r>
            </w:ins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06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07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CHAR(30)</w:t>
              </w:r>
            </w:ins>
          </w:p>
          <w:p w:rsidR="00343D87" w:rsidRPr="00366A8D" w:rsidRDefault="00343D87" w:rsidP="00944669">
            <w:pPr>
              <w:rPr>
                <w:ins w:id="108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09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UPPER CASE</w:t>
              </w:r>
            </w:ins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110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11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WCPFC and FFA Vessel Registers 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112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13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&lt;VesselName&gt;</w:t>
              </w:r>
            </w:ins>
          </w:p>
        </w:tc>
        <w:tc>
          <w:tcPr>
            <w:tcW w:w="992" w:type="dxa"/>
          </w:tcPr>
          <w:p w:rsidR="00343D87" w:rsidRDefault="00343D87" w:rsidP="00944669">
            <w:pPr>
              <w:jc w:val="center"/>
              <w:rPr>
                <w:ins w:id="114" w:author="農林水産省" w:date="2016-09-08T21:3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15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343D87" w:rsidRDefault="00343D87" w:rsidP="00944669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16" w:author="農林水産省" w:date="2016-09-08T21:3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</w:t>
              </w:r>
            </w:ins>
            <w:ins w:id="117" w:author="農林水産省" w:date="2016-09-09T00:56:00Z">
              <w:r w:rsidR="00F02E4A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 159</w:t>
              </w:r>
            </w:ins>
            <w:ins w:id="118" w:author="農林水産省" w:date="2016-09-08T21:3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  <w:p w:rsidR="00343D87" w:rsidRPr="00C53D58" w:rsidRDefault="00343D87" w:rsidP="00343D87">
            <w:pPr>
              <w:rPr>
                <w:ins w:id="119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</w:p>
        </w:tc>
      </w:tr>
      <w:tr w:rsidR="00343D87" w:rsidRPr="00C53D58" w:rsidTr="00343D87">
        <w:trPr>
          <w:ins w:id="120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121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22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COUNTRY OF VESSEL  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lastRenderedPageBreak/>
                <w:t>REGISTRATION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123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24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25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CHAR(2)</w:t>
              </w:r>
            </w:ins>
          </w:p>
          <w:p w:rsidR="00343D87" w:rsidRDefault="00343D87" w:rsidP="00944669">
            <w:pPr>
              <w:rPr>
                <w:ins w:id="126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27" w:author="農林水産省" w:date="2016-09-08T21:34:00Z">
              <w:r w:rsidRPr="00BF4EBC">
                <w:rPr>
                  <w:rFonts w:ascii="Courier New" w:hAnsi="Courier New" w:cs="Courier New"/>
                  <w:sz w:val="16"/>
                  <w:szCs w:val="16"/>
                </w:rPr>
                <w:lastRenderedPageBreak/>
                <w:t xml:space="preserve">ISO 3166-1 alpha-2 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two-letter country code</w:t>
              </w:r>
            </w:ins>
          </w:p>
          <w:p w:rsidR="00343D87" w:rsidRPr="00366A8D" w:rsidRDefault="00343D87" w:rsidP="00944669">
            <w:pPr>
              <w:rPr>
                <w:ins w:id="128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29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UPPER CASE</w:t>
              </w:r>
            </w:ins>
          </w:p>
        </w:tc>
        <w:tc>
          <w:tcPr>
            <w:tcW w:w="4252" w:type="dxa"/>
          </w:tcPr>
          <w:p w:rsidR="00343D87" w:rsidRDefault="00343D87" w:rsidP="00343D87">
            <w:pPr>
              <w:rPr>
                <w:ins w:id="130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31" w:author="農林水産省" w:date="2016-09-08T21:34:00Z">
              <w:r w:rsidRPr="00BF4EBC">
                <w:rPr>
                  <w:rFonts w:ascii="Courier New" w:hAnsi="Courier New" w:cs="Courier New"/>
                  <w:sz w:val="16"/>
                  <w:szCs w:val="16"/>
                </w:rPr>
                <w:lastRenderedPageBreak/>
                <w:t xml:space="preserve">ISO 3166-1 alpha-2 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two-letter country code</w:t>
              </w:r>
            </w:ins>
          </w:p>
          <w:p w:rsidR="00343D87" w:rsidRDefault="00343D87" w:rsidP="00343D87">
            <w:pPr>
              <w:rPr>
                <w:ins w:id="132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  <w:p w:rsidR="00343D87" w:rsidRDefault="00343D87" w:rsidP="00343D87">
            <w:pPr>
              <w:rPr>
                <w:ins w:id="133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34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Must be consistent with the WCPFC and FFA Vessel Registers</w:t>
              </w:r>
            </w:ins>
          </w:p>
          <w:p w:rsidR="00343D87" w:rsidRDefault="00343D87" w:rsidP="00343D87">
            <w:pPr>
              <w:rPr>
                <w:ins w:id="135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  <w:p w:rsidR="00343D87" w:rsidRPr="008734CD" w:rsidRDefault="00343D87" w:rsidP="00343D87">
            <w:pPr>
              <w:rPr>
                <w:ins w:id="136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37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Country of registration is distinct from the chartering nation, where relevant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138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39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lastRenderedPageBreak/>
                <w:t>&lt;CountryReg&gt;</w:t>
              </w:r>
            </w:ins>
          </w:p>
        </w:tc>
        <w:tc>
          <w:tcPr>
            <w:tcW w:w="992" w:type="dxa"/>
          </w:tcPr>
          <w:p w:rsidR="00343D87" w:rsidRDefault="00343D87" w:rsidP="00944669">
            <w:pPr>
              <w:jc w:val="center"/>
              <w:rPr>
                <w:ins w:id="140" w:author="農林水産省" w:date="2016-09-08T21:3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1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343D87" w:rsidRPr="00C53D58" w:rsidRDefault="00343D87" w:rsidP="00944669">
            <w:pPr>
              <w:jc w:val="center"/>
              <w:rPr>
                <w:ins w:id="142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" w:author="農林水産省" w:date="2016-09-08T21:3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(2)</w:t>
              </w:r>
            </w:ins>
          </w:p>
        </w:tc>
      </w:tr>
      <w:tr w:rsidR="00343D87" w:rsidRPr="00C53D58" w:rsidTr="00343D87">
        <w:trPr>
          <w:ins w:id="144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145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46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lastRenderedPageBreak/>
                <w:t xml:space="preserve">VESSEL REGISTRATION NUMBER 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147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48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49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CHAR(20)</w:t>
              </w:r>
            </w:ins>
          </w:p>
          <w:p w:rsidR="00343D87" w:rsidRDefault="00343D87" w:rsidP="00944669">
            <w:pPr>
              <w:rPr>
                <w:ins w:id="150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  <w:p w:rsidR="00343D87" w:rsidRPr="00366A8D" w:rsidRDefault="00343D87" w:rsidP="00944669">
            <w:pPr>
              <w:rPr>
                <w:ins w:id="151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52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UPPER CASE</w:t>
              </w:r>
            </w:ins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153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54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WCPFC and FFA Vessel Registers 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155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56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&lt;RegNo&gt;</w:t>
              </w:r>
            </w:ins>
          </w:p>
        </w:tc>
        <w:tc>
          <w:tcPr>
            <w:tcW w:w="992" w:type="dxa"/>
          </w:tcPr>
          <w:p w:rsidR="00343D87" w:rsidRDefault="00343D87" w:rsidP="00944669">
            <w:pPr>
              <w:jc w:val="center"/>
              <w:rPr>
                <w:ins w:id="157" w:author="農林水産省" w:date="2016-09-08T21:3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8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343D87" w:rsidRPr="00C53D58" w:rsidRDefault="00343D87" w:rsidP="00944669">
            <w:pPr>
              <w:jc w:val="center"/>
              <w:rPr>
                <w:ins w:id="159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0" w:author="農林水産省" w:date="2016-09-08T21:3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(2</w:t>
              </w:r>
            </w:ins>
            <w:ins w:id="161" w:author="農林水産省" w:date="2016-09-09T00:57:00Z">
              <w:r w:rsidR="00EC1A32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 163</w:t>
              </w:r>
            </w:ins>
            <w:ins w:id="162" w:author="農林水産省" w:date="2016-09-08T21:3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343D87" w:rsidRPr="00C53D58" w:rsidTr="00343D87">
        <w:trPr>
          <w:ins w:id="163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164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65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FFA VESSEL REGISTER NUMBER 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166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67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68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INTEGER(5)</w:t>
              </w:r>
            </w:ins>
          </w:p>
          <w:p w:rsidR="00343D87" w:rsidRDefault="00343D87" w:rsidP="00944669">
            <w:pPr>
              <w:rPr>
                <w:ins w:id="169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  <w:p w:rsidR="00343D87" w:rsidRPr="00366A8D" w:rsidRDefault="00343D87" w:rsidP="00944669">
            <w:pPr>
              <w:rPr>
                <w:ins w:id="170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171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72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FFA Vessel Register 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173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74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&lt;FFAVID&gt;</w:t>
              </w:r>
            </w:ins>
          </w:p>
        </w:tc>
        <w:tc>
          <w:tcPr>
            <w:tcW w:w="992" w:type="dxa"/>
          </w:tcPr>
          <w:p w:rsidR="00343D87" w:rsidRPr="00C53D58" w:rsidRDefault="00343D87" w:rsidP="00944669">
            <w:pPr>
              <w:jc w:val="center"/>
              <w:rPr>
                <w:ins w:id="175" w:author="農林水産省" w:date="2016-09-08T21:34:00Z"/>
                <w:rFonts w:ascii="Courier New" w:hAnsi="Courier New" w:cs="Courier New"/>
                <w:sz w:val="14"/>
                <w:szCs w:val="14"/>
              </w:rPr>
            </w:pPr>
            <w:ins w:id="176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N</w:t>
              </w:r>
            </w:ins>
          </w:p>
        </w:tc>
      </w:tr>
      <w:tr w:rsidR="00343D87" w:rsidTr="00343D87">
        <w:trPr>
          <w:ins w:id="177" w:author="農林水産省" w:date="2016-09-08T21:34:00Z"/>
        </w:trPr>
        <w:tc>
          <w:tcPr>
            <w:tcW w:w="1951" w:type="dxa"/>
          </w:tcPr>
          <w:p w:rsidR="00343D87" w:rsidRDefault="00343D87" w:rsidP="00944669">
            <w:pPr>
              <w:rPr>
                <w:ins w:id="178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79" w:author="農林水産省" w:date="2016-09-08T21:34:00Z">
              <w:r w:rsidRPr="00847B55">
                <w:rPr>
                  <w:rFonts w:ascii="Courier New" w:hAnsi="Courier New" w:cs="Courier New"/>
                  <w:sz w:val="16"/>
                  <w:szCs w:val="16"/>
                </w:rPr>
                <w:t>WCPFC RFV VID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180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81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82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INTEGER(10)</w:t>
              </w:r>
            </w:ins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183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84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WCPFC RFV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185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186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&lt;</w:t>
              </w:r>
            </w:ins>
            <w:ins w:id="187" w:author="農林水産省" w:date="2016-09-08T21:3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VID</w:t>
              </w:r>
            </w:ins>
            <w:ins w:id="188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343D87" w:rsidRDefault="00DE482A" w:rsidP="00944669">
            <w:pPr>
              <w:jc w:val="center"/>
              <w:rPr>
                <w:ins w:id="189" w:author="農林水産省" w:date="2016-09-08T21:3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0" w:author="農林水産省" w:date="2016-09-08T21:4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  <w:p w:rsidR="00343D87" w:rsidRDefault="00343D87" w:rsidP="00944669">
            <w:pPr>
              <w:jc w:val="center"/>
              <w:rPr>
                <w:ins w:id="191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</w:p>
        </w:tc>
      </w:tr>
      <w:tr w:rsidR="00343D87" w:rsidRPr="00C53D58" w:rsidTr="00343D87">
        <w:trPr>
          <w:ins w:id="192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193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94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UNIVERSAL VESSEL IDENTIFIER (UVI)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195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196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197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INTEGER(10)</w:t>
              </w:r>
            </w:ins>
          </w:p>
          <w:p w:rsidR="00343D87" w:rsidRPr="00366A8D" w:rsidRDefault="00343D87" w:rsidP="00944669">
            <w:pPr>
              <w:rPr>
                <w:ins w:id="198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199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200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WCPFC and FFA Vessel Registers 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201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202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&lt;IMO_UVI&gt;</w:t>
              </w:r>
            </w:ins>
          </w:p>
        </w:tc>
        <w:tc>
          <w:tcPr>
            <w:tcW w:w="992" w:type="dxa"/>
          </w:tcPr>
          <w:p w:rsidR="00343D87" w:rsidRDefault="00DE482A" w:rsidP="00944669">
            <w:pPr>
              <w:jc w:val="center"/>
              <w:rPr>
                <w:ins w:id="203" w:author="農林水産省" w:date="2016-09-08T21:3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04" w:author="農林水産省" w:date="2016-09-08T21:4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  <w:p w:rsidR="00343D87" w:rsidRPr="00C53D58" w:rsidRDefault="00343D87" w:rsidP="00944669">
            <w:pPr>
              <w:jc w:val="center"/>
              <w:rPr>
                <w:ins w:id="205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</w:p>
        </w:tc>
      </w:tr>
      <w:tr w:rsidR="00343D87" w:rsidRPr="00C53D58" w:rsidTr="00343D87">
        <w:trPr>
          <w:ins w:id="206" w:author="農林水産省" w:date="2016-09-08T21:34:00Z"/>
        </w:trPr>
        <w:tc>
          <w:tcPr>
            <w:tcW w:w="1951" w:type="dxa"/>
          </w:tcPr>
          <w:p w:rsidR="00343D87" w:rsidRPr="00366A8D" w:rsidRDefault="00343D87" w:rsidP="00944669">
            <w:pPr>
              <w:rPr>
                <w:ins w:id="207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208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INTERNATIONAL </w:t>
              </w:r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RADIO 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CALLSIGN</w:t>
              </w:r>
            </w:ins>
          </w:p>
        </w:tc>
        <w:tc>
          <w:tcPr>
            <w:tcW w:w="4109" w:type="dxa"/>
            <w:vMerge/>
          </w:tcPr>
          <w:p w:rsidR="00343D87" w:rsidRPr="00366A8D" w:rsidRDefault="00343D87" w:rsidP="00944669">
            <w:pPr>
              <w:rPr>
                <w:ins w:id="209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</w:tcPr>
          <w:p w:rsidR="00343D87" w:rsidRDefault="00343D87" w:rsidP="00944669">
            <w:pPr>
              <w:rPr>
                <w:ins w:id="210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211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CHAR(10)</w:t>
              </w:r>
            </w:ins>
          </w:p>
          <w:p w:rsidR="00343D87" w:rsidRDefault="00343D87" w:rsidP="00944669">
            <w:pPr>
              <w:rPr>
                <w:ins w:id="212" w:author="農林水産省" w:date="2016-09-08T21:34:00Z"/>
                <w:rFonts w:ascii="Courier New" w:hAnsi="Courier New" w:cs="Courier New"/>
                <w:sz w:val="16"/>
                <w:szCs w:val="16"/>
              </w:rPr>
            </w:pPr>
          </w:p>
          <w:p w:rsidR="00343D87" w:rsidRPr="00366A8D" w:rsidRDefault="00343D87" w:rsidP="00944669">
            <w:pPr>
              <w:rPr>
                <w:ins w:id="213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ins w:id="214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>UPPER CASE</w:t>
              </w:r>
            </w:ins>
          </w:p>
        </w:tc>
        <w:tc>
          <w:tcPr>
            <w:tcW w:w="4252" w:type="dxa"/>
          </w:tcPr>
          <w:p w:rsidR="00343D87" w:rsidRPr="008734CD" w:rsidRDefault="00343D87" w:rsidP="00343D87">
            <w:pPr>
              <w:rPr>
                <w:ins w:id="215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216" w:author="農林水産省" w:date="2016-09-08T21:34:00Z"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Must be consistent with the WCPFC and FFA Vessel Registers  </w:t>
              </w:r>
            </w:ins>
          </w:p>
        </w:tc>
        <w:tc>
          <w:tcPr>
            <w:tcW w:w="1420" w:type="dxa"/>
          </w:tcPr>
          <w:p w:rsidR="00343D87" w:rsidRPr="008734CD" w:rsidRDefault="00343D87" w:rsidP="00944669">
            <w:pPr>
              <w:jc w:val="center"/>
              <w:rPr>
                <w:ins w:id="217" w:author="農林水産省" w:date="2016-09-08T21:34:00Z"/>
                <w:rFonts w:ascii="Courier New" w:hAnsi="Courier New" w:cs="Courier New"/>
                <w:caps/>
                <w:sz w:val="14"/>
                <w:szCs w:val="14"/>
              </w:rPr>
            </w:pPr>
            <w:ins w:id="218" w:author="農林水産省" w:date="2016-09-08T21:34:00Z"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&lt;IRCS&gt;</w:t>
              </w:r>
            </w:ins>
          </w:p>
        </w:tc>
        <w:tc>
          <w:tcPr>
            <w:tcW w:w="992" w:type="dxa"/>
          </w:tcPr>
          <w:p w:rsidR="00343D87" w:rsidRDefault="00343D87" w:rsidP="00944669">
            <w:pPr>
              <w:jc w:val="center"/>
              <w:rPr>
                <w:ins w:id="219" w:author="農林水産省" w:date="2016-09-08T21:3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20" w:author="農林水産省" w:date="2016-09-08T21:34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343D87" w:rsidRPr="00C53D58" w:rsidRDefault="00343D87" w:rsidP="00944669">
            <w:pPr>
              <w:jc w:val="center"/>
              <w:rPr>
                <w:ins w:id="221" w:author="農林水産省" w:date="2016-09-08T21:34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22" w:author="農林水産省" w:date="2016-09-08T21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(3</w:t>
              </w:r>
            </w:ins>
            <w:ins w:id="223" w:author="農林水産省" w:date="2016-09-09T00:56:00Z">
              <w:r w:rsidR="00F02E4A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 160</w:t>
              </w:r>
            </w:ins>
            <w:ins w:id="224" w:author="農林水産省" w:date="2016-09-09T00:58:00Z">
              <w:r w:rsidR="00EC1A32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 164</w:t>
              </w:r>
            </w:ins>
            <w:ins w:id="225" w:author="農林水産省" w:date="2016-09-08T21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365C55" w:rsidRPr="00366A8D" w:rsidDel="00343D87" w:rsidTr="00131D37">
        <w:trPr>
          <w:del w:id="226" w:author="農林水産省" w:date="2016-09-08T21:34:00Z"/>
        </w:trPr>
        <w:tc>
          <w:tcPr>
            <w:tcW w:w="1951" w:type="dxa"/>
            <w:shd w:val="clear" w:color="auto" w:fill="auto"/>
          </w:tcPr>
          <w:p w:rsidR="00365C55" w:rsidDel="00343D87" w:rsidRDefault="00365C55" w:rsidP="00D462CB">
            <w:pPr>
              <w:rPr>
                <w:del w:id="227" w:author="農林水産省" w:date="2016-09-08T21:34:00Z"/>
                <w:rFonts w:ascii="Courier New" w:hAnsi="Courier New" w:cs="Courier New"/>
                <w:sz w:val="16"/>
                <w:szCs w:val="16"/>
              </w:rPr>
            </w:pPr>
            <w:del w:id="228" w:author="農林水産省" w:date="2016-09-08T21:34:00Z">
              <w:r w:rsidDel="00343D87">
                <w:rPr>
                  <w:rFonts w:ascii="Courier New" w:hAnsi="Courier New" w:cs="Courier New"/>
                  <w:sz w:val="16"/>
                  <w:szCs w:val="16"/>
                </w:rPr>
                <w:delText>VESSEL IDENIFIER</w:delText>
              </w:r>
            </w:del>
          </w:p>
        </w:tc>
        <w:tc>
          <w:tcPr>
            <w:tcW w:w="13183" w:type="dxa"/>
            <w:gridSpan w:val="5"/>
            <w:shd w:val="clear" w:color="auto" w:fill="auto"/>
            <w:vAlign w:val="center"/>
          </w:tcPr>
          <w:p w:rsidR="00365C55" w:rsidDel="00343D87" w:rsidRDefault="00181935" w:rsidP="00153266">
            <w:pPr>
              <w:jc w:val="center"/>
              <w:rPr>
                <w:del w:id="229" w:author="農林水産省" w:date="2016-09-08T21:34:00Z"/>
                <w:rFonts w:ascii="Courier New" w:hAnsi="Courier New" w:cs="Courier New"/>
                <w:sz w:val="14"/>
                <w:szCs w:val="14"/>
              </w:rPr>
            </w:pPr>
            <w:del w:id="230" w:author="農林水産省" w:date="2016-09-08T21:34:00Z">
              <w:r w:rsidDel="00343D87">
                <w:fldChar w:fldCharType="begin"/>
              </w:r>
              <w:r w:rsidDel="00343D87">
                <w:delInstrText xml:space="preserve"> HYPERLINK \l "_APPENDIX_A1_–" </w:delInstrText>
              </w:r>
              <w:r w:rsidDel="00343D87">
                <w:fldChar w:fldCharType="separate"/>
              </w:r>
              <w:r w:rsidR="00365C55" w:rsidRPr="003B1B6E" w:rsidDel="00343D8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</w:delText>
              </w:r>
              <w:r w:rsidR="00365C55" w:rsidDel="00343D8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4</w:delText>
              </w:r>
              <w:r w:rsidDel="00343D8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</w:tr>
      <w:tr w:rsidR="00192546" w:rsidRPr="00366A8D" w:rsidTr="00343D87">
        <w:tc>
          <w:tcPr>
            <w:tcW w:w="1951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versn_id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92546" w:rsidRPr="003637CB" w:rsidRDefault="00192546" w:rsidP="0059629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Data standards v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ersion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192546" w:rsidRPr="003637CB" w:rsidRDefault="0019254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92546" w:rsidRPr="008734CD" w:rsidRDefault="000B34EB" w:rsidP="00611FB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92546" w:rsidRPr="008734CD">
              <w:rPr>
                <w:rFonts w:ascii="Courier New" w:hAnsi="Courier New" w:cs="Courier New"/>
                <w:caps/>
                <w:sz w:val="14"/>
                <w:szCs w:val="14"/>
              </w:rPr>
              <w:t>versn_id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8A078B" w:rsidP="0015326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92546" w:rsidRPr="00366A8D" w:rsidDel="00DE482A" w:rsidTr="00343D87">
        <w:trPr>
          <w:del w:id="231" w:author="農林水産省" w:date="2016-09-08T21:45:00Z"/>
        </w:trPr>
        <w:tc>
          <w:tcPr>
            <w:tcW w:w="1951" w:type="dxa"/>
            <w:shd w:val="clear" w:color="auto" w:fill="auto"/>
            <w:vAlign w:val="center"/>
          </w:tcPr>
          <w:p w:rsidR="00192546" w:rsidRPr="003637CB" w:rsidDel="00DE482A" w:rsidRDefault="00192546">
            <w:pPr>
              <w:rPr>
                <w:del w:id="232" w:author="農林水産省" w:date="2016-09-08T21:45:00Z"/>
                <w:rFonts w:ascii="Courier New" w:hAnsi="Courier New" w:cs="Courier New"/>
                <w:caps/>
                <w:sz w:val="16"/>
                <w:szCs w:val="16"/>
              </w:rPr>
            </w:pPr>
            <w:del w:id="233" w:author="農林水産省" w:date="2016-09-08T21:45:00Z">
              <w:r w:rsidRPr="003637CB" w:rsidDel="00DE482A">
                <w:rPr>
                  <w:rFonts w:ascii="Courier New" w:hAnsi="Courier New" w:cs="Courier New"/>
                  <w:caps/>
                  <w:sz w:val="16"/>
                  <w:szCs w:val="16"/>
                </w:rPr>
                <w:delText>country_code</w:delText>
              </w:r>
            </w:del>
          </w:p>
        </w:tc>
        <w:tc>
          <w:tcPr>
            <w:tcW w:w="4109" w:type="dxa"/>
            <w:shd w:val="clear" w:color="auto" w:fill="auto"/>
            <w:vAlign w:val="center"/>
          </w:tcPr>
          <w:p w:rsidR="00192546" w:rsidRPr="003637CB" w:rsidDel="00DE482A" w:rsidRDefault="00192546">
            <w:pPr>
              <w:rPr>
                <w:del w:id="234" w:author="農林水産省" w:date="2016-09-08T21:45:00Z"/>
                <w:rFonts w:ascii="Courier New" w:hAnsi="Courier New" w:cs="Courier New"/>
                <w:sz w:val="16"/>
                <w:szCs w:val="16"/>
              </w:rPr>
            </w:pPr>
            <w:del w:id="235" w:author="農林水産省" w:date="2016-09-08T21:45:00Z">
              <w:r w:rsidRPr="003637CB" w:rsidDel="00DE482A">
                <w:rPr>
                  <w:rFonts w:ascii="Courier New" w:hAnsi="Courier New" w:cs="Courier New"/>
                  <w:sz w:val="16"/>
                  <w:szCs w:val="16"/>
                </w:rPr>
                <w:delText>Two letter COUNTRY CODE for the country who organise the trip</w:delText>
              </w:r>
            </w:del>
          </w:p>
        </w:tc>
        <w:tc>
          <w:tcPr>
            <w:tcW w:w="2410" w:type="dxa"/>
            <w:shd w:val="clear" w:color="auto" w:fill="auto"/>
            <w:vAlign w:val="center"/>
          </w:tcPr>
          <w:p w:rsidR="00192546" w:rsidRPr="003637CB" w:rsidDel="00DE482A" w:rsidRDefault="00192546">
            <w:pPr>
              <w:rPr>
                <w:del w:id="236" w:author="農林水産省" w:date="2016-09-08T21:45:00Z"/>
                <w:rFonts w:ascii="Courier New" w:hAnsi="Courier New" w:cs="Courier New"/>
                <w:sz w:val="16"/>
                <w:szCs w:val="16"/>
              </w:rPr>
            </w:pPr>
            <w:del w:id="237" w:author="農林水産省" w:date="2016-09-08T21:45:00Z">
              <w:r w:rsidRPr="003637CB" w:rsidDel="00DE482A">
                <w:rPr>
                  <w:rFonts w:ascii="Courier New" w:hAnsi="Courier New" w:cs="Courier New"/>
                  <w:sz w:val="16"/>
                  <w:szCs w:val="16"/>
                </w:rPr>
                <w:delText>Char (2)</w:delText>
              </w:r>
            </w:del>
          </w:p>
        </w:tc>
        <w:tc>
          <w:tcPr>
            <w:tcW w:w="4252" w:type="dxa"/>
            <w:shd w:val="clear" w:color="auto" w:fill="auto"/>
            <w:vAlign w:val="center"/>
          </w:tcPr>
          <w:p w:rsidR="00192546" w:rsidDel="00DE482A" w:rsidRDefault="00E35576">
            <w:pPr>
              <w:rPr>
                <w:del w:id="238" w:author="農林水産省" w:date="2016-09-08T21:45:00Z"/>
                <w:rFonts w:ascii="Courier New" w:hAnsi="Courier New" w:cs="Courier New"/>
                <w:sz w:val="16"/>
                <w:szCs w:val="16"/>
              </w:rPr>
            </w:pPr>
            <w:del w:id="239" w:author="農林水産省" w:date="2016-09-08T21:45:00Z">
              <w:r w:rsidDel="00DE482A">
                <w:rPr>
                  <w:rFonts w:ascii="Courier New" w:hAnsi="Courier New" w:cs="Courier New"/>
                  <w:sz w:val="16"/>
                  <w:szCs w:val="16"/>
                </w:rPr>
                <w:delText xml:space="preserve">Refer to valid ISO two-letter </w:delText>
              </w:r>
              <w:r w:rsidRPr="00E35576" w:rsidDel="00DE482A">
                <w:rPr>
                  <w:rFonts w:ascii="Courier New" w:hAnsi="Courier New" w:cs="Courier New"/>
                  <w:sz w:val="16"/>
                  <w:szCs w:val="16"/>
                </w:rPr>
                <w:delText>Country Codes - ISO 3166</w:delText>
              </w:r>
            </w:del>
          </w:p>
          <w:p w:rsidR="00E35576" w:rsidRPr="003637CB" w:rsidDel="00DE482A" w:rsidRDefault="00E35576">
            <w:pPr>
              <w:rPr>
                <w:del w:id="240" w:author="農林水産省" w:date="2016-09-08T21:45:00Z"/>
                <w:rFonts w:ascii="Courier New" w:hAnsi="Courier New" w:cs="Courier New"/>
                <w:sz w:val="16"/>
                <w:szCs w:val="16"/>
              </w:rPr>
            </w:pPr>
            <w:del w:id="241" w:author="農林水産省" w:date="2016-09-08T21:45:00Z">
              <w:r w:rsidDel="00DE482A">
                <w:rPr>
                  <w:rFonts w:ascii="Courier New" w:hAnsi="Courier New" w:cs="Courier New"/>
                  <w:sz w:val="16"/>
                  <w:szCs w:val="16"/>
                </w:rPr>
                <w:delText xml:space="preserve">For example, refer to </w:delText>
              </w:r>
              <w:r w:rsidR="00181935" w:rsidDel="00DE482A">
                <w:fldChar w:fldCharType="begin"/>
              </w:r>
              <w:r w:rsidR="00181935" w:rsidDel="00DE482A">
                <w:delInstrText xml:space="preserve"> HYPERLINK "http://en.wikipedia.org/wiki/ISO_3166-1" </w:delInstrText>
              </w:r>
              <w:r w:rsidR="00181935" w:rsidDel="00DE482A">
                <w:fldChar w:fldCharType="separate"/>
              </w:r>
              <w:r w:rsidRPr="006E21C1" w:rsidDel="00DE482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http://en.wikipedia.org/wiki/ISO_3166-1</w:delText>
              </w:r>
              <w:r w:rsidR="00181935" w:rsidDel="00DE482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  <w:r w:rsidDel="00DE482A">
                <w:rPr>
                  <w:rFonts w:ascii="Courier New" w:hAnsi="Courier New" w:cs="Courier New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1420" w:type="dxa"/>
            <w:vAlign w:val="center"/>
          </w:tcPr>
          <w:p w:rsidR="00192546" w:rsidRPr="008734CD" w:rsidDel="00DE482A" w:rsidRDefault="000B34EB" w:rsidP="00611FB6">
            <w:pPr>
              <w:jc w:val="center"/>
              <w:rPr>
                <w:del w:id="242" w:author="農林水産省" w:date="2016-09-08T21:45:00Z"/>
                <w:rFonts w:ascii="Courier New" w:hAnsi="Courier New" w:cs="Courier New"/>
                <w:caps/>
                <w:sz w:val="14"/>
                <w:szCs w:val="14"/>
              </w:rPr>
            </w:pPr>
            <w:del w:id="243" w:author="農林水産省" w:date="2016-09-08T21:45:00Z">
              <w:r w:rsidDel="00DE482A">
                <w:rPr>
                  <w:rFonts w:ascii="Courier New" w:hAnsi="Courier New" w:cs="Courier New"/>
                  <w:caps/>
                  <w:sz w:val="14"/>
                  <w:szCs w:val="14"/>
                </w:rPr>
                <w:delText>&lt;</w:delText>
              </w:r>
              <w:r w:rsidR="00192546" w:rsidRPr="008734CD" w:rsidDel="00DE482A">
                <w:rPr>
                  <w:rFonts w:ascii="Courier New" w:hAnsi="Courier New" w:cs="Courier New"/>
                  <w:caps/>
                  <w:sz w:val="14"/>
                  <w:szCs w:val="14"/>
                </w:rPr>
                <w:delText>country_code</w:delText>
              </w:r>
              <w:r w:rsidDel="00DE482A">
                <w:rPr>
                  <w:rFonts w:ascii="Courier New" w:hAnsi="Courier New" w:cs="Courier New"/>
                  <w:caps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</w:tcPr>
          <w:p w:rsidR="00192546" w:rsidDel="00DE482A" w:rsidRDefault="008A078B" w:rsidP="00153266">
            <w:pPr>
              <w:jc w:val="center"/>
              <w:rPr>
                <w:del w:id="244" w:author="農林水産省" w:date="2016-09-08T21:45:00Z"/>
                <w:rFonts w:ascii="Courier New" w:hAnsi="Courier New" w:cs="Courier New"/>
                <w:sz w:val="14"/>
                <w:szCs w:val="14"/>
              </w:rPr>
            </w:pPr>
            <w:del w:id="245" w:author="農林水産省" w:date="2016-09-08T21:45:00Z">
              <w:r w:rsidDel="00DE482A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E482A" w:rsidRPr="00366A8D" w:rsidTr="00343D87">
        <w:trPr>
          <w:ins w:id="246" w:author="農林水産省" w:date="2016-09-08T21:48:00Z"/>
        </w:trPr>
        <w:tc>
          <w:tcPr>
            <w:tcW w:w="1951" w:type="dxa"/>
            <w:shd w:val="clear" w:color="auto" w:fill="auto"/>
          </w:tcPr>
          <w:p w:rsidR="00DE482A" w:rsidRDefault="00DE482A" w:rsidP="00D462CB">
            <w:pPr>
              <w:rPr>
                <w:ins w:id="247" w:author="農林水産省" w:date="2016-09-08T21:48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48" w:author="農林水産省" w:date="2016-09-08T21:4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OW</w:t>
              </w:r>
            </w:ins>
            <w:ins w:id="249" w:author="農林水産省" w:date="2016-09-08T21:4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ins w:id="250" w:author="農林水産省" w:date="2016-09-08T21:4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ER/COMPANY</w:t>
              </w:r>
            </w:ins>
          </w:p>
        </w:tc>
        <w:tc>
          <w:tcPr>
            <w:tcW w:w="4109" w:type="dxa"/>
            <w:shd w:val="clear" w:color="auto" w:fill="auto"/>
          </w:tcPr>
          <w:p w:rsidR="00DE482A" w:rsidRDefault="00DE482A" w:rsidP="00D462CB">
            <w:pPr>
              <w:rPr>
                <w:ins w:id="251" w:author="農林水産省" w:date="2016-09-08T21:48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52" w:author="農林水産省" w:date="2016-09-08T21:4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PROVIDE vessel owner/company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DE482A" w:rsidRDefault="00DE482A" w:rsidP="00D462CB">
            <w:pPr>
              <w:rPr>
                <w:ins w:id="253" w:author="農林水産省" w:date="2016-09-08T21:48:00Z"/>
              </w:rPr>
            </w:pPr>
          </w:p>
        </w:tc>
        <w:tc>
          <w:tcPr>
            <w:tcW w:w="4252" w:type="dxa"/>
            <w:shd w:val="clear" w:color="auto" w:fill="auto"/>
          </w:tcPr>
          <w:p w:rsidR="00DE482A" w:rsidRDefault="00DE482A" w:rsidP="00D462CB">
            <w:pPr>
              <w:rPr>
                <w:ins w:id="254" w:author="農林水産省" w:date="2016-09-08T21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DE482A" w:rsidRPr="004209A3" w:rsidRDefault="00DE482A" w:rsidP="00D462CB">
            <w:pPr>
              <w:jc w:val="center"/>
              <w:rPr>
                <w:ins w:id="255" w:author="農林水産省" w:date="2016-09-08T21:48:00Z"/>
                <w:rFonts w:ascii="Courier New" w:hAnsi="Courier New" w:cs="Courier New"/>
                <w:caps/>
                <w:sz w:val="14"/>
                <w:szCs w:val="14"/>
              </w:rPr>
            </w:pPr>
            <w:ins w:id="256" w:author="農林水産省" w:date="2016-09-08T21:49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</w:ins>
            <w:ins w:id="257" w:author="農林水産省" w:date="2016-09-08T21:50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VESSEL_</w:t>
              </w:r>
            </w:ins>
            <w:ins w:id="258" w:author="農林水産省" w:date="2016-09-08T21:49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OWNER</w:t>
              </w:r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DE482A" w:rsidRDefault="00DE482A" w:rsidP="00153266">
            <w:pPr>
              <w:jc w:val="center"/>
              <w:rPr>
                <w:ins w:id="259" w:author="農林水産省" w:date="2016-09-08T21:48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60" w:author="農林水産省" w:date="2016-09-08T21:4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DE482A" w:rsidRDefault="00DE482A" w:rsidP="00153266">
            <w:pPr>
              <w:jc w:val="center"/>
              <w:rPr>
                <w:ins w:id="261" w:author="農林水産省" w:date="2016-09-08T21:48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62" w:author="農林水産省" w:date="2016-09-08T21:4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(4)</w:t>
              </w:r>
            </w:ins>
          </w:p>
        </w:tc>
      </w:tr>
      <w:tr w:rsidR="00DE482A" w:rsidRPr="00366A8D" w:rsidTr="00343D87">
        <w:trPr>
          <w:ins w:id="263" w:author="農林水産省" w:date="2016-09-08T21:46:00Z"/>
        </w:trPr>
        <w:tc>
          <w:tcPr>
            <w:tcW w:w="1951" w:type="dxa"/>
            <w:shd w:val="clear" w:color="auto" w:fill="auto"/>
          </w:tcPr>
          <w:p w:rsidR="00DE482A" w:rsidRDefault="00DE482A" w:rsidP="00D462CB">
            <w:pPr>
              <w:rPr>
                <w:ins w:id="264" w:author="農林水産省" w:date="2016-09-08T21:46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65" w:author="農林水産省" w:date="2016-09-08T21:4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HULL MARKINGS</w:t>
              </w:r>
            </w:ins>
          </w:p>
        </w:tc>
        <w:tc>
          <w:tcPr>
            <w:tcW w:w="4109" w:type="dxa"/>
            <w:shd w:val="clear" w:color="auto" w:fill="auto"/>
          </w:tcPr>
          <w:p w:rsidR="00DE482A" w:rsidRDefault="00DE482A" w:rsidP="00D462CB">
            <w:pPr>
              <w:rPr>
                <w:ins w:id="266" w:author="農林水産省" w:date="2016-09-08T21:46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67" w:author="農林水産省" w:date="2016-09-08T21:4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Hull markings consistent with CMM2004-03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DE482A" w:rsidRDefault="00DE482A" w:rsidP="00D462CB">
            <w:pPr>
              <w:rPr>
                <w:ins w:id="268" w:author="農林水産省" w:date="2016-09-08T21:46:00Z"/>
              </w:rPr>
            </w:pPr>
          </w:p>
        </w:tc>
        <w:tc>
          <w:tcPr>
            <w:tcW w:w="4252" w:type="dxa"/>
            <w:shd w:val="clear" w:color="auto" w:fill="auto"/>
          </w:tcPr>
          <w:p w:rsidR="00DE482A" w:rsidRDefault="00DE482A" w:rsidP="00D462CB">
            <w:pPr>
              <w:rPr>
                <w:ins w:id="269" w:author="農林水産省" w:date="2016-09-08T21:4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DE482A" w:rsidRPr="004209A3" w:rsidRDefault="00DE482A" w:rsidP="00D462CB">
            <w:pPr>
              <w:jc w:val="center"/>
              <w:rPr>
                <w:ins w:id="270" w:author="農林水産省" w:date="2016-09-08T21:46:00Z"/>
                <w:rFonts w:ascii="Courier New" w:hAnsi="Courier New" w:cs="Courier New"/>
                <w:caps/>
                <w:sz w:val="14"/>
                <w:szCs w:val="14"/>
              </w:rPr>
            </w:pPr>
            <w:ins w:id="271" w:author="農林水産省" w:date="2016-09-08T21:50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HULL_MARK</w:t>
              </w:r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DE482A" w:rsidRDefault="00DE482A" w:rsidP="00153266">
            <w:pPr>
              <w:jc w:val="center"/>
              <w:rPr>
                <w:ins w:id="272" w:author="農林水産省" w:date="2016-09-08T21:48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73" w:author="農林水産省" w:date="2016-09-08T21:4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DE482A" w:rsidRDefault="00DE482A" w:rsidP="00153266">
            <w:pPr>
              <w:jc w:val="center"/>
              <w:rPr>
                <w:ins w:id="274" w:author="農林水産省" w:date="2016-09-08T21:4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75" w:author="農林水産省" w:date="2016-09-08T21:4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(5)</w:t>
              </w:r>
            </w:ins>
          </w:p>
        </w:tc>
      </w:tr>
      <w:tr w:rsidR="00DE482A" w:rsidRPr="00366A8D" w:rsidTr="00343D87">
        <w:trPr>
          <w:ins w:id="276" w:author="農林水産省" w:date="2016-09-08T21:50:00Z"/>
        </w:trPr>
        <w:tc>
          <w:tcPr>
            <w:tcW w:w="1951" w:type="dxa"/>
            <w:shd w:val="clear" w:color="auto" w:fill="auto"/>
          </w:tcPr>
          <w:p w:rsidR="00DE482A" w:rsidRDefault="00DE482A" w:rsidP="00D462CB">
            <w:pPr>
              <w:rPr>
                <w:ins w:id="277" w:author="農林水産省" w:date="2016-09-08T21:50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78" w:author="農林水産省" w:date="2016-09-08T21:5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WIN MARKINGS</w:t>
              </w:r>
            </w:ins>
          </w:p>
        </w:tc>
        <w:tc>
          <w:tcPr>
            <w:tcW w:w="4109" w:type="dxa"/>
            <w:shd w:val="clear" w:color="auto" w:fill="auto"/>
          </w:tcPr>
          <w:p w:rsidR="00DE482A" w:rsidRDefault="00DE482A" w:rsidP="00D462CB">
            <w:pPr>
              <w:rPr>
                <w:ins w:id="279" w:author="農林水産省" w:date="2016-09-08T21:50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80" w:author="農林水産省" w:date="2016-09-08T21:5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Win markings consistent with CMM2004-03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DE482A" w:rsidRDefault="00DE482A" w:rsidP="00D462CB">
            <w:pPr>
              <w:rPr>
                <w:ins w:id="281" w:author="農林水産省" w:date="2016-09-08T21:50:00Z"/>
              </w:rPr>
            </w:pPr>
          </w:p>
        </w:tc>
        <w:tc>
          <w:tcPr>
            <w:tcW w:w="4252" w:type="dxa"/>
            <w:shd w:val="clear" w:color="auto" w:fill="auto"/>
          </w:tcPr>
          <w:p w:rsidR="00DE482A" w:rsidRDefault="00DE482A" w:rsidP="00D462CB">
            <w:pPr>
              <w:rPr>
                <w:ins w:id="282" w:author="農林水産省" w:date="2016-09-08T21:50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DE482A" w:rsidRPr="004209A3" w:rsidRDefault="00DE482A" w:rsidP="00D462CB">
            <w:pPr>
              <w:jc w:val="center"/>
              <w:rPr>
                <w:ins w:id="283" w:author="農林水産省" w:date="2016-09-08T21:50:00Z"/>
                <w:rFonts w:ascii="Courier New" w:hAnsi="Courier New" w:cs="Courier New"/>
                <w:caps/>
                <w:sz w:val="14"/>
                <w:szCs w:val="14"/>
              </w:rPr>
            </w:pPr>
            <w:ins w:id="284" w:author="農林水産省" w:date="2016-09-08T21:51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WIN_MARK</w:t>
              </w:r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DE482A" w:rsidRDefault="00DE482A" w:rsidP="00153266">
            <w:pPr>
              <w:jc w:val="center"/>
              <w:rPr>
                <w:ins w:id="285" w:author="農林水産省" w:date="2016-09-08T21:5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86" w:author="農林水産省" w:date="2016-09-08T21:5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DE482A" w:rsidRDefault="00DE482A" w:rsidP="00153266">
            <w:pPr>
              <w:jc w:val="center"/>
              <w:rPr>
                <w:ins w:id="287" w:author="農林水産省" w:date="2016-09-08T21:5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88" w:author="農林水産省" w:date="2016-09-08T21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(6)</w:t>
              </w:r>
            </w:ins>
          </w:p>
        </w:tc>
      </w:tr>
      <w:tr w:rsidR="00A62A38" w:rsidRPr="00366A8D" w:rsidTr="00343D87">
        <w:trPr>
          <w:ins w:id="289" w:author="農林水産省" w:date="2016-09-08T21:52:00Z"/>
        </w:trPr>
        <w:tc>
          <w:tcPr>
            <w:tcW w:w="1951" w:type="dxa"/>
            <w:shd w:val="clear" w:color="auto" w:fill="auto"/>
          </w:tcPr>
          <w:p w:rsidR="00A62A38" w:rsidRDefault="00A62A38" w:rsidP="00D462CB">
            <w:pPr>
              <w:rPr>
                <w:ins w:id="290" w:author="農林水産省" w:date="2016-09-08T21:52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91" w:author="農林水産省" w:date="2016-09-08T21:5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WIN FORMAT MARKINGS</w:t>
              </w:r>
            </w:ins>
          </w:p>
        </w:tc>
        <w:tc>
          <w:tcPr>
            <w:tcW w:w="4109" w:type="dxa"/>
            <w:shd w:val="clear" w:color="auto" w:fill="auto"/>
          </w:tcPr>
          <w:p w:rsidR="00A62A38" w:rsidRDefault="00A62A38" w:rsidP="00D462CB">
            <w:pPr>
              <w:rPr>
                <w:ins w:id="292" w:author="農林水産省" w:date="2016-09-08T21:52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293" w:author="農林水産省" w:date="2016-09-08T21:5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</w:t>
              </w:r>
              <w:r>
                <w:rPr>
                  <w:rFonts w:ascii="Courier New" w:hAnsi="Courier New" w:cs="Courier New"/>
                  <w:sz w:val="16"/>
                  <w:szCs w:val="16"/>
                  <w:lang w:eastAsia="ja-JP"/>
                </w:rPr>
                <w:t>i</w:t>
              </w:r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 format for markings consistent with CMM2004-03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A62A38" w:rsidRDefault="00A62A38" w:rsidP="00D462CB">
            <w:pPr>
              <w:rPr>
                <w:ins w:id="294" w:author="農林水産省" w:date="2016-09-08T21:52:00Z"/>
              </w:rPr>
            </w:pPr>
          </w:p>
        </w:tc>
        <w:tc>
          <w:tcPr>
            <w:tcW w:w="4252" w:type="dxa"/>
            <w:shd w:val="clear" w:color="auto" w:fill="auto"/>
          </w:tcPr>
          <w:p w:rsidR="00A62A38" w:rsidRDefault="00A62A38" w:rsidP="00D462CB">
            <w:pPr>
              <w:rPr>
                <w:ins w:id="295" w:author="農林水産省" w:date="2016-09-08T21:5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A62A38" w:rsidRPr="004209A3" w:rsidRDefault="00A62A38" w:rsidP="00D462CB">
            <w:pPr>
              <w:jc w:val="center"/>
              <w:rPr>
                <w:ins w:id="296" w:author="農林水産省" w:date="2016-09-08T21:52:00Z"/>
                <w:rFonts w:ascii="Courier New" w:hAnsi="Courier New" w:cs="Courier New"/>
                <w:caps/>
                <w:sz w:val="14"/>
                <w:szCs w:val="14"/>
              </w:rPr>
            </w:pPr>
            <w:ins w:id="297" w:author="農林水産省" w:date="2016-09-08T21:54:00Z">
              <w:r w:rsidRPr="00A62A38">
                <w:rPr>
                  <w:rFonts w:ascii="Courier New" w:hAnsi="Courier New" w:cs="Courier New"/>
                  <w:caps/>
                  <w:sz w:val="14"/>
                  <w:szCs w:val="14"/>
                </w:rPr>
                <w:t>&lt;WIN_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FORM_</w:t>
              </w:r>
              <w:r w:rsidRPr="00A62A38">
                <w:rPr>
                  <w:rFonts w:ascii="Courier New" w:hAnsi="Courier New" w:cs="Courier New"/>
                  <w:caps/>
                  <w:sz w:val="14"/>
                  <w:szCs w:val="14"/>
                </w:rPr>
                <w:t>MARK&gt;</w:t>
              </w:r>
            </w:ins>
          </w:p>
        </w:tc>
        <w:tc>
          <w:tcPr>
            <w:tcW w:w="992" w:type="dxa"/>
          </w:tcPr>
          <w:p w:rsidR="00A62A38" w:rsidRPr="00A62A38" w:rsidRDefault="00A62A38" w:rsidP="00A62A38">
            <w:pPr>
              <w:jc w:val="center"/>
              <w:rPr>
                <w:ins w:id="298" w:author="農林水産省" w:date="2016-09-08T21:54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299" w:author="農林水産省" w:date="2016-09-08T21:54:00Z">
              <w:r w:rsidRPr="00A62A38"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Y</w:t>
              </w:r>
            </w:ins>
          </w:p>
          <w:p w:rsidR="00A62A38" w:rsidRDefault="00A62A38" w:rsidP="00A62A38">
            <w:pPr>
              <w:jc w:val="center"/>
              <w:rPr>
                <w:ins w:id="300" w:author="農林水産省" w:date="2016-09-08T21:5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01" w:author="農林水産省" w:date="2016-09-08T21:54:00Z">
              <w:r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(</w:t>
              </w:r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7</w:t>
              </w:r>
              <w:r w:rsidRPr="00A62A38"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A62A38" w:rsidRPr="00366A8D" w:rsidTr="00343D87">
        <w:trPr>
          <w:ins w:id="302" w:author="農林水産省" w:date="2016-09-08T21:54:00Z"/>
        </w:trPr>
        <w:tc>
          <w:tcPr>
            <w:tcW w:w="1951" w:type="dxa"/>
            <w:shd w:val="clear" w:color="auto" w:fill="auto"/>
          </w:tcPr>
          <w:p w:rsidR="00A62A38" w:rsidRDefault="00A62A38" w:rsidP="00D462CB">
            <w:pPr>
              <w:rPr>
                <w:ins w:id="303" w:author="農林水産省" w:date="2016-09-08T21:54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04" w:author="農林水産省" w:date="2016-09-08T21:5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IMO/LR</w:t>
              </w:r>
            </w:ins>
          </w:p>
        </w:tc>
        <w:tc>
          <w:tcPr>
            <w:tcW w:w="4109" w:type="dxa"/>
            <w:shd w:val="clear" w:color="auto" w:fill="auto"/>
          </w:tcPr>
          <w:p w:rsidR="00A62A38" w:rsidRDefault="00A62A38" w:rsidP="00D462CB">
            <w:pPr>
              <w:rPr>
                <w:ins w:id="305" w:author="農林水産省" w:date="2016-09-08T21:54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06" w:author="農林水産省" w:date="2016-09-08T21:5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PROVIDE IMO or LR numbers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A62A38" w:rsidRDefault="00A62A38" w:rsidP="00D462CB">
            <w:pPr>
              <w:rPr>
                <w:ins w:id="307" w:author="農林水産省" w:date="2016-09-08T21:54:00Z"/>
              </w:rPr>
            </w:pPr>
          </w:p>
        </w:tc>
        <w:tc>
          <w:tcPr>
            <w:tcW w:w="4252" w:type="dxa"/>
            <w:shd w:val="clear" w:color="auto" w:fill="auto"/>
          </w:tcPr>
          <w:p w:rsidR="00A62A38" w:rsidRDefault="00A62A38" w:rsidP="00D462CB">
            <w:pPr>
              <w:rPr>
                <w:ins w:id="308" w:author="農林水産省" w:date="2016-09-08T21:54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09" w:author="農林水産省" w:date="2016-09-08T21:5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Fishing vessel at least 100GT or 100GRT fishing in the Convention Area beyond the area of national jurisdiction must have IMO or LR numbers.</w:t>
              </w:r>
            </w:ins>
          </w:p>
        </w:tc>
        <w:tc>
          <w:tcPr>
            <w:tcW w:w="1420" w:type="dxa"/>
          </w:tcPr>
          <w:p w:rsidR="00A62A38" w:rsidRPr="004209A3" w:rsidRDefault="00A62A38" w:rsidP="00D462CB">
            <w:pPr>
              <w:jc w:val="center"/>
              <w:rPr>
                <w:ins w:id="310" w:author="農林水産省" w:date="2016-09-08T21:54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</w:tcPr>
          <w:p w:rsidR="00A62A38" w:rsidRPr="00A62A38" w:rsidRDefault="00A62A38" w:rsidP="00A62A38">
            <w:pPr>
              <w:jc w:val="center"/>
              <w:rPr>
                <w:ins w:id="311" w:author="農林水産省" w:date="2016-09-08T21:5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12" w:author="農林水産省" w:date="2016-09-08T21:57:00Z">
              <w:r w:rsidRPr="00A62A38"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Y</w:t>
              </w:r>
            </w:ins>
          </w:p>
          <w:p w:rsidR="00A62A38" w:rsidRDefault="00A62A38" w:rsidP="00A62A38">
            <w:pPr>
              <w:jc w:val="center"/>
              <w:rPr>
                <w:ins w:id="313" w:author="農林水産省" w:date="2016-09-08T21:54:00Z"/>
                <w:rFonts w:ascii="Courier New" w:hAnsi="Courier New" w:cs="Courier New"/>
                <w:sz w:val="14"/>
                <w:szCs w:val="14"/>
              </w:rPr>
            </w:pPr>
            <w:ins w:id="314" w:author="農林水産省" w:date="2016-09-08T21:57:00Z">
              <w:r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(</w:t>
              </w:r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8</w:t>
              </w:r>
              <w:r w:rsidRPr="00A62A38">
                <w:rPr>
                  <w:rFonts w:ascii="Courier New" w:hAnsi="Courier New" w:cs="Courier New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A62A38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A62A38" w:rsidRPr="00AD3568" w:rsidRDefault="00A62A38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315" w:author="農林水産省" w:date="2016-09-08T21:15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VESSEL </w:t>
              </w:r>
            </w:ins>
            <w:ins w:id="316" w:author="農林水産省" w:date="2016-09-08T21:58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TRIP INFORMATION</w:t>
              </w:r>
            </w:ins>
          </w:p>
        </w:tc>
      </w:tr>
      <w:tr w:rsidR="000777AC" w:rsidRPr="00366A8D" w:rsidTr="00343D87">
        <w:trPr>
          <w:ins w:id="317" w:author="農林水産省" w:date="2016-09-08T22:06:00Z"/>
        </w:trPr>
        <w:tc>
          <w:tcPr>
            <w:tcW w:w="1951" w:type="dxa"/>
            <w:shd w:val="clear" w:color="auto" w:fill="auto"/>
          </w:tcPr>
          <w:p w:rsidR="000777AC" w:rsidRDefault="000777AC" w:rsidP="00D462CB">
            <w:pPr>
              <w:rPr>
                <w:ins w:id="318" w:author="農林水産省" w:date="2016-09-08T22:06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19" w:author="農林水産省" w:date="2016-09-08T22:0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DATE and TIME of Departure from PORT</w:t>
              </w:r>
            </w:ins>
          </w:p>
        </w:tc>
        <w:tc>
          <w:tcPr>
            <w:tcW w:w="4109" w:type="dxa"/>
            <w:shd w:val="clear" w:color="auto" w:fill="auto"/>
          </w:tcPr>
          <w:p w:rsidR="000777AC" w:rsidRDefault="000777AC" w:rsidP="00D462CB">
            <w:pPr>
              <w:rPr>
                <w:ins w:id="320" w:author="農林水産省" w:date="2016-09-08T22:06:00Z"/>
                <w:rFonts w:ascii="Courier New" w:hAnsi="Courier New" w:cs="Courier New"/>
                <w:sz w:val="16"/>
                <w:szCs w:val="16"/>
                <w:lang w:eastAsia="ja-JP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77AC" w:rsidRDefault="000777AC" w:rsidP="00D462CB">
            <w:pPr>
              <w:rPr>
                <w:ins w:id="321" w:author="農林水産省" w:date="2016-09-08T22:06:00Z"/>
              </w:rPr>
            </w:pPr>
            <w:ins w:id="322" w:author="農林水産省" w:date="2016-09-08T22:10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252" w:type="dxa"/>
            <w:shd w:val="clear" w:color="auto" w:fill="auto"/>
          </w:tcPr>
          <w:p w:rsidR="000777AC" w:rsidRDefault="000777AC" w:rsidP="00D462CB">
            <w:pPr>
              <w:rPr>
                <w:ins w:id="323" w:author="農林水産省" w:date="2016-09-08T22:0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0777AC" w:rsidRPr="004209A3" w:rsidRDefault="000777AC" w:rsidP="00D462CB">
            <w:pPr>
              <w:jc w:val="center"/>
              <w:rPr>
                <w:ins w:id="324" w:author="農林水産省" w:date="2016-09-08T22:06:00Z"/>
                <w:rFonts w:ascii="Courier New" w:hAnsi="Courier New" w:cs="Courier New"/>
                <w:caps/>
                <w:sz w:val="14"/>
                <w:szCs w:val="14"/>
              </w:rPr>
            </w:pPr>
            <w:ins w:id="325" w:author="農林水産省" w:date="2016-09-08T22:11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DATE</w:t>
              </w:r>
              <w:r>
                <w:rPr>
                  <w:rFonts w:ascii="Courier New" w:hAnsi="Courier New" w:cs="Courier New"/>
                  <w:caps/>
                  <w:sz w:val="14"/>
                  <w:szCs w:val="14"/>
                </w:rPr>
                <w:t>_</w:t>
              </w:r>
            </w:ins>
            <w:ins w:id="326" w:author="農林水産省" w:date="2016-09-08T22:12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DEP</w:t>
              </w:r>
            </w:ins>
            <w:ins w:id="327" w:author="農林水産省" w:date="2016-09-08T22:11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0777AC" w:rsidRDefault="000777AC" w:rsidP="00153266">
            <w:pPr>
              <w:jc w:val="center"/>
              <w:rPr>
                <w:ins w:id="328" w:author="農林水産省" w:date="2016-09-08T22:0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29" w:author="農林水産省" w:date="2016-09-08T22:0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0777AC" w:rsidRDefault="00315AE6" w:rsidP="00153266">
            <w:pPr>
              <w:jc w:val="center"/>
              <w:rPr>
                <w:ins w:id="330" w:author="農林水産省" w:date="2016-09-08T22:0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31" w:author="農林水産省" w:date="2016-09-08T22:0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332" w:author="農林水産省" w:date="2016-09-08T22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9</w:t>
              </w:r>
            </w:ins>
            <w:ins w:id="333" w:author="農林水産省" w:date="2016-09-08T22:07:00Z">
              <w:r w:rsidR="000777AC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5D77E2" w:rsidRPr="00366A8D" w:rsidTr="00343D87">
        <w:tc>
          <w:tcPr>
            <w:tcW w:w="1951" w:type="dxa"/>
            <w:shd w:val="clear" w:color="auto" w:fill="auto"/>
          </w:tcPr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PORT OF DEPARTURE</w:t>
            </w:r>
          </w:p>
        </w:tc>
        <w:tc>
          <w:tcPr>
            <w:tcW w:w="4109" w:type="dxa"/>
            <w:shd w:val="clear" w:color="auto" w:fill="auto"/>
          </w:tcPr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PROVIDE the Port of Departure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77E2" w:rsidRPr="0053628F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3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A3</w:t>
              </w:r>
            </w:hyperlink>
          </w:p>
        </w:tc>
        <w:tc>
          <w:tcPr>
            <w:tcW w:w="4252" w:type="dxa"/>
            <w:shd w:val="clear" w:color="auto" w:fill="auto"/>
          </w:tcPr>
          <w:p w:rsidR="005D77E2" w:rsidRDefault="005D77E2" w:rsidP="00D462C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valid </w:t>
            </w:r>
            <w:r w:rsidRPr="00B16DB3">
              <w:rPr>
                <w:rFonts w:ascii="Courier New" w:hAnsi="Courier New" w:cs="Courier New"/>
                <w:sz w:val="16"/>
                <w:szCs w:val="16"/>
              </w:rPr>
              <w:t>United Nations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- </w:t>
            </w:r>
            <w:r w:rsidRPr="00B16DB3">
              <w:rPr>
                <w:rFonts w:ascii="Courier New" w:hAnsi="Courier New" w:cs="Courier New"/>
                <w:sz w:val="16"/>
                <w:szCs w:val="16"/>
              </w:rPr>
              <w:t>Code for Trade and Transport Locations</w:t>
            </w:r>
            <w:ins w:id="334" w:author="農林水産省" w:date="2016-09-08T21:59:00Z">
              <w:r w:rsidR="00A62A38" w:rsidRPr="00A62A38">
                <w:rPr>
                  <w:rFonts w:ascii="Courier New" w:hAnsi="Courier New" w:cs="Courier New"/>
                  <w:sz w:val="16"/>
                  <w:szCs w:val="16"/>
                </w:rPr>
                <w:t xml:space="preserve">, if </w:t>
              </w:r>
              <w:r w:rsidR="00A62A38" w:rsidRPr="00A62A38">
                <w:rPr>
                  <w:rFonts w:ascii="Courier New" w:hAnsi="Courier New" w:cs="Courier New"/>
                  <w:sz w:val="16"/>
                  <w:szCs w:val="16"/>
                </w:rPr>
                <w:lastRenderedPageBreak/>
                <w:t>applicable</w:t>
              </w:r>
            </w:ins>
            <w:r w:rsidRPr="00B16DB3">
              <w:rPr>
                <w:rFonts w:ascii="Courier New" w:hAnsi="Courier New" w:cs="Courier New"/>
                <w:sz w:val="16"/>
                <w:szCs w:val="16"/>
              </w:rPr>
              <w:t xml:space="preserve">  (UN/LOCODE)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– see </w:t>
            </w:r>
            <w:hyperlink r:id="rId12" w:history="1">
              <w:r w:rsidRPr="00BB385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http://www.unece.org/cefact/locode/service/location</w:t>
              </w:r>
            </w:hyperlink>
          </w:p>
          <w:p w:rsidR="00A62A38" w:rsidRDefault="00A62A38" w:rsidP="00D462C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</w:p>
          <w:p w:rsidR="00A62A38" w:rsidRPr="00A62A38" w:rsidRDefault="00A62A38" w:rsidP="00D462C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r w:rsidRPr="004753D6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【</w:t>
            </w:r>
            <w:r w:rsidRPr="004753D6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JP comments: Some Japanese ports are not provided with the code.</w:t>
            </w:r>
            <w:r w:rsidRPr="004753D6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】</w:t>
            </w:r>
          </w:p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5D77E2" w:rsidRPr="004209A3" w:rsidRDefault="005D77E2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4209A3">
              <w:rPr>
                <w:rFonts w:ascii="Courier New" w:hAnsi="Courier New" w:cs="Courier New"/>
                <w:caps/>
                <w:sz w:val="14"/>
                <w:szCs w:val="14"/>
              </w:rPr>
              <w:lastRenderedPageBreak/>
              <w:t>&lt;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DEP_PORT</w:t>
            </w:r>
            <w:r w:rsidRPr="004209A3"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D77E2" w:rsidRDefault="005D77E2" w:rsidP="00153266">
            <w:pPr>
              <w:jc w:val="center"/>
              <w:rPr>
                <w:ins w:id="335" w:author="農林水産省" w:date="2016-09-08T22:01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62A38" w:rsidRDefault="00315AE6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36" w:author="農林水産省" w:date="2016-09-08T22:0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337" w:author="農林水産省" w:date="2016-09-08T22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10</w:t>
              </w:r>
            </w:ins>
            <w:ins w:id="338" w:author="農林水産省" w:date="2016-09-08T22:01:00Z">
              <w:r w:rsidR="00A62A38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  <w:p w:rsidR="00A62A38" w:rsidRPr="00C53D58" w:rsidRDefault="00A62A38" w:rsidP="00A62A38">
            <w:pPr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</w:p>
        </w:tc>
      </w:tr>
      <w:tr w:rsidR="00315AE6" w:rsidRPr="00366A8D" w:rsidTr="00343D87">
        <w:trPr>
          <w:ins w:id="339" w:author="農林水産省" w:date="2016-09-08T22:12:00Z"/>
        </w:trPr>
        <w:tc>
          <w:tcPr>
            <w:tcW w:w="1951" w:type="dxa"/>
            <w:shd w:val="clear" w:color="auto" w:fill="auto"/>
          </w:tcPr>
          <w:p w:rsidR="00315AE6" w:rsidRDefault="00315AE6" w:rsidP="00315AE6">
            <w:pPr>
              <w:rPr>
                <w:ins w:id="340" w:author="農林水産省" w:date="2016-09-08T22:12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41" w:author="農林水産省" w:date="2016-09-08T22:1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lastRenderedPageBreak/>
                <w:t>DATE and TIME of RETUE</w:t>
              </w:r>
            </w:ins>
            <w:ins w:id="342" w:author="農林水産省" w:date="2016-09-08T22:1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</w:t>
              </w:r>
            </w:ins>
            <w:ins w:id="343" w:author="農林水産省" w:date="2016-09-08T22:1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N </w:t>
              </w:r>
            </w:ins>
            <w:ins w:id="344" w:author="農林水産省" w:date="2016-09-08T22:1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to</w:t>
              </w:r>
            </w:ins>
            <w:ins w:id="345" w:author="農林水産省" w:date="2016-09-08T22:1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PORT</w:t>
              </w:r>
            </w:ins>
          </w:p>
        </w:tc>
        <w:tc>
          <w:tcPr>
            <w:tcW w:w="4109" w:type="dxa"/>
            <w:shd w:val="clear" w:color="auto" w:fill="auto"/>
          </w:tcPr>
          <w:p w:rsidR="00315AE6" w:rsidRDefault="00315AE6" w:rsidP="00D462CB">
            <w:pPr>
              <w:rPr>
                <w:ins w:id="346" w:author="農林水産省" w:date="2016-09-08T22:1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315AE6" w:rsidRDefault="00315AE6" w:rsidP="00D462CB">
            <w:pPr>
              <w:rPr>
                <w:ins w:id="347" w:author="農林水産省" w:date="2016-09-08T22:12:00Z"/>
              </w:rPr>
            </w:pPr>
            <w:ins w:id="348" w:author="農林水産省" w:date="2016-09-08T22:13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252" w:type="dxa"/>
            <w:shd w:val="clear" w:color="auto" w:fill="auto"/>
          </w:tcPr>
          <w:p w:rsidR="00315AE6" w:rsidRDefault="00315AE6" w:rsidP="00D462CB">
            <w:pPr>
              <w:rPr>
                <w:ins w:id="349" w:author="農林水産省" w:date="2016-09-08T22:1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315AE6" w:rsidRPr="004209A3" w:rsidRDefault="00315AE6" w:rsidP="00315AE6">
            <w:pPr>
              <w:jc w:val="center"/>
              <w:rPr>
                <w:ins w:id="350" w:author="農林水産省" w:date="2016-09-08T22:12:00Z"/>
                <w:rFonts w:ascii="Courier New" w:hAnsi="Courier New" w:cs="Courier New"/>
                <w:caps/>
                <w:sz w:val="14"/>
                <w:szCs w:val="14"/>
              </w:rPr>
            </w:pPr>
            <w:ins w:id="351" w:author="農林水産省" w:date="2016-09-08T22:15:00Z"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DATE</w:t>
              </w:r>
              <w:r>
                <w:rPr>
                  <w:rFonts w:ascii="Courier New" w:hAnsi="Courier New" w:cs="Courier New"/>
                  <w:caps/>
                  <w:sz w:val="14"/>
                  <w:szCs w:val="14"/>
                </w:rPr>
                <w:t>_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RET</w:t>
              </w:r>
              <w:r w:rsidRPr="004209A3"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</w:tcPr>
          <w:p w:rsidR="00315AE6" w:rsidRDefault="00315AE6" w:rsidP="00315AE6">
            <w:pPr>
              <w:jc w:val="center"/>
              <w:rPr>
                <w:ins w:id="352" w:author="農林水産省" w:date="2016-09-08T22:13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53" w:author="農林水産省" w:date="2016-09-08T22:13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315AE6" w:rsidRDefault="00315AE6" w:rsidP="00315AE6">
            <w:pPr>
              <w:jc w:val="center"/>
              <w:rPr>
                <w:ins w:id="354" w:author="農林水産省" w:date="2016-09-08T22:13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55" w:author="農林水産省" w:date="2016-09-08T22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(11)</w:t>
              </w:r>
            </w:ins>
          </w:p>
          <w:p w:rsidR="00315AE6" w:rsidRDefault="00315AE6" w:rsidP="00153266">
            <w:pPr>
              <w:jc w:val="center"/>
              <w:rPr>
                <w:ins w:id="356" w:author="農林水産省" w:date="2016-09-08T22:12:00Z"/>
                <w:rFonts w:ascii="Courier New" w:hAnsi="Courier New" w:cs="Courier New"/>
                <w:sz w:val="14"/>
                <w:szCs w:val="14"/>
              </w:rPr>
            </w:pPr>
          </w:p>
        </w:tc>
      </w:tr>
      <w:tr w:rsidR="005D77E2" w:rsidRPr="00366A8D" w:rsidTr="00343D87">
        <w:tc>
          <w:tcPr>
            <w:tcW w:w="1951" w:type="dxa"/>
            <w:shd w:val="clear" w:color="auto" w:fill="auto"/>
          </w:tcPr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PORT OF RETURN</w:t>
            </w:r>
          </w:p>
        </w:tc>
        <w:tc>
          <w:tcPr>
            <w:tcW w:w="4109" w:type="dxa"/>
            <w:shd w:val="clear" w:color="auto" w:fill="auto"/>
          </w:tcPr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PROVIDE the Port of Return for Unloading</w:t>
            </w:r>
          </w:p>
        </w:tc>
        <w:tc>
          <w:tcPr>
            <w:tcW w:w="2410" w:type="dxa"/>
            <w:shd w:val="clear" w:color="auto" w:fill="auto"/>
          </w:tcPr>
          <w:p w:rsidR="005D77E2" w:rsidRPr="00366A8D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3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A3</w:t>
              </w:r>
            </w:hyperlink>
          </w:p>
        </w:tc>
        <w:tc>
          <w:tcPr>
            <w:tcW w:w="4252" w:type="dxa"/>
            <w:shd w:val="clear" w:color="auto" w:fill="auto"/>
          </w:tcPr>
          <w:p w:rsidR="005D77E2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valid </w:t>
            </w:r>
            <w:r w:rsidRPr="00B16DB3">
              <w:rPr>
                <w:rFonts w:ascii="Courier New" w:hAnsi="Courier New" w:cs="Courier New"/>
                <w:sz w:val="16"/>
                <w:szCs w:val="16"/>
              </w:rPr>
              <w:t>United Nations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- </w:t>
            </w:r>
            <w:r w:rsidRPr="00B16DB3">
              <w:rPr>
                <w:rFonts w:ascii="Courier New" w:hAnsi="Courier New" w:cs="Courier New"/>
                <w:sz w:val="16"/>
                <w:szCs w:val="16"/>
              </w:rPr>
              <w:t>Code for Trade and Transport Locations</w:t>
            </w:r>
            <w:ins w:id="357" w:author="農林水産省" w:date="2016-09-08T22:14:00Z">
              <w:r w:rsidR="00315AE6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, if applicable</w:t>
              </w:r>
            </w:ins>
            <w:r w:rsidRPr="00B16DB3">
              <w:rPr>
                <w:rFonts w:ascii="Courier New" w:hAnsi="Courier New" w:cs="Courier New"/>
                <w:sz w:val="16"/>
                <w:szCs w:val="16"/>
              </w:rPr>
              <w:t xml:space="preserve">  (UN/LOCODE)</w:t>
            </w:r>
          </w:p>
          <w:p w:rsidR="005D77E2" w:rsidRPr="00366A8D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5D77E2" w:rsidRPr="004209A3" w:rsidRDefault="005D77E2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4209A3"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RET_PORT</w:t>
            </w:r>
            <w:r w:rsidRPr="004209A3"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D77E2" w:rsidRDefault="005D77E2" w:rsidP="00153266">
            <w:pPr>
              <w:jc w:val="center"/>
              <w:rPr>
                <w:ins w:id="358" w:author="農林水産省" w:date="2016-09-08T22:1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315AE6" w:rsidRPr="00C53D58" w:rsidRDefault="00315AE6" w:rsidP="00153266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359" w:author="農林水産省" w:date="2016-09-08T22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(12)</w:t>
              </w:r>
            </w:ins>
          </w:p>
        </w:tc>
      </w:tr>
      <w:tr w:rsidR="005D77E2" w:rsidRPr="00366A8D" w:rsidTr="00343D87">
        <w:tc>
          <w:tcPr>
            <w:tcW w:w="1951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dep_lat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The ac</w:t>
            </w:r>
            <w:r>
              <w:rPr>
                <w:rFonts w:ascii="Courier New" w:hAnsi="Courier New" w:cs="Courier New"/>
                <w:sz w:val="16"/>
                <w:szCs w:val="16"/>
              </w:rPr>
              <w:t>t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ual depart LAT position  for the trip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(if departing AT SEA)</w:t>
            </w:r>
          </w:p>
        </w:tc>
        <w:tc>
          <w:tcPr>
            <w:tcW w:w="2410" w:type="dxa"/>
            <w:shd w:val="clear" w:color="auto" w:fill="auto"/>
          </w:tcPr>
          <w:p w:rsidR="005D77E2" w:rsidRPr="00366A8D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5D77E2" w:rsidRPr="008734CD" w:rsidRDefault="000B34EB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D77E2" w:rsidRPr="008734CD">
              <w:rPr>
                <w:rFonts w:ascii="Courier New" w:hAnsi="Courier New" w:cs="Courier New"/>
                <w:caps/>
                <w:sz w:val="14"/>
                <w:szCs w:val="14"/>
              </w:rPr>
              <w:t>dep_lat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5D77E2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60" w:author="農林水産省" w:date="2016-09-08T22:1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N</w:t>
              </w:r>
            </w:ins>
            <w:del w:id="361" w:author="農林水産省" w:date="2016-09-08T22:15:00Z">
              <w:r w:rsidR="00153266"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Y</w:delText>
              </w:r>
            </w:del>
          </w:p>
        </w:tc>
      </w:tr>
      <w:tr w:rsidR="005D77E2" w:rsidRPr="00366A8D" w:rsidTr="00343D87">
        <w:tc>
          <w:tcPr>
            <w:tcW w:w="1951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dep_lon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The ac</w:t>
            </w:r>
            <w:r>
              <w:rPr>
                <w:rFonts w:ascii="Courier New" w:hAnsi="Courier New" w:cs="Courier New"/>
                <w:sz w:val="16"/>
                <w:szCs w:val="16"/>
              </w:rPr>
              <w:t>t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ual depart LON position  for the trip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(if departing AT SEA)</w:t>
            </w:r>
          </w:p>
        </w:tc>
        <w:tc>
          <w:tcPr>
            <w:tcW w:w="2410" w:type="dxa"/>
            <w:shd w:val="clear" w:color="auto" w:fill="auto"/>
          </w:tcPr>
          <w:p w:rsidR="005D77E2" w:rsidRPr="00366A8D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5D77E2" w:rsidRPr="008734CD" w:rsidRDefault="000B34EB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D77E2" w:rsidRPr="008734CD">
              <w:rPr>
                <w:rFonts w:ascii="Courier New" w:hAnsi="Courier New" w:cs="Courier New"/>
                <w:caps/>
                <w:sz w:val="14"/>
                <w:szCs w:val="14"/>
              </w:rPr>
              <w:t>dep_lon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5D77E2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62" w:author="農林水産省" w:date="2016-09-08T22:1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N</w:t>
              </w:r>
            </w:ins>
            <w:del w:id="363" w:author="農林水産省" w:date="2016-09-08T22:15:00Z">
              <w:r w:rsidR="00153266"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Y</w:delText>
              </w:r>
            </w:del>
          </w:p>
        </w:tc>
      </w:tr>
      <w:tr w:rsidR="005D77E2" w:rsidRPr="00366A8D" w:rsidTr="00343D87">
        <w:tc>
          <w:tcPr>
            <w:tcW w:w="1951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ret_lat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The ac</w:t>
            </w:r>
            <w:r>
              <w:rPr>
                <w:rFonts w:ascii="Courier New" w:hAnsi="Courier New" w:cs="Courier New"/>
                <w:sz w:val="16"/>
                <w:szCs w:val="16"/>
              </w:rPr>
              <w:t>t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ual return LAT position  for the trip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(if departing AT SEA)</w:t>
            </w:r>
          </w:p>
        </w:tc>
        <w:tc>
          <w:tcPr>
            <w:tcW w:w="2410" w:type="dxa"/>
            <w:shd w:val="clear" w:color="auto" w:fill="auto"/>
          </w:tcPr>
          <w:p w:rsidR="005D77E2" w:rsidRPr="00366A8D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5D77E2" w:rsidRPr="008734CD" w:rsidRDefault="000B34EB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D77E2" w:rsidRPr="008734CD">
              <w:rPr>
                <w:rFonts w:ascii="Courier New" w:hAnsi="Courier New" w:cs="Courier New"/>
                <w:caps/>
                <w:sz w:val="14"/>
                <w:szCs w:val="14"/>
              </w:rPr>
              <w:t>ret_lat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5D77E2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64" w:author="農林水産省" w:date="2016-09-08T22:1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N</w:t>
              </w:r>
            </w:ins>
            <w:del w:id="365" w:author="農林水産省" w:date="2016-09-08T22:15:00Z">
              <w:r w:rsidR="00153266"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Y</w:delText>
              </w:r>
            </w:del>
          </w:p>
        </w:tc>
      </w:tr>
      <w:tr w:rsidR="005D77E2" w:rsidRPr="00366A8D" w:rsidTr="00343D87">
        <w:tc>
          <w:tcPr>
            <w:tcW w:w="1951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ret_lon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The ac</w:t>
            </w:r>
            <w:r>
              <w:rPr>
                <w:rFonts w:ascii="Courier New" w:hAnsi="Courier New" w:cs="Courier New"/>
                <w:sz w:val="16"/>
                <w:szCs w:val="16"/>
              </w:rPr>
              <w:t>t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ual return LON position  for the trip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(if departing AT SEA)</w:t>
            </w:r>
          </w:p>
        </w:tc>
        <w:tc>
          <w:tcPr>
            <w:tcW w:w="2410" w:type="dxa"/>
            <w:shd w:val="clear" w:color="auto" w:fill="auto"/>
          </w:tcPr>
          <w:p w:rsidR="005D77E2" w:rsidRPr="00366A8D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D77E2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252" w:type="dxa"/>
            <w:shd w:val="clear" w:color="auto" w:fill="auto"/>
            <w:vAlign w:val="center"/>
          </w:tcPr>
          <w:p w:rsidR="005D77E2" w:rsidRPr="003637CB" w:rsidRDefault="005D77E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5D77E2" w:rsidRPr="008734CD" w:rsidRDefault="000B34EB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D77E2" w:rsidRPr="008734CD">
              <w:rPr>
                <w:rFonts w:ascii="Courier New" w:hAnsi="Courier New" w:cs="Courier New"/>
                <w:caps/>
                <w:sz w:val="14"/>
                <w:szCs w:val="14"/>
              </w:rPr>
              <w:t>ret_lon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5D77E2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66" w:author="農林水産省" w:date="2016-09-08T22:1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N</w:t>
              </w:r>
            </w:ins>
            <w:del w:id="367" w:author="農林水産省" w:date="2016-09-08T22:15:00Z">
              <w:r w:rsidR="00153266"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Y</w:delText>
              </w:r>
            </w:del>
          </w:p>
        </w:tc>
      </w:tr>
      <w:tr w:rsidR="000777AC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0777AC" w:rsidRPr="00AD3568" w:rsidRDefault="00315AE6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368" w:author="農林水産省" w:date="2016-09-08T22:16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CREW INFORMATION</w:t>
              </w:r>
            </w:ins>
          </w:p>
        </w:tc>
      </w:tr>
      <w:tr w:rsidR="00131D37" w:rsidRPr="00366A8D" w:rsidTr="00343D87">
        <w:tc>
          <w:tcPr>
            <w:tcW w:w="1951" w:type="dxa"/>
            <w:shd w:val="clear" w:color="auto" w:fill="auto"/>
          </w:tcPr>
          <w:p w:rsidR="00315AE6" w:rsidRDefault="00131D37" w:rsidP="000B34EB">
            <w:pPr>
              <w:rPr>
                <w:ins w:id="369" w:author="農林水産省" w:date="2016-09-08T22:1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del w:id="370" w:author="農林水産省" w:date="2016-09-08T22:17:00Z">
              <w:r w:rsidRPr="00131D37"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vesowner</w:delText>
              </w:r>
            </w:del>
          </w:p>
          <w:p w:rsidR="00315AE6" w:rsidRPr="00131D37" w:rsidRDefault="00315AE6" w:rsidP="000B34EB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71" w:author="農林水産省" w:date="2016-09-08T22:1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move to above</w:t>
              </w:r>
            </w:ins>
          </w:p>
        </w:tc>
        <w:tc>
          <w:tcPr>
            <w:tcW w:w="4109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del w:id="372" w:author="農林水産省" w:date="2016-09-08T22:17:00Z">
              <w:r w:rsidRPr="00131D37" w:rsidDel="00315AE6">
                <w:rPr>
                  <w:rFonts w:ascii="Courier New" w:hAnsi="Courier New" w:cs="Courier New"/>
                  <w:sz w:val="16"/>
                  <w:szCs w:val="16"/>
                </w:rPr>
                <w:delText>NAME of the vessel owner</w:delText>
              </w:r>
            </w:del>
          </w:p>
        </w:tc>
        <w:tc>
          <w:tcPr>
            <w:tcW w:w="2410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del w:id="373" w:author="農林水産省" w:date="2016-09-08T22:17:00Z">
              <w:r w:rsidRPr="00131D37" w:rsidDel="00315AE6">
                <w:rPr>
                  <w:rFonts w:ascii="Courier New" w:hAnsi="Courier New" w:cs="Courier New"/>
                  <w:sz w:val="16"/>
                  <w:szCs w:val="16"/>
                </w:rPr>
                <w:delText>NVarChar (50)</w:delText>
              </w:r>
            </w:del>
          </w:p>
        </w:tc>
        <w:tc>
          <w:tcPr>
            <w:tcW w:w="4252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131D37" w:rsidRPr="00131D37" w:rsidRDefault="000B34EB" w:rsidP="00131D3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del w:id="374" w:author="農林水産省" w:date="2016-09-08T22:17:00Z">
              <w:r w:rsidDel="00315AE6">
                <w:rPr>
                  <w:rFonts w:ascii="Courier New" w:hAnsi="Courier New" w:cs="Courier New"/>
                  <w:caps/>
                  <w:sz w:val="14"/>
                  <w:szCs w:val="14"/>
                </w:rPr>
                <w:delText>&lt;</w:delText>
              </w:r>
              <w:r w:rsidR="00131D37" w:rsidRPr="00131D37" w:rsidDel="00315AE6">
                <w:rPr>
                  <w:rFonts w:ascii="Courier New" w:hAnsi="Courier New" w:cs="Courier New"/>
                  <w:caps/>
                  <w:sz w:val="14"/>
                  <w:szCs w:val="14"/>
                </w:rPr>
                <w:delText>vesowner</w:delText>
              </w:r>
              <w:r w:rsidDel="00315AE6">
                <w:rPr>
                  <w:rFonts w:ascii="Courier New" w:hAnsi="Courier New" w:cs="Courier New"/>
                  <w:caps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  <w:vAlign w:val="center"/>
          </w:tcPr>
          <w:p w:rsidR="00131D37" w:rsidRPr="003637CB" w:rsidRDefault="0015326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del w:id="375" w:author="農林水産省" w:date="2016-09-08T22:17:00Z">
              <w:r w:rsidDel="00315AE6">
                <w:rPr>
                  <w:rFonts w:ascii="Courier New" w:hAnsi="Courier New" w:cs="Courier New"/>
                  <w:caps/>
                  <w:sz w:val="16"/>
                  <w:szCs w:val="16"/>
                </w:rPr>
                <w:delText>Y</w:delText>
              </w:r>
            </w:del>
          </w:p>
        </w:tc>
      </w:tr>
      <w:tr w:rsidR="00131D37" w:rsidRPr="00366A8D" w:rsidTr="00343D87">
        <w:tc>
          <w:tcPr>
            <w:tcW w:w="1951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caps/>
                <w:sz w:val="16"/>
                <w:szCs w:val="16"/>
              </w:rPr>
              <w:t>vescaptain</w:t>
            </w:r>
          </w:p>
        </w:tc>
        <w:tc>
          <w:tcPr>
            <w:tcW w:w="4109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>NAME of the captain of the vessel</w:t>
            </w:r>
          </w:p>
        </w:tc>
        <w:tc>
          <w:tcPr>
            <w:tcW w:w="2410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31D37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252" w:type="dxa"/>
            <w:shd w:val="clear" w:color="auto" w:fill="auto"/>
          </w:tcPr>
          <w:p w:rsidR="00131D37" w:rsidRPr="00131D37" w:rsidRDefault="00131D37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131D37" w:rsidRPr="00131D37" w:rsidRDefault="000B34EB" w:rsidP="00131D3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31D37" w:rsidRPr="00131D37">
              <w:rPr>
                <w:rFonts w:ascii="Courier New" w:hAnsi="Courier New" w:cs="Courier New"/>
                <w:caps/>
                <w:sz w:val="14"/>
                <w:szCs w:val="14"/>
              </w:rPr>
              <w:t>vescaptain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31D37" w:rsidRDefault="00153266" w:rsidP="00153266">
            <w:pPr>
              <w:jc w:val="center"/>
              <w:rPr>
                <w:ins w:id="376" w:author="農林水産省" w:date="2016-09-08T22:1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77" w:author="農林水産省" w:date="2016-09-08T22:1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(18)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VESCAPT_NATION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>NA</w:t>
            </w:r>
            <w:r>
              <w:rPr>
                <w:rFonts w:ascii="Courier New" w:hAnsi="Courier New" w:cs="Courier New"/>
                <w:sz w:val="16"/>
                <w:szCs w:val="16"/>
              </w:rPr>
              <w:t>TIONALITY</w:t>
            </w:r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of the captain of the vessel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Two letter COUNTRY CODE for the country who organise the trip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Refer to valid ISO two-letter </w:t>
            </w:r>
            <w:r w:rsidRPr="00E35576">
              <w:rPr>
                <w:rFonts w:ascii="Courier New" w:hAnsi="Courier New" w:cs="Courier New"/>
                <w:sz w:val="16"/>
                <w:szCs w:val="16"/>
              </w:rPr>
              <w:t>Country Codes - ISO 3166</w:t>
            </w:r>
          </w:p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example, refer to </w:t>
            </w:r>
            <w:hyperlink r:id="rId13" w:history="1">
              <w:r w:rsidRPr="006E21C1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http://en.wikipedia.org/wiki/ISO_3166-1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</w:tcPr>
          <w:p w:rsidR="00153266" w:rsidRPr="00131D37" w:rsidRDefault="00153266" w:rsidP="0015326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131D37">
              <w:rPr>
                <w:rFonts w:ascii="Courier New" w:hAnsi="Courier New" w:cs="Courier New"/>
                <w:caps/>
                <w:sz w:val="14"/>
                <w:szCs w:val="14"/>
              </w:rPr>
              <w:t>vescapt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_CO_CODE&gt;</w:t>
            </w:r>
          </w:p>
        </w:tc>
        <w:tc>
          <w:tcPr>
            <w:tcW w:w="992" w:type="dxa"/>
            <w:vAlign w:val="center"/>
          </w:tcPr>
          <w:p w:rsidR="00153266" w:rsidRDefault="00153266" w:rsidP="00153266">
            <w:pPr>
              <w:jc w:val="center"/>
              <w:rPr>
                <w:ins w:id="378" w:author="農林水産省" w:date="2016-09-08T22:1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79" w:author="農林水産省" w:date="2016-09-08T22:1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(19)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VESCAPT_ID_DOC</w:t>
            </w:r>
          </w:p>
        </w:tc>
        <w:tc>
          <w:tcPr>
            <w:tcW w:w="4109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Captain’s Document ID </w:t>
            </w:r>
          </w:p>
        </w:tc>
        <w:tc>
          <w:tcPr>
            <w:tcW w:w="2410" w:type="dxa"/>
            <w:shd w:val="clear" w:color="auto" w:fill="auto"/>
          </w:tcPr>
          <w:p w:rsidR="00153266" w:rsidRPr="00131D37" w:rsidRDefault="00153266" w:rsidP="0015326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31D37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  <w:r w:rsidRPr="00131D37">
              <w:rPr>
                <w:rFonts w:ascii="Courier New" w:hAnsi="Courier New" w:cs="Courier New"/>
                <w:sz w:val="16"/>
                <w:szCs w:val="16"/>
              </w:rPr>
              <w:t>0)</w:t>
            </w:r>
          </w:p>
        </w:tc>
        <w:tc>
          <w:tcPr>
            <w:tcW w:w="4252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153266" w:rsidRDefault="00153266" w:rsidP="00131D3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&lt;VESCAPT_ID_DOC&gt;</w:t>
            </w:r>
          </w:p>
        </w:tc>
        <w:tc>
          <w:tcPr>
            <w:tcW w:w="992" w:type="dxa"/>
            <w:vAlign w:val="center"/>
          </w:tcPr>
          <w:p w:rsidR="00153266" w:rsidRDefault="00153266" w:rsidP="00153266">
            <w:pPr>
              <w:jc w:val="center"/>
              <w:rPr>
                <w:ins w:id="380" w:author="農林水産省" w:date="2016-09-08T22:1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81" w:author="農林水産省" w:date="2016-09-08T22:1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(20)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caps/>
                <w:sz w:val="16"/>
                <w:szCs w:val="16"/>
              </w:rPr>
              <w:t>vesmaster</w:t>
            </w:r>
          </w:p>
        </w:tc>
        <w:tc>
          <w:tcPr>
            <w:tcW w:w="4109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>NAME of the fishing master</w:t>
            </w:r>
          </w:p>
        </w:tc>
        <w:tc>
          <w:tcPr>
            <w:tcW w:w="2410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31D37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252" w:type="dxa"/>
            <w:shd w:val="clear" w:color="auto" w:fill="auto"/>
          </w:tcPr>
          <w:p w:rsidR="00153266" w:rsidRPr="00131D37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153266" w:rsidRPr="00131D37" w:rsidRDefault="00153266" w:rsidP="00131D3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131D37">
              <w:rPr>
                <w:rFonts w:ascii="Courier New" w:hAnsi="Courier New" w:cs="Courier New"/>
                <w:caps/>
                <w:sz w:val="14"/>
                <w:szCs w:val="14"/>
              </w:rPr>
              <w:t>vesmaster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Default="00315AE6" w:rsidP="00153266">
            <w:pPr>
              <w:jc w:val="center"/>
              <w:rPr>
                <w:ins w:id="382" w:author="農林水産省" w:date="2016-09-08T22:1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83" w:author="農林水産省" w:date="2016-09-08T22:1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315AE6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84" w:author="農林水産省" w:date="2016-09-08T22:1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(21)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</w:tcPr>
          <w:p w:rsidR="00153266" w:rsidRPr="00131D37" w:rsidRDefault="00153266" w:rsidP="0015326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VESMAST_NATION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31D37">
              <w:rPr>
                <w:rFonts w:ascii="Courier New" w:hAnsi="Courier New" w:cs="Courier New"/>
                <w:sz w:val="16"/>
                <w:szCs w:val="16"/>
              </w:rPr>
              <w:t>NA</w:t>
            </w:r>
            <w:r>
              <w:rPr>
                <w:rFonts w:ascii="Courier New" w:hAnsi="Courier New" w:cs="Courier New"/>
                <w:sz w:val="16"/>
                <w:szCs w:val="16"/>
              </w:rPr>
              <w:t>TIONALITY</w:t>
            </w:r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of the vessel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MASTER</w:t>
            </w:r>
          </w:p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Two letter COUNTRY CODE for the country who organise the trip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53266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Refer to valid ISO two-letter </w:t>
            </w:r>
            <w:r w:rsidRPr="00E35576">
              <w:rPr>
                <w:rFonts w:ascii="Courier New" w:hAnsi="Courier New" w:cs="Courier New"/>
                <w:sz w:val="16"/>
                <w:szCs w:val="16"/>
              </w:rPr>
              <w:t>Country Codes - ISO 3166</w:t>
            </w:r>
          </w:p>
          <w:p w:rsidR="00153266" w:rsidRPr="003637CB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example, refer to </w:t>
            </w:r>
            <w:hyperlink r:id="rId14" w:history="1">
              <w:r w:rsidRPr="006E21C1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http://en.wikipedia.org/wiki/ISO_3166-1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</w:tcPr>
          <w:p w:rsidR="00153266" w:rsidRPr="00131D37" w:rsidRDefault="00153266" w:rsidP="0093030C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131D37">
              <w:rPr>
                <w:rFonts w:ascii="Courier New" w:hAnsi="Courier New" w:cs="Courier New"/>
                <w:caps/>
                <w:sz w:val="14"/>
                <w:szCs w:val="14"/>
              </w:rPr>
              <w:t>vescapt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_CO_CODE&gt;</w:t>
            </w:r>
          </w:p>
        </w:tc>
        <w:tc>
          <w:tcPr>
            <w:tcW w:w="992" w:type="dxa"/>
            <w:vAlign w:val="center"/>
          </w:tcPr>
          <w:p w:rsidR="00153266" w:rsidRDefault="00153266" w:rsidP="0093030C">
            <w:pPr>
              <w:jc w:val="center"/>
              <w:rPr>
                <w:ins w:id="385" w:author="農林水産省" w:date="2016-09-08T22:1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93030C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86" w:author="農林水産省" w:date="2016-09-08T22:1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(22)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</w:tcPr>
          <w:p w:rsidR="00153266" w:rsidRPr="00131D37" w:rsidRDefault="00153266" w:rsidP="0015326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VESMAST_ID_DOC</w:t>
            </w:r>
          </w:p>
        </w:tc>
        <w:tc>
          <w:tcPr>
            <w:tcW w:w="4109" w:type="dxa"/>
            <w:shd w:val="clear" w:color="auto" w:fill="auto"/>
          </w:tcPr>
          <w:p w:rsidR="00153266" w:rsidRPr="00131D37" w:rsidRDefault="00153266" w:rsidP="0015326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FISHING MASTERS’s Document ID </w:t>
            </w:r>
          </w:p>
        </w:tc>
        <w:tc>
          <w:tcPr>
            <w:tcW w:w="2410" w:type="dxa"/>
            <w:shd w:val="clear" w:color="auto" w:fill="auto"/>
          </w:tcPr>
          <w:p w:rsidR="00153266" w:rsidRPr="00131D37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31D37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131D37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  <w:r w:rsidRPr="00131D37">
              <w:rPr>
                <w:rFonts w:ascii="Courier New" w:hAnsi="Courier New" w:cs="Courier New"/>
                <w:sz w:val="16"/>
                <w:szCs w:val="16"/>
              </w:rPr>
              <w:t>0)</w:t>
            </w:r>
          </w:p>
        </w:tc>
        <w:tc>
          <w:tcPr>
            <w:tcW w:w="4252" w:type="dxa"/>
            <w:shd w:val="clear" w:color="auto" w:fill="auto"/>
          </w:tcPr>
          <w:p w:rsidR="00153266" w:rsidRPr="00131D37" w:rsidRDefault="0015326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</w:tcPr>
          <w:p w:rsidR="00153266" w:rsidRDefault="00153266" w:rsidP="0093030C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&lt;VESCAPT_ID_DOC&gt;</w:t>
            </w:r>
          </w:p>
        </w:tc>
        <w:tc>
          <w:tcPr>
            <w:tcW w:w="992" w:type="dxa"/>
            <w:vAlign w:val="center"/>
          </w:tcPr>
          <w:p w:rsidR="00153266" w:rsidRDefault="00153266" w:rsidP="0093030C">
            <w:pPr>
              <w:jc w:val="center"/>
              <w:rPr>
                <w:ins w:id="387" w:author="農林水産省" w:date="2016-09-08T22:1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93030C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88" w:author="農林水産省" w:date="2016-09-08T22:1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(23)</w:t>
              </w:r>
            </w:ins>
          </w:p>
        </w:tc>
      </w:tr>
      <w:tr w:rsidR="00315AE6" w:rsidRPr="00366A8D" w:rsidTr="00343D87">
        <w:trPr>
          <w:ins w:id="389" w:author="農林水産省" w:date="2016-09-08T22:19:00Z"/>
        </w:trPr>
        <w:tc>
          <w:tcPr>
            <w:tcW w:w="1951" w:type="dxa"/>
            <w:shd w:val="clear" w:color="auto" w:fill="auto"/>
            <w:vAlign w:val="center"/>
          </w:tcPr>
          <w:p w:rsidR="00315AE6" w:rsidRPr="003637CB" w:rsidRDefault="00315AE6" w:rsidP="00D462CB">
            <w:pPr>
              <w:rPr>
                <w:ins w:id="390" w:author="農林水産省" w:date="2016-09-08T22:1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91" w:author="農林水産省" w:date="2016-09-08T22:2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Other crew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315AE6" w:rsidRPr="003637CB" w:rsidRDefault="00315AE6" w:rsidP="00D0102F">
            <w:pPr>
              <w:rPr>
                <w:ins w:id="392" w:author="農林水産省" w:date="2016-09-08T22:19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393" w:author="農林水産省" w:date="2016-09-08T22:20:00Z">
              <w:r>
                <w:rPr>
                  <w:rFonts w:ascii="Courier New" w:hAnsi="Courier New" w:cs="Courier New"/>
                  <w:sz w:val="16"/>
                  <w:szCs w:val="16"/>
                  <w:lang w:eastAsia="ja-JP"/>
                </w:rPr>
                <w:t>T</w:t>
              </w:r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otal number of other crew on board</w:t>
              </w:r>
            </w:ins>
          </w:p>
        </w:tc>
        <w:tc>
          <w:tcPr>
            <w:tcW w:w="2410" w:type="dxa"/>
            <w:shd w:val="clear" w:color="auto" w:fill="auto"/>
            <w:vAlign w:val="center"/>
          </w:tcPr>
          <w:p w:rsidR="00315AE6" w:rsidRPr="003637CB" w:rsidRDefault="00315AE6" w:rsidP="00D462CB">
            <w:pPr>
              <w:rPr>
                <w:ins w:id="394" w:author="農林水産省" w:date="2016-09-08T22:19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15AE6" w:rsidRPr="003637CB" w:rsidRDefault="00315AE6" w:rsidP="00D462CB">
            <w:pPr>
              <w:rPr>
                <w:ins w:id="395" w:author="農林水産省" w:date="2016-09-08T22:19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315AE6" w:rsidRDefault="00315AE6" w:rsidP="00315AE6">
            <w:pPr>
              <w:jc w:val="center"/>
              <w:rPr>
                <w:ins w:id="396" w:author="農林水産省" w:date="2016-09-08T22:19:00Z"/>
                <w:rFonts w:ascii="Courier New" w:hAnsi="Courier New" w:cs="Courier New"/>
                <w:caps/>
                <w:sz w:val="14"/>
                <w:szCs w:val="14"/>
              </w:rPr>
            </w:pPr>
            <w:ins w:id="397" w:author="農林水産省" w:date="2016-09-08T22:20:00Z">
              <w:r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Other_</w:t>
              </w:r>
              <w:r w:rsidRPr="008734CD">
                <w:rPr>
                  <w:rFonts w:ascii="Courier New" w:hAnsi="Courier New" w:cs="Courier New"/>
                  <w:caps/>
                  <w:sz w:val="14"/>
                  <w:szCs w:val="14"/>
                </w:rPr>
                <w:t>crew</w:t>
              </w:r>
              <w:r>
                <w:rPr>
                  <w:rFonts w:ascii="Courier New" w:hAnsi="Courier New" w:cs="Courier New"/>
                  <w:caps/>
                  <w:sz w:val="14"/>
                  <w:szCs w:val="14"/>
                </w:rPr>
                <w:t>&gt;</w:t>
              </w:r>
            </w:ins>
          </w:p>
        </w:tc>
        <w:tc>
          <w:tcPr>
            <w:tcW w:w="992" w:type="dxa"/>
            <w:vAlign w:val="center"/>
          </w:tcPr>
          <w:p w:rsidR="00315AE6" w:rsidRDefault="00315AE6" w:rsidP="00153266">
            <w:pPr>
              <w:jc w:val="center"/>
              <w:rPr>
                <w:ins w:id="398" w:author="農林水産省" w:date="2016-09-08T22:21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399" w:author="農林水産省" w:date="2016-09-08T22:2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315AE6" w:rsidRDefault="00315AE6" w:rsidP="00153266">
            <w:pPr>
              <w:jc w:val="center"/>
              <w:rPr>
                <w:ins w:id="400" w:author="農林水産省" w:date="2016-09-08T22:1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01" w:author="農林水産省" w:date="2016-09-08T22:2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lastRenderedPageBreak/>
                <w:t>(24)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crew_number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Pr="003637CB" w:rsidRDefault="00153266" w:rsidP="00D0102F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Total number of  CREW </w:t>
            </w: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onboard</w:t>
            </w:r>
            <w:proofErr w:type="spellEnd"/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during the trip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53266" w:rsidRPr="008734CD" w:rsidRDefault="00153266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crew_number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Default="00153266" w:rsidP="00153266">
            <w:pPr>
              <w:jc w:val="center"/>
              <w:rPr>
                <w:ins w:id="402" w:author="農林水産省" w:date="2016-09-08T22:1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  <w:p w:rsidR="00315AE6" w:rsidRPr="003637CB" w:rsidRDefault="00315AE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03" w:author="農林水産省" w:date="2016-09-08T22:1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(25)</w:t>
              </w:r>
            </w:ins>
          </w:p>
        </w:tc>
      </w:tr>
      <w:tr w:rsidR="00240D16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240D16" w:rsidRPr="00AD3568" w:rsidRDefault="00240D16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404" w:author="農林水産省" w:date="2016-09-08T22:46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VESSEL ATTRIBUTE</w:t>
              </w:r>
            </w:ins>
          </w:p>
        </w:tc>
      </w:tr>
      <w:tr w:rsidR="00240D16" w:rsidRPr="00366A8D" w:rsidTr="00343D87">
        <w:trPr>
          <w:ins w:id="405" w:author="農林水産省" w:date="2016-09-08T22:47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F7056C" w:rsidP="00D462CB">
            <w:pPr>
              <w:rPr>
                <w:ins w:id="406" w:author="農林水産省" w:date="2016-09-08T22:4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07" w:author="農林水産省" w:date="2016-09-08T22:5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cRUISING SPEED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408" w:author="農林水産省" w:date="2016-09-08T22:4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09" w:author="農林水産省" w:date="2016-09-08T22:4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10" w:author="農林水産省" w:date="2016-09-08T22:4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411" w:author="農林水産省" w:date="2016-09-08T22:47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412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13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414" w:author="農林水産省" w:date="2016-09-08T22:4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15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(26)</w:t>
              </w:r>
            </w:ins>
          </w:p>
        </w:tc>
      </w:tr>
      <w:tr w:rsidR="00F7056C" w:rsidRPr="00366A8D" w:rsidTr="00343D87">
        <w:trPr>
          <w:ins w:id="416" w:author="農林水産省" w:date="2016-09-08T22:55:00Z"/>
        </w:trPr>
        <w:tc>
          <w:tcPr>
            <w:tcW w:w="1951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17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18" w:author="農林水産省" w:date="2016-09-08T22:5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fISH HOLD CAPACITY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F7056C" w:rsidRPr="003637CB" w:rsidRDefault="00F7056C" w:rsidP="00D0102F">
            <w:pPr>
              <w:rPr>
                <w:ins w:id="419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20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21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F7056C" w:rsidRDefault="00F7056C" w:rsidP="00D462CB">
            <w:pPr>
              <w:jc w:val="center"/>
              <w:rPr>
                <w:ins w:id="422" w:author="農林水産省" w:date="2016-09-08T22:55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7056C" w:rsidRDefault="00F7056C" w:rsidP="00153266">
            <w:pPr>
              <w:jc w:val="center"/>
              <w:rPr>
                <w:ins w:id="423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24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425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26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(27)</w:t>
              </w:r>
            </w:ins>
          </w:p>
        </w:tc>
      </w:tr>
      <w:tr w:rsidR="00F7056C" w:rsidRPr="00366A8D" w:rsidTr="00343D87">
        <w:trPr>
          <w:ins w:id="427" w:author="農林水産省" w:date="2016-09-08T22:55:00Z"/>
        </w:trPr>
        <w:tc>
          <w:tcPr>
            <w:tcW w:w="1951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28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29" w:author="農林水産省" w:date="2016-09-08T22:5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fREEZER TYPE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F7056C" w:rsidRPr="003637CB" w:rsidRDefault="00F7056C" w:rsidP="00D0102F">
            <w:pPr>
              <w:rPr>
                <w:ins w:id="430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31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32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F7056C" w:rsidRDefault="00F7056C" w:rsidP="00D462CB">
            <w:pPr>
              <w:jc w:val="center"/>
              <w:rPr>
                <w:ins w:id="433" w:author="農林水産省" w:date="2016-09-08T22:55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7056C" w:rsidRDefault="00F7056C" w:rsidP="00153266">
            <w:pPr>
              <w:jc w:val="center"/>
              <w:rPr>
                <w:ins w:id="434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35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436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37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(28)</w:t>
              </w:r>
            </w:ins>
          </w:p>
        </w:tc>
      </w:tr>
      <w:tr w:rsidR="00F7056C" w:rsidRPr="00366A8D" w:rsidTr="00343D87">
        <w:trPr>
          <w:ins w:id="438" w:author="農林水産省" w:date="2016-09-08T22:55:00Z"/>
        </w:trPr>
        <w:tc>
          <w:tcPr>
            <w:tcW w:w="1951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39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40" w:author="農林水産省" w:date="2016-09-08T22:56:00Z">
              <w:r>
                <w:rPr>
                  <w:rFonts w:ascii="Courier New" w:hAnsi="Courier New" w:cs="Courier New"/>
                  <w:caps/>
                  <w:sz w:val="16"/>
                  <w:szCs w:val="16"/>
                  <w:lang w:eastAsia="ja-JP"/>
                </w:rPr>
                <w:t>length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F7056C" w:rsidRPr="003637CB" w:rsidRDefault="00F7056C" w:rsidP="00D0102F">
            <w:pPr>
              <w:rPr>
                <w:ins w:id="441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42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43" w:author="農林水産省" w:date="2016-09-08T22:5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F7056C" w:rsidRDefault="00F7056C" w:rsidP="00D462CB">
            <w:pPr>
              <w:jc w:val="center"/>
              <w:rPr>
                <w:ins w:id="444" w:author="農林水産省" w:date="2016-09-08T22:55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7056C" w:rsidRDefault="00F7056C" w:rsidP="00153266">
            <w:pPr>
              <w:jc w:val="center"/>
              <w:rPr>
                <w:ins w:id="445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46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F7056C">
            <w:pPr>
              <w:jc w:val="center"/>
              <w:rPr>
                <w:ins w:id="447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48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(29)</w:t>
              </w:r>
            </w:ins>
          </w:p>
        </w:tc>
      </w:tr>
      <w:tr w:rsidR="00F7056C" w:rsidRPr="00366A8D" w:rsidTr="00343D87">
        <w:trPr>
          <w:ins w:id="449" w:author="農林水産省" w:date="2016-09-08T22:56:00Z"/>
        </w:trPr>
        <w:tc>
          <w:tcPr>
            <w:tcW w:w="1951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50" w:author="農林水産省" w:date="2016-09-08T22:5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51" w:author="農林水産省" w:date="2016-09-08T22:5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TONNAGE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F7056C" w:rsidRPr="003637CB" w:rsidRDefault="00F7056C" w:rsidP="00D0102F">
            <w:pPr>
              <w:rPr>
                <w:ins w:id="452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53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54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F7056C" w:rsidRDefault="00F7056C" w:rsidP="00D462CB">
            <w:pPr>
              <w:jc w:val="center"/>
              <w:rPr>
                <w:ins w:id="455" w:author="農林水産省" w:date="2016-09-08T22:56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7056C" w:rsidRDefault="00F7056C" w:rsidP="00153266">
            <w:pPr>
              <w:jc w:val="center"/>
              <w:rPr>
                <w:ins w:id="456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57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F7056C">
            <w:pPr>
              <w:jc w:val="center"/>
              <w:rPr>
                <w:ins w:id="458" w:author="農林水産省" w:date="2016-09-08T22:5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59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(30)</w:t>
              </w:r>
            </w:ins>
          </w:p>
        </w:tc>
      </w:tr>
      <w:tr w:rsidR="00F7056C" w:rsidRPr="00366A8D" w:rsidTr="00343D87">
        <w:trPr>
          <w:ins w:id="460" w:author="農林水産省" w:date="2016-09-08T22:56:00Z"/>
        </w:trPr>
        <w:tc>
          <w:tcPr>
            <w:tcW w:w="1951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61" w:author="農林水産省" w:date="2016-09-08T22:5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62" w:author="農林水産省" w:date="2016-09-08T22:5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eNGINE POWER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F7056C" w:rsidRPr="003637CB" w:rsidRDefault="00F7056C" w:rsidP="00D0102F">
            <w:pPr>
              <w:rPr>
                <w:ins w:id="463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64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7056C" w:rsidRPr="003637CB" w:rsidRDefault="00F7056C" w:rsidP="00D462CB">
            <w:pPr>
              <w:rPr>
                <w:ins w:id="465" w:author="農林水産省" w:date="2016-09-08T22:56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F7056C" w:rsidRDefault="00F7056C" w:rsidP="00D462CB">
            <w:pPr>
              <w:jc w:val="center"/>
              <w:rPr>
                <w:ins w:id="466" w:author="農林水産省" w:date="2016-09-08T22:56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F7056C" w:rsidRDefault="00F7056C" w:rsidP="00153266">
            <w:pPr>
              <w:jc w:val="center"/>
              <w:rPr>
                <w:ins w:id="467" w:author="農林水産省" w:date="2016-09-08T22:57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68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469" w:author="農林水産省" w:date="2016-09-08T22:56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70" w:author="農林水産省" w:date="2016-09-08T22:5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(31)</w:t>
              </w:r>
            </w:ins>
          </w:p>
        </w:tc>
      </w:tr>
      <w:tr w:rsidR="00240D16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240D16" w:rsidRPr="00AD3568" w:rsidRDefault="00240D16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471" w:author="農林水産省" w:date="2016-09-08T22:46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VESSEL </w:t>
              </w:r>
            </w:ins>
            <w:ins w:id="472" w:author="農林水産省" w:date="2016-09-08T22:47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ELECTRONICS</w:t>
              </w:r>
            </w:ins>
          </w:p>
        </w:tc>
      </w:tr>
      <w:tr w:rsidR="00240D16" w:rsidRPr="00366A8D" w:rsidTr="00343D87">
        <w:trPr>
          <w:ins w:id="473" w:author="農林水産省" w:date="2016-09-08T22:45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74" w:author="農林水産省" w:date="2016-09-08T22:4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75" w:author="農林水産省" w:date="2016-09-08T22:4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RaDERS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476" w:author="農林水産省" w:date="2016-09-08T22:4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77" w:author="農林水産省" w:date="2016-09-08T22:4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78" w:author="農林水産省" w:date="2016-09-08T22:4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479" w:author="農林水産省" w:date="2016-09-08T22:45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240D16" w:rsidP="00153266">
            <w:pPr>
              <w:jc w:val="center"/>
              <w:rPr>
                <w:ins w:id="480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81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240D16" w:rsidRDefault="00240D16" w:rsidP="00153266">
            <w:pPr>
              <w:jc w:val="center"/>
              <w:rPr>
                <w:ins w:id="482" w:author="農林水産省" w:date="2016-09-08T22:4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83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(32)</w:t>
              </w:r>
            </w:ins>
          </w:p>
        </w:tc>
      </w:tr>
      <w:tr w:rsidR="00240D16" w:rsidRPr="00366A8D" w:rsidTr="00343D87">
        <w:trPr>
          <w:ins w:id="484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85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86" w:author="農林水産省" w:date="2016-09-08T22:4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DEPTH SOUNDER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487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88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89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490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240D16" w:rsidP="00153266">
            <w:pPr>
              <w:jc w:val="center"/>
              <w:rPr>
                <w:ins w:id="491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92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240D16" w:rsidRDefault="00240D16" w:rsidP="00240D16">
            <w:pPr>
              <w:jc w:val="center"/>
              <w:rPr>
                <w:ins w:id="493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94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(33)</w:t>
              </w:r>
            </w:ins>
          </w:p>
        </w:tc>
      </w:tr>
      <w:tr w:rsidR="00240D16" w:rsidRPr="00366A8D" w:rsidTr="00343D87">
        <w:trPr>
          <w:ins w:id="495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96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497" w:author="農林水産省" w:date="2016-09-08T22:4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gps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498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499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00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01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02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03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04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05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(34)</w:t>
              </w:r>
            </w:ins>
          </w:p>
        </w:tc>
      </w:tr>
      <w:tr w:rsidR="00240D16" w:rsidRPr="00366A8D" w:rsidTr="00343D87">
        <w:trPr>
          <w:ins w:id="506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07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08" w:author="農林水産省" w:date="2016-09-08T22:4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tRA</w:t>
              </w:r>
            </w:ins>
            <w:ins w:id="509" w:author="農林水産省" w:date="2016-09-08T22:5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ck PLOTTER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10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11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12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13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14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15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16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17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(35)</w:t>
              </w:r>
            </w:ins>
          </w:p>
        </w:tc>
      </w:tr>
      <w:tr w:rsidR="00240D16" w:rsidRPr="00366A8D" w:rsidTr="00343D87">
        <w:trPr>
          <w:ins w:id="518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19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20" w:author="農林水産省" w:date="2016-09-08T22:5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WEATHER FACSIMILE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21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22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23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24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25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26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27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28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(36)</w:t>
              </w:r>
            </w:ins>
          </w:p>
        </w:tc>
      </w:tr>
      <w:tr w:rsidR="00240D16" w:rsidRPr="00366A8D" w:rsidTr="00343D87">
        <w:trPr>
          <w:ins w:id="529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30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31" w:author="農林水産省" w:date="2016-09-08T22:51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sst</w:t>
              </w:r>
            </w:ins>
            <w:ins w:id="532" w:author="農林水産省" w:date="2016-09-08T22:52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 xml:space="preserve"> GAUGE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33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34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35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36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37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38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39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40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(37)</w:t>
              </w:r>
            </w:ins>
          </w:p>
        </w:tc>
      </w:tr>
      <w:tr w:rsidR="00240D16" w:rsidRPr="00366A8D" w:rsidTr="00343D87">
        <w:trPr>
          <w:ins w:id="541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42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43" w:author="農林水産省" w:date="2016-09-08T22:52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sONAR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44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45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46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47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48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49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F7056C">
            <w:pPr>
              <w:jc w:val="center"/>
              <w:rPr>
                <w:ins w:id="550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51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(38)</w:t>
              </w:r>
            </w:ins>
          </w:p>
        </w:tc>
      </w:tr>
      <w:tr w:rsidR="00240D16" w:rsidRPr="00366A8D" w:rsidTr="00343D87">
        <w:trPr>
          <w:ins w:id="552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53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54" w:author="農林水産省" w:date="2016-09-08T22:52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rADIO/sATELLITE bUOYS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55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56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57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58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59" w:author="農林水産省" w:date="2016-09-08T22:5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60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61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62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(39)</w:t>
              </w:r>
            </w:ins>
          </w:p>
        </w:tc>
      </w:tr>
      <w:tr w:rsidR="00240D16" w:rsidRPr="00366A8D" w:rsidTr="00343D87">
        <w:trPr>
          <w:ins w:id="563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64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65" w:author="農林水産省" w:date="2016-09-08T22:53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dOPPLER cURRENT mETER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66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67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68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69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70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71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72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73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(40)</w:t>
              </w:r>
            </w:ins>
          </w:p>
        </w:tc>
      </w:tr>
      <w:tr w:rsidR="00240D16" w:rsidRPr="00366A8D" w:rsidTr="00343D87">
        <w:trPr>
          <w:ins w:id="574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75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76" w:author="農林水産省" w:date="2016-09-08T22:53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xbt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77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78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79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80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81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82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83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84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(41)</w:t>
              </w:r>
            </w:ins>
          </w:p>
        </w:tc>
      </w:tr>
      <w:tr w:rsidR="00240D16" w:rsidRPr="00366A8D" w:rsidTr="00343D87">
        <w:trPr>
          <w:ins w:id="585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86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87" w:author="農林水産省" w:date="2016-09-08T22:53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 xml:space="preserve">sATELLITE COMMUNICATION </w:t>
              </w:r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lastRenderedPageBreak/>
                <w:t>SERVICES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88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89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90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591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592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93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594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95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(42)</w:t>
              </w:r>
            </w:ins>
          </w:p>
        </w:tc>
      </w:tr>
      <w:tr w:rsidR="00240D16" w:rsidRPr="00366A8D" w:rsidTr="00343D87">
        <w:trPr>
          <w:ins w:id="596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597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598" w:author="農林水産省" w:date="2016-09-08T22:53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lastRenderedPageBreak/>
                <w:t>fISHERY INFORMATION SERVICES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599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600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601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602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603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604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605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606" w:author="農林水産省" w:date="2016-09-08T22:55:00Z">
              <w:r>
                <w:rPr>
                  <w:rFonts w:ascii="Courier New" w:hAnsi="Courier New" w:cs="Courier New"/>
                  <w:caps/>
                  <w:sz w:val="16"/>
                  <w:szCs w:val="16"/>
                  <w:lang w:eastAsia="ja-JP"/>
                </w:rPr>
                <w:t>(43)</w:t>
              </w:r>
            </w:ins>
          </w:p>
        </w:tc>
      </w:tr>
      <w:tr w:rsidR="00240D16" w:rsidRPr="00366A8D" w:rsidTr="00343D87">
        <w:trPr>
          <w:ins w:id="607" w:author="農林水産省" w:date="2016-09-08T22:48:00Z"/>
        </w:trPr>
        <w:tc>
          <w:tcPr>
            <w:tcW w:w="1951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608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609" w:author="農林水産省" w:date="2016-09-08T22:54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VMS</w:t>
              </w:r>
            </w:ins>
          </w:p>
        </w:tc>
        <w:tc>
          <w:tcPr>
            <w:tcW w:w="4109" w:type="dxa"/>
            <w:shd w:val="clear" w:color="auto" w:fill="auto"/>
            <w:vAlign w:val="center"/>
          </w:tcPr>
          <w:p w:rsidR="00240D16" w:rsidRPr="003637CB" w:rsidRDefault="00240D16" w:rsidP="00D0102F">
            <w:pPr>
              <w:rPr>
                <w:ins w:id="610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611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0D16" w:rsidRPr="003637CB" w:rsidRDefault="00240D16" w:rsidP="00D462CB">
            <w:pPr>
              <w:rPr>
                <w:ins w:id="612" w:author="農林水産省" w:date="2016-09-08T22:4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240D16" w:rsidRDefault="00240D16" w:rsidP="00D462CB">
            <w:pPr>
              <w:jc w:val="center"/>
              <w:rPr>
                <w:ins w:id="613" w:author="農林水産省" w:date="2016-09-08T22:48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40D16" w:rsidRDefault="00F7056C" w:rsidP="00153266">
            <w:pPr>
              <w:jc w:val="center"/>
              <w:rPr>
                <w:ins w:id="614" w:author="農林水産省" w:date="2016-09-08T22:5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615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Y</w:t>
              </w:r>
            </w:ins>
          </w:p>
          <w:p w:rsidR="00F7056C" w:rsidRDefault="00F7056C" w:rsidP="00153266">
            <w:pPr>
              <w:jc w:val="center"/>
              <w:rPr>
                <w:ins w:id="616" w:author="農林水産省" w:date="2016-09-08T22:4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617" w:author="農林水産省" w:date="2016-09-08T22:5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(44)</w:t>
              </w:r>
            </w:ins>
          </w:p>
        </w:tc>
      </w:tr>
      <w:tr w:rsidR="00240D16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240D16" w:rsidRPr="00AD3568" w:rsidRDefault="00240D16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618" w:author="農林水産省" w:date="2016-09-08T22:44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OTHERS</w:t>
              </w:r>
            </w:ins>
          </w:p>
        </w:tc>
      </w:tr>
      <w:tr w:rsidR="00153266" w:rsidRPr="00366A8D" w:rsidTr="00343D87">
        <w:tc>
          <w:tcPr>
            <w:tcW w:w="1951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spill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Pr="003637CB" w:rsidRDefault="00153266" w:rsidP="00131D3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FLAG to indicated the trip </w:t>
            </w:r>
            <w:r>
              <w:rPr>
                <w:rFonts w:ascii="Courier New" w:hAnsi="Courier New" w:cs="Courier New"/>
                <w:sz w:val="16"/>
                <w:szCs w:val="16"/>
              </w:rPr>
              <w:t>was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 xml:space="preserve"> a SPILL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SAMPLE 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trip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53266" w:rsidRPr="008734CD" w:rsidRDefault="00153266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spill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Pr="003637CB" w:rsidRDefault="0015326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N</w:t>
            </w:r>
          </w:p>
        </w:tc>
      </w:tr>
      <w:tr w:rsidR="00153266" w:rsidRPr="00366A8D" w:rsidTr="00343D87">
        <w:tc>
          <w:tcPr>
            <w:tcW w:w="1951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cadet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FLAG to indicated whether the trip was observed  by a CADET  observer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53266" w:rsidRPr="003637CB" w:rsidRDefault="00153266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53266" w:rsidRPr="008734CD" w:rsidRDefault="00153266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cadet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Pr="003637CB" w:rsidRDefault="0015326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N</w:t>
            </w:r>
          </w:p>
        </w:tc>
      </w:tr>
      <w:tr w:rsidR="00153266" w:rsidRPr="00366A8D" w:rsidTr="00343D87">
        <w:tc>
          <w:tcPr>
            <w:tcW w:w="1951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sharktarget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FLAG to indicated a trip has targeted SHARKS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(LONGLINE trips only)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53266" w:rsidRPr="008734CD" w:rsidRDefault="00153266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sharktarget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Pr="003637CB" w:rsidRDefault="0015326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N</w:t>
            </w:r>
          </w:p>
        </w:tc>
      </w:tr>
      <w:tr w:rsidR="00153266" w:rsidRPr="00366A8D" w:rsidTr="00343D87">
        <w:tc>
          <w:tcPr>
            <w:tcW w:w="1951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General </w:t>
            </w:r>
            <w:r w:rsidRPr="003637CB">
              <w:rPr>
                <w:rFonts w:ascii="Courier New" w:hAnsi="Courier New" w:cs="Courier New"/>
                <w:sz w:val="16"/>
                <w:szCs w:val="16"/>
              </w:rPr>
              <w:t>comments about the trip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637CB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:rsidR="00153266" w:rsidRPr="003637CB" w:rsidRDefault="00153266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637CB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20" w:type="dxa"/>
            <w:vAlign w:val="center"/>
          </w:tcPr>
          <w:p w:rsidR="00153266" w:rsidRPr="008734CD" w:rsidRDefault="00153266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vAlign w:val="center"/>
          </w:tcPr>
          <w:p w:rsidR="00153266" w:rsidRPr="003637CB" w:rsidRDefault="00153266" w:rsidP="00153266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N</w:t>
            </w:r>
          </w:p>
        </w:tc>
      </w:tr>
    </w:tbl>
    <w:p w:rsidR="003829AD" w:rsidRDefault="003829AD"/>
    <w:p w:rsidR="00153266" w:rsidRDefault="0015326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bookmarkStart w:id="619" w:name="_Toc421810075"/>
      <w:r>
        <w:br w:type="page"/>
      </w:r>
    </w:p>
    <w:p w:rsidR="00E72AEB" w:rsidRPr="00BB412F" w:rsidRDefault="00E72AEB" w:rsidP="00BB412F">
      <w:pPr>
        <w:pStyle w:val="2"/>
        <w:numPr>
          <w:ilvl w:val="1"/>
          <w:numId w:val="12"/>
        </w:numPr>
        <w:rPr>
          <w:highlight w:val="green"/>
        </w:rPr>
      </w:pPr>
      <w:r w:rsidRPr="00BB412F">
        <w:rPr>
          <w:highlight w:val="green"/>
        </w:rPr>
        <w:lastRenderedPageBreak/>
        <w:t>DAILY SUMMARY DATA</w:t>
      </w:r>
      <w:bookmarkEnd w:id="619"/>
      <w:ins w:id="620" w:author="農林水産省" w:date="2016-09-09T01:20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</w:t>
        </w:r>
      </w:ins>
      <w:ins w:id="621" w:author="農林水産省" w:date="2016-09-09T01:21:00Z">
        <w:r w:rsidR="00BB412F" w:rsidRPr="00BB412F">
          <w:rPr>
            <w:rFonts w:hint="eastAsia"/>
            <w:highlight w:val="green"/>
            <w:lang w:eastAsia="ja-JP"/>
          </w:rPr>
          <w:t xml:space="preserve">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268"/>
        <w:gridCol w:w="4961"/>
        <w:gridCol w:w="1418"/>
        <w:gridCol w:w="992"/>
      </w:tblGrid>
      <w:tr w:rsidR="003829AD" w:rsidRPr="00366A8D" w:rsidTr="00084964">
        <w:tc>
          <w:tcPr>
            <w:tcW w:w="15134" w:type="dxa"/>
            <w:gridSpan w:val="7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PS_OBS_DAY</w:t>
            </w:r>
          </w:p>
          <w:p w:rsidR="003829AD" w:rsidRDefault="00B640E5" w:rsidP="00B640E5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information in this table (daily logged DAY) for EACH DAY AT SEA</w:t>
            </w:r>
            <w:r w:rsidR="003829AD"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</w:p>
        </w:tc>
      </w:tr>
      <w:tr w:rsidR="003829AD" w:rsidRPr="00366A8D" w:rsidTr="00715E4E"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622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623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418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15E4E" w:rsidRDefault="003829AD" w:rsidP="00715E4E">
            <w:pPr>
              <w:ind w:leftChars="-49" w:left="-108"/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Default="003829AD" w:rsidP="00715E4E">
            <w:pPr>
              <w:ind w:leftChars="-49" w:left="-108"/>
              <w:jc w:val="center"/>
              <w:rPr>
                <w:ins w:id="624" w:author="農林水産省" w:date="2016-09-08T22:25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625" w:author="農林水産省" w:date="2016-09-08T22:24:00Z">
              <w:r w:rsidR="00715E4E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4"/>
                <w:t>*</w:t>
              </w:r>
            </w:ins>
          </w:p>
          <w:p w:rsidR="00715E4E" w:rsidRPr="00C53D58" w:rsidRDefault="00715E4E" w:rsidP="00715E4E">
            <w:pPr>
              <w:ind w:leftChars="-49" w:left="-108"/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628" w:author="農林水産省" w:date="2016-09-08T22:25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3829AD" w:rsidRPr="00366A8D" w:rsidTr="00715E4E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3829AD" w:rsidRPr="00B640E5" w:rsidRDefault="00084964" w:rsidP="0008496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B640E5">
              <w:rPr>
                <w:rFonts w:ascii="Courier New" w:hAnsi="Courier New" w:cs="Courier New"/>
                <w:caps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3829AD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FDE9D9" w:themeFill="accent6" w:themeFillTint="33"/>
          </w:tcPr>
          <w:p w:rsidR="00B640E5" w:rsidRDefault="00B640E5" w:rsidP="00B640E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DAY LOG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B640E5" w:rsidRDefault="00B640E5" w:rsidP="00B640E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</w:t>
            </w:r>
            <w:r w:rsidR="001B7716">
              <w:rPr>
                <w:rFonts w:ascii="Courier New" w:hAnsi="Courier New" w:cs="Courier New"/>
                <w:sz w:val="16"/>
                <w:szCs w:val="16"/>
              </w:rPr>
              <w:t xml:space="preserve">LOCAL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DAY LOG DATE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B640E5" w:rsidRDefault="00B640E5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B640E5" w:rsidRDefault="00B640E5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B640E5" w:rsidRPr="00B640E5" w:rsidRDefault="000B34EB" w:rsidP="0008496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s_day_id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640E5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1B7716" w:rsidP="00EC748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DAY_</w:t>
            </w:r>
            <w:r w:rsidR="00B640E5" w:rsidRPr="00B640E5">
              <w:rPr>
                <w:rFonts w:ascii="Courier New" w:hAnsi="Courier New" w:cs="Courier New"/>
                <w:caps/>
                <w:sz w:val="16"/>
                <w:szCs w:val="16"/>
              </w:rPr>
              <w:t>start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1B7716" w:rsidP="001B771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</w:t>
            </w:r>
            <w:r w:rsidR="00B640E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B640E5" w:rsidRPr="00B640E5">
              <w:rPr>
                <w:rFonts w:ascii="Courier New" w:hAnsi="Courier New" w:cs="Courier New"/>
                <w:sz w:val="16"/>
                <w:szCs w:val="16"/>
              </w:rPr>
              <w:t xml:space="preserve">Date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and time </w:t>
            </w:r>
            <w:r w:rsidR="00EC7484">
              <w:rPr>
                <w:rFonts w:ascii="Courier New" w:hAnsi="Courier New" w:cs="Courier New"/>
                <w:sz w:val="16"/>
                <w:szCs w:val="16"/>
              </w:rPr>
              <w:t xml:space="preserve">at the start </w:t>
            </w:r>
            <w:r w:rsidR="00B640E5" w:rsidRPr="00B640E5">
              <w:rPr>
                <w:rFonts w:ascii="Courier New" w:hAnsi="Courier New" w:cs="Courier New"/>
                <w:sz w:val="16"/>
                <w:szCs w:val="16"/>
              </w:rPr>
              <w:t>of the logged date.</w:t>
            </w:r>
          </w:p>
        </w:tc>
        <w:tc>
          <w:tcPr>
            <w:tcW w:w="2268" w:type="dxa"/>
            <w:shd w:val="clear" w:color="auto" w:fill="auto"/>
          </w:tcPr>
          <w:p w:rsidR="00B640E5" w:rsidRDefault="00BF13DB">
            <w:hyperlink w:anchor="_APPENDIX_A1_–" w:history="1">
              <w:r w:rsidR="00B640E5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start_date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C7484" w:rsidRPr="00366A8D" w:rsidTr="00715E4E">
        <w:tc>
          <w:tcPr>
            <w:tcW w:w="1692" w:type="dxa"/>
            <w:gridSpan w:val="2"/>
            <w:shd w:val="clear" w:color="auto" w:fill="auto"/>
          </w:tcPr>
          <w:p w:rsidR="00EC7484" w:rsidRDefault="00EC7484" w:rsidP="00EC748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UTC_DAY_START</w:t>
            </w:r>
          </w:p>
        </w:tc>
        <w:tc>
          <w:tcPr>
            <w:tcW w:w="3803" w:type="dxa"/>
            <w:shd w:val="clear" w:color="auto" w:fill="auto"/>
          </w:tcPr>
          <w:p w:rsidR="00EC7484" w:rsidRDefault="00EC7484" w:rsidP="001B771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 equivalent of DAY_START</w:t>
            </w:r>
          </w:p>
        </w:tc>
        <w:tc>
          <w:tcPr>
            <w:tcW w:w="2268" w:type="dxa"/>
            <w:shd w:val="clear" w:color="auto" w:fill="auto"/>
          </w:tcPr>
          <w:p w:rsidR="00EC7484" w:rsidRPr="006269C6" w:rsidRDefault="00BF13DB">
            <w:hyperlink w:anchor="_APPENDIX_A1_–" w:history="1">
              <w:r w:rsidR="00EC7484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961" w:type="dxa"/>
            <w:shd w:val="clear" w:color="auto" w:fill="auto"/>
          </w:tcPr>
          <w:p w:rsidR="00EC7484" w:rsidRPr="00B640E5" w:rsidRDefault="00EC7484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EC7484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EC7484">
              <w:rPr>
                <w:rFonts w:ascii="Courier New" w:hAnsi="Courier New" w:cs="Courier New"/>
                <w:caps/>
                <w:sz w:val="14"/>
                <w:szCs w:val="14"/>
              </w:rPr>
              <w:t>UTC_</w:t>
            </w:r>
            <w:r w:rsidR="00EC7484" w:rsidRPr="00B640E5">
              <w:rPr>
                <w:rFonts w:ascii="Courier New" w:hAnsi="Courier New" w:cs="Courier New"/>
                <w:caps/>
                <w:sz w:val="14"/>
                <w:szCs w:val="14"/>
              </w:rPr>
              <w:t>start_date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EC7484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log_nofish_n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the entire logged day, provide the 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Number of logs sighted but no schools association.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log_nofish_n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log_fish_n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the entire logged day, provide the 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Number of log associated schools sighted.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log_fish_n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sch_fish_n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the entire logged day, provide the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sch_fish_n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fad_fish_n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the entire logged day, provide the 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Number of anchored FADs sighted.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fad_fish_n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fad_nofish_n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the entire logged day, provide the 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Number of anchored FADS sighted but no schools association.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fad_nofish_n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gen3today_ans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For the entire logged day, provide the 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FLAG to indicate that incident has occurred on GEN3.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B640E5" w:rsidRPr="00B640E5" w:rsidRDefault="00EA181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GEN-3 data. </w:t>
            </w: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gen3today_ans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B640E5" w:rsidRPr="00366A8D" w:rsidTr="00715E4E">
        <w:tc>
          <w:tcPr>
            <w:tcW w:w="1692" w:type="dxa"/>
            <w:gridSpan w:val="2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caps/>
                <w:sz w:val="16"/>
                <w:szCs w:val="16"/>
              </w:rPr>
              <w:t>diarypage</w:t>
            </w:r>
          </w:p>
        </w:tc>
        <w:tc>
          <w:tcPr>
            <w:tcW w:w="3803" w:type="dxa"/>
            <w:shd w:val="clear" w:color="auto" w:fill="auto"/>
          </w:tcPr>
          <w:p w:rsidR="00B640E5" w:rsidRPr="00B640E5" w:rsidRDefault="00B640E5" w:rsidP="00B640E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640E5">
              <w:rPr>
                <w:rFonts w:ascii="Courier New" w:hAnsi="Courier New" w:cs="Courier New"/>
                <w:sz w:val="16"/>
                <w:szCs w:val="16"/>
              </w:rPr>
              <w:t>Jour</w:t>
            </w: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  <w:r w:rsidRPr="00B640E5">
              <w:rPr>
                <w:rFonts w:ascii="Courier New" w:hAnsi="Courier New" w:cs="Courier New"/>
                <w:sz w:val="16"/>
                <w:szCs w:val="16"/>
              </w:rPr>
              <w:t>al page # which has detail explanations of the incident</w:t>
            </w:r>
          </w:p>
        </w:tc>
        <w:tc>
          <w:tcPr>
            <w:tcW w:w="2268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640E5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B640E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B640E5" w:rsidRPr="00B640E5" w:rsidRDefault="00B640E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640E5" w:rsidRPr="00B640E5" w:rsidRDefault="000B34EB" w:rsidP="00B640E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640E5" w:rsidRPr="00B640E5">
              <w:rPr>
                <w:rFonts w:ascii="Courier New" w:hAnsi="Courier New" w:cs="Courier New"/>
                <w:caps/>
                <w:sz w:val="14"/>
                <w:szCs w:val="14"/>
              </w:rPr>
              <w:t>diarypage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640E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3829AD" w:rsidRDefault="003829AD"/>
    <w:p w:rsidR="00E72AEB" w:rsidRDefault="003829AD">
      <w:r>
        <w:br w:type="page"/>
      </w:r>
    </w:p>
    <w:p w:rsidR="00E72AEB" w:rsidRPr="00BB412F" w:rsidRDefault="00E72AEB" w:rsidP="00E72AEB">
      <w:pPr>
        <w:pStyle w:val="2"/>
        <w:numPr>
          <w:ilvl w:val="1"/>
          <w:numId w:val="12"/>
        </w:numPr>
        <w:rPr>
          <w:highlight w:val="green"/>
        </w:rPr>
      </w:pPr>
      <w:bookmarkStart w:id="629" w:name="_Toc421810076"/>
      <w:r w:rsidRPr="00BB412F">
        <w:rPr>
          <w:highlight w:val="green"/>
        </w:rPr>
        <w:lastRenderedPageBreak/>
        <w:t>ACTIVITY LOG DATA</w:t>
      </w:r>
      <w:bookmarkEnd w:id="629"/>
      <w:ins w:id="630" w:author="農林水産省" w:date="2016-09-09T01:22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410"/>
        <w:gridCol w:w="4819"/>
        <w:gridCol w:w="1701"/>
        <w:gridCol w:w="709"/>
      </w:tblGrid>
      <w:tr w:rsidR="003829AD" w:rsidRPr="00366A8D" w:rsidTr="00084964">
        <w:tc>
          <w:tcPr>
            <w:tcW w:w="15134" w:type="dxa"/>
            <w:gridSpan w:val="7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PS_OBS_ACTIVITY</w:t>
            </w:r>
          </w:p>
          <w:p w:rsidR="003829AD" w:rsidRDefault="004147B9" w:rsidP="004147B9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a record of EACH change in ACTIVITY for EACH DAY AT SEA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  <w:r w:rsidR="001B7716">
              <w:rPr>
                <w:rFonts w:ascii="Courier New" w:hAnsi="Courier New" w:cs="Courier New"/>
                <w:b/>
                <w:sz w:val="20"/>
                <w:szCs w:val="20"/>
              </w:rPr>
              <w:t xml:space="preserve"> This is effectively the OBSERVER’s ACTIVITY LOG</w:t>
            </w:r>
          </w:p>
        </w:tc>
      </w:tr>
      <w:tr w:rsidR="003829AD" w:rsidRPr="00366A8D" w:rsidTr="004C5D95"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631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632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3829AD" w:rsidRPr="00366A8D" w:rsidTr="004C5D95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829AD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B7716" w:rsidRPr="00366A8D" w:rsidTr="004C5D95">
        <w:tc>
          <w:tcPr>
            <w:tcW w:w="1692" w:type="dxa"/>
            <w:gridSpan w:val="2"/>
            <w:shd w:val="clear" w:color="auto" w:fill="FDE9D9" w:themeFill="accent6" w:themeFillTint="33"/>
          </w:tcPr>
          <w:p w:rsidR="001B7716" w:rsidRDefault="001B771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ACTIVITY LOG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1B7716" w:rsidRDefault="001B7716" w:rsidP="001B771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DATE + ACTIVITY LOG 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1B7716" w:rsidRDefault="001B7716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1B7716" w:rsidRDefault="001B7716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1B7716" w:rsidRDefault="007A2452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S_LOG</w:t>
            </w:r>
            <w:r>
              <w:rPr>
                <w:rFonts w:ascii="Courier New" w:hAnsi="Courier New" w:cs="Courier New"/>
                <w:sz w:val="14"/>
                <w:szCs w:val="14"/>
              </w:rPr>
              <w:t>_ID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1B7716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B7716" w:rsidRPr="00366A8D" w:rsidTr="004C5D95">
        <w:tc>
          <w:tcPr>
            <w:tcW w:w="1692" w:type="dxa"/>
            <w:gridSpan w:val="2"/>
            <w:shd w:val="clear" w:color="auto" w:fill="auto"/>
          </w:tcPr>
          <w:p w:rsidR="001B7716" w:rsidRPr="001B7716" w:rsidRDefault="001B7716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act_date</w:t>
            </w:r>
          </w:p>
        </w:tc>
        <w:tc>
          <w:tcPr>
            <w:tcW w:w="3803" w:type="dxa"/>
            <w:shd w:val="clear" w:color="auto" w:fill="auto"/>
          </w:tcPr>
          <w:p w:rsidR="001B7716" w:rsidRPr="001B7716" w:rsidRDefault="00C747F5" w:rsidP="00C747F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Local/Ship’s d</w:t>
            </w:r>
            <w:r w:rsidR="001B7716" w:rsidRPr="001B7716">
              <w:rPr>
                <w:rFonts w:ascii="Courier New" w:hAnsi="Courier New" w:cs="Courier New"/>
                <w:sz w:val="16"/>
                <w:szCs w:val="16"/>
              </w:rPr>
              <w:t xml:space="preserve">ate </w:t>
            </w:r>
            <w:r w:rsidR="001B7716">
              <w:rPr>
                <w:rFonts w:ascii="Courier New" w:hAnsi="Courier New" w:cs="Courier New"/>
                <w:sz w:val="16"/>
                <w:szCs w:val="16"/>
              </w:rPr>
              <w:t xml:space="preserve">and time </w:t>
            </w:r>
            <w:r w:rsidR="001B7716" w:rsidRPr="001B7716">
              <w:rPr>
                <w:rFonts w:ascii="Courier New" w:hAnsi="Courier New" w:cs="Courier New"/>
                <w:sz w:val="16"/>
                <w:szCs w:val="16"/>
              </w:rPr>
              <w:t>of Activity log recording.</w:t>
            </w:r>
          </w:p>
        </w:tc>
        <w:tc>
          <w:tcPr>
            <w:tcW w:w="2410" w:type="dxa"/>
            <w:shd w:val="clear" w:color="auto" w:fill="auto"/>
          </w:tcPr>
          <w:p w:rsidR="001B7716" w:rsidRPr="001B7716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1B7716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1B7716" w:rsidRPr="001B7716" w:rsidRDefault="001B7716" w:rsidP="001B771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</w:t>
            </w:r>
            <w:r w:rsidR="004C5D95">
              <w:rPr>
                <w:rFonts w:ascii="Courier New" w:hAnsi="Courier New" w:cs="Courier New"/>
                <w:sz w:val="16"/>
                <w:szCs w:val="16"/>
              </w:rPr>
              <w:t>start of DAY log DATE</w:t>
            </w:r>
          </w:p>
        </w:tc>
        <w:tc>
          <w:tcPr>
            <w:tcW w:w="1701" w:type="dxa"/>
          </w:tcPr>
          <w:p w:rsidR="001B7716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B7716" w:rsidRPr="001B7716">
              <w:rPr>
                <w:rFonts w:ascii="Courier New" w:hAnsi="Courier New" w:cs="Courier New"/>
                <w:caps/>
                <w:sz w:val="14"/>
                <w:szCs w:val="16"/>
              </w:rPr>
              <w:t>act_date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B7716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C747F5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UTC_</w:t>
            </w: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act_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DATE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C747F5" w:rsidP="00C747F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 equivalent of ACT_DATE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C747F5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4C5D95">
              <w:rPr>
                <w:rFonts w:ascii="Courier New" w:hAnsi="Courier New" w:cs="Courier New"/>
                <w:caps/>
                <w:sz w:val="14"/>
                <w:szCs w:val="16"/>
              </w:rPr>
              <w:t>UTC_ACT_DATE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4C5D95" w:rsidRPr="00366A8D" w:rsidTr="004C5D95">
        <w:tc>
          <w:tcPr>
            <w:tcW w:w="1692" w:type="dxa"/>
            <w:gridSpan w:val="2"/>
            <w:shd w:val="clear" w:color="auto" w:fill="auto"/>
          </w:tcPr>
          <w:p w:rsidR="004C5D95" w:rsidRPr="001B7716" w:rsidRDefault="004C5D9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lat</w:t>
            </w:r>
          </w:p>
        </w:tc>
        <w:tc>
          <w:tcPr>
            <w:tcW w:w="3803" w:type="dxa"/>
            <w:shd w:val="clear" w:color="auto" w:fill="auto"/>
          </w:tcPr>
          <w:p w:rsidR="004C5D95" w:rsidRPr="001B7716" w:rsidRDefault="004C5D95" w:rsidP="004C5D9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Latitude </w:t>
            </w:r>
            <w:r>
              <w:rPr>
                <w:rFonts w:ascii="Courier New" w:hAnsi="Courier New" w:cs="Courier New"/>
                <w:sz w:val="16"/>
                <w:szCs w:val="16"/>
              </w:rPr>
              <w:t>at which this ACTIVITY LOG recorded</w:t>
            </w:r>
          </w:p>
        </w:tc>
        <w:tc>
          <w:tcPr>
            <w:tcW w:w="2410" w:type="dxa"/>
            <w:shd w:val="clear" w:color="auto" w:fill="auto"/>
          </w:tcPr>
          <w:p w:rsidR="004C5D95" w:rsidRPr="00366A8D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4C5D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</w:tcPr>
          <w:p w:rsidR="004C5D95" w:rsidRPr="001B7716" w:rsidRDefault="004C5D9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4C5D9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4C5D95" w:rsidRPr="001B7716">
              <w:rPr>
                <w:rFonts w:ascii="Courier New" w:hAnsi="Courier New" w:cs="Courier New"/>
                <w:caps/>
                <w:sz w:val="14"/>
                <w:szCs w:val="16"/>
              </w:rPr>
              <w:t>lat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4C5D9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4C5D95" w:rsidRPr="00366A8D" w:rsidTr="004C5D95">
        <w:tc>
          <w:tcPr>
            <w:tcW w:w="1692" w:type="dxa"/>
            <w:gridSpan w:val="2"/>
            <w:shd w:val="clear" w:color="auto" w:fill="auto"/>
          </w:tcPr>
          <w:p w:rsidR="004C5D95" w:rsidRPr="001B7716" w:rsidRDefault="004C5D9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lon</w:t>
            </w:r>
          </w:p>
        </w:tc>
        <w:tc>
          <w:tcPr>
            <w:tcW w:w="3803" w:type="dxa"/>
            <w:shd w:val="clear" w:color="auto" w:fill="auto"/>
          </w:tcPr>
          <w:p w:rsidR="004C5D95" w:rsidRPr="001B7716" w:rsidRDefault="004C5D95" w:rsidP="004C5D9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Longitude </w:t>
            </w:r>
            <w:r>
              <w:rPr>
                <w:rFonts w:ascii="Courier New" w:hAnsi="Courier New" w:cs="Courier New"/>
                <w:sz w:val="16"/>
                <w:szCs w:val="16"/>
              </w:rPr>
              <w:t>at which this ACTIVITY LOG recorded</w:t>
            </w:r>
            <w:r w:rsidRPr="001B7716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C5D95" w:rsidRPr="00366A8D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4C5D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</w:tcPr>
          <w:p w:rsidR="004C5D95" w:rsidRPr="001B7716" w:rsidRDefault="004C5D9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4C5D9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4C5D95" w:rsidRPr="001B7716">
              <w:rPr>
                <w:rFonts w:ascii="Courier New" w:hAnsi="Courier New" w:cs="Courier New"/>
                <w:caps/>
                <w:sz w:val="14"/>
                <w:szCs w:val="16"/>
              </w:rPr>
              <w:t>lon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4C5D9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s_activ_id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C747F5" w:rsidP="004C5D9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Purse seine activity code. 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BF13DB" w:rsidP="004C5D95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5_–" w:history="1">
              <w:r w:rsidR="004C5D95" w:rsidRP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A5</w:t>
              </w:r>
            </w:hyperlink>
          </w:p>
        </w:tc>
        <w:tc>
          <w:tcPr>
            <w:tcW w:w="4819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C747F5" w:rsidRPr="001B7716">
              <w:rPr>
                <w:rFonts w:ascii="Courier New" w:hAnsi="Courier New" w:cs="Courier New"/>
                <w:caps/>
                <w:sz w:val="14"/>
                <w:szCs w:val="16"/>
              </w:rPr>
              <w:t>s_activ_id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schas_id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C747F5" w:rsidP="00A8426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School association code. 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BF13DB" w:rsidP="00A8426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5_–" w:history="1">
              <w:r w:rsidR="00A84269" w:rsidRP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 w:rsid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6</w:t>
              </w:r>
            </w:hyperlink>
          </w:p>
        </w:tc>
        <w:tc>
          <w:tcPr>
            <w:tcW w:w="4819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C747F5" w:rsidRPr="001B7716">
              <w:rPr>
                <w:rFonts w:ascii="Courier New" w:hAnsi="Courier New" w:cs="Courier New"/>
                <w:caps/>
                <w:sz w:val="14"/>
                <w:szCs w:val="16"/>
              </w:rPr>
              <w:t>schas_id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deton_id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Detection id. </w:t>
            </w:r>
            <w:proofErr w:type="gramStart"/>
            <w:r w:rsidRPr="001B7716">
              <w:rPr>
                <w:rFonts w:ascii="Courier New" w:hAnsi="Courier New" w:cs="Courier New"/>
                <w:sz w:val="16"/>
                <w:szCs w:val="16"/>
              </w:rPr>
              <w:t>code</w:t>
            </w:r>
            <w:proofErr w:type="gramEnd"/>
            <w:r w:rsidRPr="001B7716">
              <w:rPr>
                <w:rFonts w:ascii="Courier New" w:hAnsi="Courier New" w:cs="Courier New"/>
                <w:sz w:val="16"/>
                <w:szCs w:val="16"/>
              </w:rPr>
              <w:t>. Must be 1-6 or 0 for no information.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BF13DB" w:rsidP="00A8426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5_–" w:history="1">
              <w:r w:rsidR="00A84269" w:rsidRP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 w:rsid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7</w:t>
              </w:r>
            </w:hyperlink>
          </w:p>
        </w:tc>
        <w:tc>
          <w:tcPr>
            <w:tcW w:w="4819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C747F5" w:rsidRPr="001B7716">
              <w:rPr>
                <w:rFonts w:ascii="Courier New" w:hAnsi="Courier New" w:cs="Courier New"/>
                <w:caps/>
                <w:sz w:val="14"/>
                <w:szCs w:val="16"/>
              </w:rPr>
              <w:t>deton_id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beacon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A84269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Beacon number where 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C747F5" w:rsidP="00494F8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B7716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 (</w:t>
            </w:r>
            <w:r w:rsidR="00494F8D">
              <w:rPr>
                <w:rFonts w:ascii="Courier New" w:hAnsi="Courier New" w:cs="Courier New"/>
                <w:sz w:val="16"/>
                <w:szCs w:val="16"/>
              </w:rPr>
              <w:t>20</w:t>
            </w:r>
            <w:r w:rsidRPr="001B7716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4819" w:type="dxa"/>
            <w:shd w:val="clear" w:color="auto" w:fill="auto"/>
          </w:tcPr>
          <w:p w:rsidR="00C747F5" w:rsidRPr="001B7716" w:rsidRDefault="00A84269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Can only be recorded where an activity is related to an event for investigating, deploying, retrieving or setting on a floating object.  </w:t>
            </w:r>
            <w:hyperlink w:anchor="_APPENDIX_A5_–" w:history="1">
              <w:r w:rsidRP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A5</w:t>
              </w:r>
            </w:hyperlink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C747F5" w:rsidRPr="001B7716">
              <w:rPr>
                <w:rFonts w:ascii="Courier New" w:hAnsi="Courier New" w:cs="Courier New"/>
                <w:caps/>
                <w:sz w:val="14"/>
                <w:szCs w:val="16"/>
              </w:rPr>
              <w:t>beacon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C747F5" w:rsidRPr="00366A8D" w:rsidTr="004C5D95">
        <w:tc>
          <w:tcPr>
            <w:tcW w:w="1692" w:type="dxa"/>
            <w:gridSpan w:val="2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C747F5" w:rsidRPr="001B7716" w:rsidRDefault="00494F8D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Observer comments related to this activity</w:t>
            </w:r>
          </w:p>
        </w:tc>
        <w:tc>
          <w:tcPr>
            <w:tcW w:w="2410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B7716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747F5" w:rsidRPr="001B7716" w:rsidRDefault="00C747F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747F5" w:rsidRPr="001B7716" w:rsidRDefault="000B34EB" w:rsidP="001B771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C747F5" w:rsidRPr="001B7716">
              <w:rPr>
                <w:rFonts w:ascii="Courier New" w:hAnsi="Courier New" w:cs="Courier New"/>
                <w:caps/>
                <w:sz w:val="14"/>
                <w:szCs w:val="16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C747F5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3829AD" w:rsidRDefault="003829AD"/>
    <w:p w:rsidR="003829AD" w:rsidRDefault="003829AD">
      <w:r>
        <w:br w:type="page"/>
      </w:r>
    </w:p>
    <w:p w:rsidR="00E72AEB" w:rsidRPr="00BB412F" w:rsidRDefault="00E72AEB" w:rsidP="00E72AEB">
      <w:pPr>
        <w:pStyle w:val="2"/>
        <w:numPr>
          <w:ilvl w:val="1"/>
          <w:numId w:val="12"/>
        </w:numPr>
        <w:rPr>
          <w:highlight w:val="green"/>
        </w:rPr>
      </w:pPr>
      <w:bookmarkStart w:id="633" w:name="_Toc421810077"/>
      <w:r w:rsidRPr="00BB412F">
        <w:rPr>
          <w:highlight w:val="green"/>
        </w:rPr>
        <w:lastRenderedPageBreak/>
        <w:t>SET-LEVEL DATA</w:t>
      </w:r>
      <w:bookmarkEnd w:id="633"/>
      <w:ins w:id="634" w:author="農林水産省" w:date="2016-09-09T01:22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826"/>
        <w:gridCol w:w="2977"/>
        <w:gridCol w:w="2410"/>
        <w:gridCol w:w="4819"/>
        <w:gridCol w:w="1701"/>
        <w:gridCol w:w="709"/>
      </w:tblGrid>
      <w:tr w:rsidR="003829AD" w:rsidRPr="00366A8D" w:rsidTr="00EB520E">
        <w:trPr>
          <w:tblHeader/>
        </w:trPr>
        <w:tc>
          <w:tcPr>
            <w:tcW w:w="15134" w:type="dxa"/>
            <w:gridSpan w:val="8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PS_OBS_SET</w:t>
            </w:r>
          </w:p>
          <w:p w:rsidR="003829AD" w:rsidRDefault="00EB520E" w:rsidP="00EB520E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following information for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</w:tr>
      <w:tr w:rsidR="003829AD" w:rsidRPr="00366A8D" w:rsidTr="008F61AE">
        <w:trPr>
          <w:tblHeader/>
        </w:trPr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3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63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63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3829AD" w:rsidRPr="00366A8D" w:rsidTr="008F61AE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829AD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A2452" w:rsidRPr="00366A8D" w:rsidTr="008F61AE">
        <w:tc>
          <w:tcPr>
            <w:tcW w:w="1692" w:type="dxa"/>
            <w:gridSpan w:val="2"/>
            <w:shd w:val="clear" w:color="auto" w:fill="FDE9D9" w:themeFill="accent6" w:themeFillTint="33"/>
          </w:tcPr>
          <w:p w:rsidR="007A2452" w:rsidRDefault="007A2452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gridSpan w:val="2"/>
            <w:shd w:val="clear" w:color="auto" w:fill="FDE9D9" w:themeFill="accent6" w:themeFillTint="33"/>
          </w:tcPr>
          <w:p w:rsidR="007A2452" w:rsidRDefault="007A2452" w:rsidP="00BB257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</w:t>
            </w:r>
            <w:r w:rsidR="00BB2576">
              <w:rPr>
                <w:rFonts w:ascii="Courier New" w:hAnsi="Courier New" w:cs="Courier New"/>
                <w:sz w:val="16"/>
                <w:szCs w:val="16"/>
              </w:rPr>
              <w:t>SET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BB2576">
              <w:rPr>
                <w:rFonts w:ascii="Courier New" w:hAnsi="Courier New" w:cs="Courier New"/>
                <w:sz w:val="16"/>
                <w:szCs w:val="16"/>
              </w:rPr>
              <w:t xml:space="preserve">START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DATE + </w:t>
            </w:r>
            <w:r w:rsidR="00BB2576">
              <w:rPr>
                <w:rFonts w:ascii="Courier New" w:hAnsi="Courier New" w:cs="Courier New"/>
                <w:sz w:val="16"/>
                <w:szCs w:val="16"/>
              </w:rPr>
              <w:t>SET START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TIME 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7A2452" w:rsidRDefault="007A2452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7A2452" w:rsidRDefault="007A2452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PS_OBS_ACTIVITY record where S_ACTIV_ID = 1 (A fishing set)</w:t>
            </w:r>
            <w:r w:rsidR="00BB2576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7A2452" w:rsidRDefault="007A2452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sz w:val="14"/>
                <w:szCs w:val="14"/>
              </w:rPr>
              <w:t>_SET_ID&gt;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2452" w:rsidRPr="00C53D58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B520E" w:rsidRPr="00366A8D" w:rsidTr="008F61AE">
        <w:tc>
          <w:tcPr>
            <w:tcW w:w="1692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set_number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Unique # for the SET</w:t>
            </w:r>
            <w:r w:rsidR="008F61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="008F61AE">
              <w:rPr>
                <w:rFonts w:ascii="Courier New" w:hAnsi="Courier New" w:cs="Courier New"/>
                <w:sz w:val="16"/>
                <w:szCs w:val="16"/>
              </w:rPr>
              <w:t>ni</w:t>
            </w:r>
            <w:proofErr w:type="spellEnd"/>
            <w:r w:rsidR="008F61AE">
              <w:rPr>
                <w:rFonts w:ascii="Courier New" w:hAnsi="Courier New" w:cs="Courier New"/>
                <w:sz w:val="16"/>
                <w:szCs w:val="16"/>
              </w:rPr>
              <w:t xml:space="preserve"> this trip</w:t>
            </w:r>
          </w:p>
        </w:tc>
        <w:tc>
          <w:tcPr>
            <w:tcW w:w="2410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EB520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EB520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B520E" w:rsidRPr="00EB520E">
              <w:rPr>
                <w:rFonts w:ascii="Courier New" w:hAnsi="Courier New" w:cs="Courier New"/>
                <w:caps/>
                <w:sz w:val="14"/>
                <w:szCs w:val="16"/>
              </w:rPr>
              <w:t>set_number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EB520E" w:rsidRDefault="00F4008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EB520E" w:rsidRPr="00366A8D" w:rsidTr="008F61AE">
        <w:tc>
          <w:tcPr>
            <w:tcW w:w="1692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skiffoff_time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EB520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DEFINED as the </w:t>
            </w:r>
            <w:r w:rsidR="00EB520E" w:rsidRPr="00EB520E">
              <w:rPr>
                <w:rFonts w:ascii="Courier New" w:hAnsi="Courier New" w:cs="Courier New"/>
                <w:sz w:val="16"/>
                <w:szCs w:val="16"/>
              </w:rPr>
              <w:t xml:space="preserve">START of SET </w:t>
            </w:r>
            <w:r>
              <w:rPr>
                <w:rFonts w:ascii="Courier New" w:hAnsi="Courier New" w:cs="Courier New"/>
                <w:sz w:val="16"/>
                <w:szCs w:val="16"/>
              </w:rPr>
              <w:t>–</w:t>
            </w:r>
            <w:r w:rsidR="00EB520E" w:rsidRPr="00EB520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Local DATE/</w:t>
            </w:r>
            <w:r w:rsidR="00EB520E" w:rsidRPr="00EB520E">
              <w:rPr>
                <w:rFonts w:ascii="Courier New" w:hAnsi="Courier New" w:cs="Courier New"/>
                <w:sz w:val="16"/>
                <w:szCs w:val="16"/>
              </w:rPr>
              <w:t>Time when net skiff off with net</w:t>
            </w:r>
          </w:p>
        </w:tc>
        <w:tc>
          <w:tcPr>
            <w:tcW w:w="2410" w:type="dxa"/>
            <w:shd w:val="clear" w:color="auto" w:fill="auto"/>
          </w:tcPr>
          <w:p w:rsidR="00EB520E" w:rsidRPr="00EB520E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8F61AE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EB520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B520E" w:rsidRPr="00EB520E">
              <w:rPr>
                <w:rFonts w:ascii="Courier New" w:hAnsi="Courier New" w:cs="Courier New"/>
                <w:caps/>
                <w:sz w:val="14"/>
                <w:szCs w:val="16"/>
              </w:rPr>
              <w:t>skiffoff_time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EB520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skiffoff_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UTC 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DATE &amp; TIME of START of SET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skiffoff_time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skiffoff_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winchon_time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 DATE/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TIME when winches start to haul the net.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F61A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winchon_time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winchon_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DATE &amp; TIME when winches start to haul the net.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winchon_time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winchon_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ringup_time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 DATE/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TIME when purse ring is raised from the water.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F61A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ringup_time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ringup_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DATE &amp; TIME when purse ring is raised from the water.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ringup_time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ringup_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sbrail_time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 DATE/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TIME when brailing begins.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F61A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sbrail_time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sbrail_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DATE &amp; TIME when brailing begins.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sbrail_time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sbrail_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ebrail_time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LOCAL DATE/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TIME when brailing ends.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F61A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ebrail_time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ebrail_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DATE &amp; TIME when brailing ends.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ebrail_time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ebrail_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stop_time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LOCAL DATE/TIME for the 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END of SET - Time when net skiff comes on-board i.e. end of set.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F61A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stop_time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F61AE" w:rsidRPr="00366A8D" w:rsidTr="008F61AE">
        <w:tc>
          <w:tcPr>
            <w:tcW w:w="1692" w:type="dxa"/>
            <w:gridSpan w:val="2"/>
            <w:shd w:val="clear" w:color="auto" w:fill="auto"/>
          </w:tcPr>
          <w:p w:rsidR="008F61AE" w:rsidRPr="00EB520E" w:rsidRDefault="008F61AE" w:rsidP="008F61A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stop_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UTC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UTC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DATE &amp; TIME – Date &amp;Time when net skiff comes on-board i.e. end of set.</w:t>
            </w:r>
          </w:p>
        </w:tc>
        <w:tc>
          <w:tcPr>
            <w:tcW w:w="2410" w:type="dxa"/>
            <w:shd w:val="clear" w:color="auto" w:fill="auto"/>
          </w:tcPr>
          <w:p w:rsidR="008F61AE" w:rsidRDefault="00BF13DB">
            <w:hyperlink w:anchor="_APPENDIX_A1_–" w:history="1">
              <w:r w:rsidR="008F61AE" w:rsidRPr="003951F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</w:tcPr>
          <w:p w:rsidR="008F61AE" w:rsidRPr="00EB520E" w:rsidRDefault="008F61A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aligned to 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stop_time</w:t>
            </w:r>
          </w:p>
        </w:tc>
        <w:tc>
          <w:tcPr>
            <w:tcW w:w="1701" w:type="dxa"/>
          </w:tcPr>
          <w:p w:rsidR="008F61AE" w:rsidRPr="00EB520E" w:rsidRDefault="000B34EB" w:rsidP="00692AA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F61AE" w:rsidRPr="00EB520E">
              <w:rPr>
                <w:rFonts w:ascii="Courier New" w:hAnsi="Courier New" w:cs="Courier New"/>
                <w:caps/>
                <w:sz w:val="14"/>
                <w:szCs w:val="16"/>
              </w:rPr>
              <w:t>stop_</w:t>
            </w:r>
            <w:r w:rsidR="00692AAF">
              <w:rPr>
                <w:rFonts w:ascii="Courier New" w:hAnsi="Courier New" w:cs="Courier New"/>
                <w:caps/>
                <w:sz w:val="14"/>
                <w:szCs w:val="16"/>
              </w:rPr>
              <w:t>UTC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61A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B520E" w:rsidRPr="00366A8D" w:rsidTr="008F61AE">
        <w:tc>
          <w:tcPr>
            <w:tcW w:w="1692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ld_brails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Sum of all brails</w:t>
            </w:r>
          </w:p>
        </w:tc>
        <w:tc>
          <w:tcPr>
            <w:tcW w:w="2410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EB520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B520E" w:rsidRPr="00EB520E">
              <w:rPr>
                <w:rFonts w:ascii="Courier New" w:hAnsi="Courier New" w:cs="Courier New"/>
                <w:caps/>
                <w:sz w:val="14"/>
                <w:szCs w:val="16"/>
              </w:rPr>
              <w:t>ld_brails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EB520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EB520E" w:rsidRPr="00366A8D" w:rsidTr="008F61AE">
        <w:tc>
          <w:tcPr>
            <w:tcW w:w="1692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ld_brails2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Sum of brails (#2)</w:t>
            </w:r>
            <w:r w:rsidR="00F00D23">
              <w:rPr>
                <w:rFonts w:ascii="Courier New" w:hAnsi="Courier New" w:cs="Courier New"/>
                <w:sz w:val="16"/>
                <w:szCs w:val="16"/>
              </w:rPr>
              <w:t xml:space="preserve">- </w:t>
            </w:r>
            <w:r w:rsidR="006B6344">
              <w:rPr>
                <w:rFonts w:ascii="Courier New" w:hAnsi="Courier New" w:cs="Courier New"/>
                <w:sz w:val="16"/>
                <w:szCs w:val="16"/>
              </w:rPr>
              <w:t xml:space="preserve">only </w:t>
            </w:r>
            <w:r w:rsidR="00F00D23">
              <w:rPr>
                <w:rFonts w:ascii="Courier New" w:hAnsi="Courier New" w:cs="Courier New"/>
                <w:sz w:val="16"/>
                <w:szCs w:val="16"/>
              </w:rPr>
              <w:t xml:space="preserve">where a second type of </w:t>
            </w:r>
            <w:proofErr w:type="spellStart"/>
            <w:r w:rsidR="00F00D23">
              <w:rPr>
                <w:rFonts w:ascii="Courier New" w:hAnsi="Courier New" w:cs="Courier New"/>
                <w:sz w:val="16"/>
                <w:szCs w:val="16"/>
              </w:rPr>
              <w:t>brailer</w:t>
            </w:r>
            <w:proofErr w:type="spellEnd"/>
            <w:r w:rsidR="00F00D23">
              <w:rPr>
                <w:rFonts w:ascii="Courier New" w:hAnsi="Courier New" w:cs="Courier New"/>
                <w:sz w:val="16"/>
                <w:szCs w:val="16"/>
              </w:rPr>
              <w:t xml:space="preserve"> was used</w:t>
            </w:r>
          </w:p>
        </w:tc>
        <w:tc>
          <w:tcPr>
            <w:tcW w:w="2410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EB520E" w:rsidRPr="00EB520E" w:rsidRDefault="00EB520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EB520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B520E" w:rsidRPr="00EB520E">
              <w:rPr>
                <w:rFonts w:ascii="Courier New" w:hAnsi="Courier New" w:cs="Courier New"/>
                <w:caps/>
                <w:sz w:val="14"/>
                <w:szCs w:val="16"/>
              </w:rPr>
              <w:t>ld_brails2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EB520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0D23" w:rsidRPr="00366A8D" w:rsidTr="008F61AE">
        <w:tc>
          <w:tcPr>
            <w:tcW w:w="1692" w:type="dxa"/>
            <w:gridSpan w:val="2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MT</w:t>
            </w: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total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_OBS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To</w:t>
            </w:r>
            <w:r>
              <w:rPr>
                <w:rFonts w:ascii="Courier New" w:hAnsi="Courier New" w:cs="Courier New"/>
                <w:sz w:val="16"/>
                <w:szCs w:val="16"/>
              </w:rPr>
              <w:t>t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al </w:t>
            </w:r>
            <w:r w:rsidR="006B6344">
              <w:rPr>
                <w:rFonts w:ascii="Courier New" w:hAnsi="Courier New" w:cs="Courier New"/>
                <w:sz w:val="16"/>
                <w:szCs w:val="16"/>
              </w:rPr>
              <w:t xml:space="preserve">observed 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>catch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(TUNA and BYCATCH) 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mt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F00D23" w:rsidRPr="00EB520E" w:rsidRDefault="000B34E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0D23" w:rsidRPr="00F00D23">
              <w:rPr>
                <w:rFonts w:ascii="Courier New" w:hAnsi="Courier New" w:cs="Courier New"/>
                <w:caps/>
                <w:sz w:val="14"/>
                <w:szCs w:val="16"/>
              </w:rPr>
              <w:t>MT_TOTAL_OBS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F00D23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F00D23" w:rsidRPr="00366A8D" w:rsidTr="008F61AE">
        <w:tc>
          <w:tcPr>
            <w:tcW w:w="1692" w:type="dxa"/>
            <w:gridSpan w:val="2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mttuna_obs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TOTAL </w:t>
            </w:r>
            <w:r>
              <w:rPr>
                <w:rFonts w:ascii="Courier New" w:hAnsi="Courier New" w:cs="Courier New"/>
                <w:sz w:val="16"/>
                <w:szCs w:val="16"/>
              </w:rPr>
              <w:t>amount</w:t>
            </w:r>
            <w:r w:rsidRPr="00EB520E">
              <w:rPr>
                <w:rFonts w:ascii="Courier New" w:hAnsi="Courier New" w:cs="Courier New"/>
                <w:sz w:val="16"/>
                <w:szCs w:val="16"/>
              </w:rPr>
              <w:t xml:space="preserve"> of TUNA observed  (</w:t>
            </w:r>
            <w:proofErr w:type="spellStart"/>
            <w:r w:rsidRPr="00EB520E">
              <w:rPr>
                <w:rFonts w:ascii="Courier New" w:hAnsi="Courier New" w:cs="Courier New"/>
                <w:sz w:val="16"/>
                <w:szCs w:val="16"/>
              </w:rPr>
              <w:t>mt</w:t>
            </w:r>
            <w:proofErr w:type="spellEnd"/>
            <w:r w:rsidRPr="00EB520E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F00D23" w:rsidRPr="00EB520E" w:rsidRDefault="00F00D23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F00D23" w:rsidRPr="00EB520E" w:rsidRDefault="006B6344" w:rsidP="006B634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Derived from </w:t>
            </w:r>
            <w:r w:rsidR="0001697E">
              <w:rPr>
                <w:rFonts w:ascii="Courier New" w:hAnsi="Courier New" w:cs="Courier New"/>
                <w:sz w:val="16"/>
                <w:szCs w:val="16"/>
              </w:rPr>
              <w:t xml:space="preserve">and consistent with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MTTOTAL_OBS minus all the bycatch </w:t>
            </w:r>
            <w:r w:rsidR="0001697E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r w:rsidR="0001697E">
              <w:rPr>
                <w:rFonts w:ascii="Courier New" w:hAnsi="Courier New" w:cs="Courier New"/>
                <w:sz w:val="16"/>
                <w:szCs w:val="16"/>
              </w:rPr>
              <w:t>mt</w:t>
            </w:r>
            <w:proofErr w:type="spellEnd"/>
            <w:r w:rsidR="0001697E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listed under PS_OBS_CATCH for this SET </w:t>
            </w:r>
          </w:p>
        </w:tc>
        <w:tc>
          <w:tcPr>
            <w:tcW w:w="1701" w:type="dxa"/>
          </w:tcPr>
          <w:p w:rsidR="00F00D23" w:rsidRPr="00EB520E" w:rsidRDefault="000B34E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0D23" w:rsidRPr="00EB520E">
              <w:rPr>
                <w:rFonts w:ascii="Courier New" w:hAnsi="Courier New" w:cs="Courier New"/>
                <w:caps/>
                <w:sz w:val="14"/>
                <w:szCs w:val="16"/>
              </w:rPr>
              <w:t>mttuna_obs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F00D23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DBE5F1" w:themeFill="accent1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totskj_ans</w:t>
            </w:r>
          </w:p>
        </w:tc>
        <w:tc>
          <w:tcPr>
            <w:tcW w:w="826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b/>
                <w:sz w:val="16"/>
                <w:szCs w:val="16"/>
              </w:rPr>
              <w:t>SKIPJACK</w:t>
            </w: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FLAG to indicate whether SKJ is presence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totskj_ans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DBE5F1" w:themeFill="accent1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perc_skj</w:t>
            </w:r>
          </w:p>
        </w:tc>
        <w:tc>
          <w:tcPr>
            <w:tcW w:w="826" w:type="dxa"/>
            <w:vMerge/>
            <w:shd w:val="clear" w:color="auto" w:fill="DBE5F1" w:themeFill="accent1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% of SKJ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perc_skj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DBE5F1" w:themeFill="accent1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mtskj_obs</w:t>
            </w:r>
          </w:p>
        </w:tc>
        <w:tc>
          <w:tcPr>
            <w:tcW w:w="826" w:type="dxa"/>
            <w:vMerge/>
            <w:shd w:val="clear" w:color="auto" w:fill="DBE5F1" w:themeFill="accent1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Metric Tonnes of SKJ in the set catch</w:t>
            </w:r>
          </w:p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Determined from MTTUNA_OBS and PERC_SKJ fields</w:t>
            </w: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mtskj_obs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totyft_ans</w:t>
            </w:r>
          </w:p>
        </w:tc>
        <w:tc>
          <w:tcPr>
            <w:tcW w:w="826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b/>
                <w:sz w:val="16"/>
                <w:szCs w:val="16"/>
              </w:rPr>
              <w:t>YELLOWFIN</w:t>
            </w: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FLAG to indicate whether YFT is presence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totyft_ans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perc_yft</w:t>
            </w:r>
          </w:p>
        </w:tc>
        <w:tc>
          <w:tcPr>
            <w:tcW w:w="826" w:type="dxa"/>
            <w:vMerge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% of YFT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perc_yft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mtyft_obs</w:t>
            </w:r>
          </w:p>
        </w:tc>
        <w:tc>
          <w:tcPr>
            <w:tcW w:w="826" w:type="dxa"/>
            <w:vMerge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Metric Tonnes of YFT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Determined from MTTUNA_OBS and PERC_YFT fields</w:t>
            </w: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mtyft_obs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large_yft_ans</w:t>
            </w:r>
          </w:p>
        </w:tc>
        <w:tc>
          <w:tcPr>
            <w:tcW w:w="826" w:type="dxa"/>
            <w:vMerge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FLAG to indicate YFT in the set catch</w:t>
            </w:r>
          </w:p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1A29D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large_yft_ans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perc_large_yft</w:t>
            </w:r>
          </w:p>
        </w:tc>
        <w:tc>
          <w:tcPr>
            <w:tcW w:w="826" w:type="dxa"/>
            <w:vMerge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% of large YFT in the set catch</w:t>
            </w:r>
          </w:p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1A29D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perc_large_yft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F2DBDB" w:themeFill="accent2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nb_large_yft</w:t>
            </w:r>
          </w:p>
        </w:tc>
        <w:tc>
          <w:tcPr>
            <w:tcW w:w="826" w:type="dxa"/>
            <w:vMerge/>
            <w:shd w:val="clear" w:color="auto" w:fill="F2DBDB" w:themeFill="accent2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# of large YFT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nb_large_yft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totbet_ans</w:t>
            </w:r>
          </w:p>
        </w:tc>
        <w:tc>
          <w:tcPr>
            <w:tcW w:w="826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:rsidR="0001697E" w:rsidRPr="0001697E" w:rsidRDefault="0001697E" w:rsidP="0001697E">
            <w:pPr>
              <w:ind w:left="113" w:right="113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b/>
                <w:sz w:val="16"/>
                <w:szCs w:val="16"/>
              </w:rPr>
              <w:t>BIGEYE</w:t>
            </w: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FLAG to indicate whether BET is presence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totbet_ans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perc_bet</w:t>
            </w:r>
          </w:p>
        </w:tc>
        <w:tc>
          <w:tcPr>
            <w:tcW w:w="826" w:type="dxa"/>
            <w:vMerge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% of BET in the set catch</w:t>
            </w:r>
          </w:p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perc_bet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mtbet_obs</w:t>
            </w:r>
          </w:p>
        </w:tc>
        <w:tc>
          <w:tcPr>
            <w:tcW w:w="826" w:type="dxa"/>
            <w:vMerge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Metric Tonnes of BET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B57344" w:rsidP="00B5734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Determined from MTTUNA_OBS and PERC_BET fields</w:t>
            </w: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mtbet_obs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large_bet_ans</w:t>
            </w:r>
          </w:p>
        </w:tc>
        <w:tc>
          <w:tcPr>
            <w:tcW w:w="826" w:type="dxa"/>
            <w:vMerge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FLAG to indicate BET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1A29D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large_bet_ans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perc_large_bet</w:t>
            </w:r>
          </w:p>
        </w:tc>
        <w:tc>
          <w:tcPr>
            <w:tcW w:w="826" w:type="dxa"/>
            <w:vMerge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% of large BET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1A29D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perc_large_bet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1697E" w:rsidRPr="00366A8D" w:rsidTr="0001697E">
        <w:tc>
          <w:tcPr>
            <w:tcW w:w="1692" w:type="dxa"/>
            <w:gridSpan w:val="2"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nb_large_bet</w:t>
            </w:r>
          </w:p>
        </w:tc>
        <w:tc>
          <w:tcPr>
            <w:tcW w:w="826" w:type="dxa"/>
            <w:vMerge/>
            <w:shd w:val="clear" w:color="auto" w:fill="EAF1DD" w:themeFill="accent3" w:themeFillTint="33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01697E" w:rsidRPr="0001697E" w:rsidRDefault="0001697E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1697E">
              <w:rPr>
                <w:rFonts w:ascii="Courier New" w:hAnsi="Courier New" w:cs="Courier New"/>
                <w:sz w:val="16"/>
                <w:szCs w:val="16"/>
              </w:rPr>
              <w:t># of large BET in the set catch</w:t>
            </w:r>
          </w:p>
        </w:tc>
        <w:tc>
          <w:tcPr>
            <w:tcW w:w="2410" w:type="dxa"/>
            <w:shd w:val="clear" w:color="auto" w:fill="auto"/>
          </w:tcPr>
          <w:p w:rsidR="0001697E" w:rsidRPr="0001697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1697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nb_large_bet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Pr="00EB520E" w:rsidRDefault="00BE65ED" w:rsidP="00BE65ED">
            <w:pPr>
              <w:jc w:val="center"/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Y</w:t>
            </w:r>
          </w:p>
        </w:tc>
      </w:tr>
      <w:tr w:rsidR="0001697E" w:rsidRPr="00366A8D" w:rsidTr="008F61AE">
        <w:tc>
          <w:tcPr>
            <w:tcW w:w="1692" w:type="dxa"/>
            <w:gridSpan w:val="2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comments</w:t>
            </w:r>
          </w:p>
        </w:tc>
        <w:tc>
          <w:tcPr>
            <w:tcW w:w="2410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EB520E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1697E" w:rsidRPr="00366A8D" w:rsidTr="008F61AE">
        <w:tc>
          <w:tcPr>
            <w:tcW w:w="1692" w:type="dxa"/>
            <w:gridSpan w:val="2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caps/>
                <w:sz w:val="16"/>
                <w:szCs w:val="16"/>
              </w:rPr>
              <w:t>b_nbtags</w:t>
            </w:r>
          </w:p>
        </w:tc>
        <w:tc>
          <w:tcPr>
            <w:tcW w:w="3803" w:type="dxa"/>
            <w:gridSpan w:val="2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Number of tags</w:t>
            </w:r>
          </w:p>
        </w:tc>
        <w:tc>
          <w:tcPr>
            <w:tcW w:w="2410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EB520E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1697E" w:rsidRPr="00EB520E" w:rsidRDefault="0001697E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1697E" w:rsidRPr="00EB520E" w:rsidRDefault="000B34EB" w:rsidP="00EB520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1697E" w:rsidRPr="00EB520E">
              <w:rPr>
                <w:rFonts w:ascii="Courier New" w:hAnsi="Courier New" w:cs="Courier New"/>
                <w:caps/>
                <w:sz w:val="14"/>
                <w:szCs w:val="16"/>
              </w:rPr>
              <w:t>b_nbtags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01697E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</w:tbl>
    <w:p w:rsidR="003829AD" w:rsidRDefault="003829AD"/>
    <w:p w:rsidR="003829AD" w:rsidRDefault="003829AD">
      <w:r>
        <w:br w:type="page"/>
      </w:r>
    </w:p>
    <w:p w:rsidR="00E72AEB" w:rsidRPr="00BB412F" w:rsidRDefault="00E72AEB" w:rsidP="00E72AEB">
      <w:pPr>
        <w:pStyle w:val="2"/>
        <w:numPr>
          <w:ilvl w:val="1"/>
          <w:numId w:val="12"/>
        </w:numPr>
        <w:rPr>
          <w:highlight w:val="green"/>
        </w:rPr>
      </w:pPr>
      <w:bookmarkStart w:id="637" w:name="_Toc421810078"/>
      <w:r w:rsidRPr="00BB412F">
        <w:rPr>
          <w:highlight w:val="green"/>
        </w:rPr>
        <w:lastRenderedPageBreak/>
        <w:t>SET CATCH DATA</w:t>
      </w:r>
      <w:bookmarkEnd w:id="637"/>
      <w:ins w:id="638" w:author="農林水産省" w:date="2016-09-09T01:22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843"/>
        <w:gridCol w:w="5386"/>
        <w:gridCol w:w="1701"/>
        <w:gridCol w:w="709"/>
      </w:tblGrid>
      <w:tr w:rsidR="003829AD" w:rsidRPr="00366A8D" w:rsidTr="00084964">
        <w:tc>
          <w:tcPr>
            <w:tcW w:w="15134" w:type="dxa"/>
            <w:gridSpan w:val="7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PS_OBS_CATCH</w:t>
            </w:r>
          </w:p>
          <w:p w:rsidR="003829AD" w:rsidRDefault="000A3722" w:rsidP="000A3722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following CATCH DETAILS for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</w:p>
        </w:tc>
      </w:tr>
      <w:tr w:rsidR="003829AD" w:rsidRPr="00366A8D" w:rsidTr="00150259"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639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640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3829AD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829AD" w:rsidRPr="00C53D58" w:rsidRDefault="00BE65ED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0A3722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PS_OBS_ACTIVITY record where S_ACTIV_ID = 1 (A fishing set).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A3722" w:rsidRDefault="000A3722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&lt;S_SET_ID&gt;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0A3722" w:rsidRDefault="00BE65ED" w:rsidP="0062084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0A3722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CATCH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SET START DATE + SET START TIME + SPECIES CODE + FATE</w:t>
            </w:r>
            <w:r w:rsidR="001A125C">
              <w:rPr>
                <w:rFonts w:ascii="Courier New" w:hAnsi="Courier New" w:cs="Courier New"/>
                <w:sz w:val="16"/>
                <w:szCs w:val="16"/>
              </w:rPr>
              <w:t xml:space="preserve"> CODE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0A3722" w:rsidRDefault="000A3722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0A3722" w:rsidRDefault="000A3722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&lt;S_CATCH_ID&gt;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0A3722" w:rsidRDefault="00BE65ED" w:rsidP="0062084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sp_code</w:t>
            </w:r>
          </w:p>
        </w:tc>
        <w:tc>
          <w:tcPr>
            <w:tcW w:w="3803" w:type="dxa"/>
            <w:shd w:val="clear" w:color="auto" w:fill="auto"/>
          </w:tcPr>
          <w:p w:rsidR="001A125C" w:rsidRPr="001A125C" w:rsidRDefault="001A125C" w:rsidP="001A125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 xml:space="preserve">Species code. 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5386" w:type="dxa"/>
            <w:shd w:val="clear" w:color="auto" w:fill="auto"/>
          </w:tcPr>
          <w:p w:rsidR="001A125C" w:rsidRPr="001A125C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1A125C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fate_code</w:t>
            </w:r>
          </w:p>
        </w:tc>
        <w:tc>
          <w:tcPr>
            <w:tcW w:w="3803" w:type="dxa"/>
            <w:shd w:val="clear" w:color="auto" w:fill="auto"/>
          </w:tcPr>
          <w:p w:rsidR="001A125C" w:rsidRPr="001A125C" w:rsidRDefault="00521E13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FATE of this catch.  This indicates whether it was RETAINED, DISCARDED or ESCAPED, and any specific processing.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5386" w:type="dxa"/>
            <w:shd w:val="clear" w:color="auto" w:fill="auto"/>
          </w:tcPr>
          <w:p w:rsidR="006A5C95" w:rsidRPr="001A125C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9_–" w:history="1">
              <w:r w:rsidR="006A5C95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9</w:t>
              </w:r>
            </w:hyperlink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fate_code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cond_code</w:t>
            </w:r>
          </w:p>
        </w:tc>
        <w:tc>
          <w:tcPr>
            <w:tcW w:w="3803" w:type="dxa"/>
            <w:shd w:val="clear" w:color="auto" w:fill="auto"/>
          </w:tcPr>
          <w:p w:rsidR="001A125C" w:rsidRPr="001A125C" w:rsidRDefault="00521E13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CONDITION of this catch. Relevant for the Species of Special Interest.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5386" w:type="dxa"/>
            <w:shd w:val="clear" w:color="auto" w:fill="auto"/>
          </w:tcPr>
          <w:p w:rsidR="001A125C" w:rsidRPr="001A125C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6A5C95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cond_code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BE65ED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obs_mt</w:t>
            </w:r>
          </w:p>
        </w:tc>
        <w:tc>
          <w:tcPr>
            <w:tcW w:w="3803" w:type="dxa"/>
            <w:shd w:val="clear" w:color="auto" w:fill="auto"/>
          </w:tcPr>
          <w:p w:rsidR="001A125C" w:rsidRPr="001A125C" w:rsidRDefault="00521E13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Observer’s visual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 xml:space="preserve">estimate of TOTAL </w:t>
            </w:r>
            <w:r w:rsidR="001A125C" w:rsidRPr="001A125C">
              <w:rPr>
                <w:rFonts w:ascii="Courier New" w:hAnsi="Courier New" w:cs="Courier New"/>
                <w:sz w:val="16"/>
                <w:szCs w:val="16"/>
              </w:rPr>
              <w:t>Species catch</w:t>
            </w:r>
            <w:proofErr w:type="gramEnd"/>
            <w:r w:rsidR="001A125C" w:rsidRPr="001A125C">
              <w:rPr>
                <w:rFonts w:ascii="Courier New" w:hAnsi="Courier New" w:cs="Courier New"/>
                <w:sz w:val="16"/>
                <w:szCs w:val="16"/>
              </w:rPr>
              <w:t xml:space="preserve"> in metric tonnes. </w:t>
            </w:r>
            <w:r>
              <w:rPr>
                <w:rFonts w:ascii="Courier New" w:hAnsi="Courier New" w:cs="Courier New"/>
                <w:sz w:val="16"/>
                <w:szCs w:val="16"/>
              </w:rPr>
              <w:t>OBTAINED from the visual estimate of % of TUNA SPECIES in the respective fields for SKJ, YFT and BET in the table PS_OBS_SET.  For BYCATCH species, this is the visual estimate, where relevant.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5386" w:type="dxa"/>
            <w:shd w:val="clear" w:color="auto" w:fill="auto"/>
          </w:tcPr>
          <w:p w:rsidR="001A125C" w:rsidRPr="001A125C" w:rsidRDefault="001A125C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obs_mt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obs_n</w:t>
            </w:r>
          </w:p>
        </w:tc>
        <w:tc>
          <w:tcPr>
            <w:tcW w:w="3803" w:type="dxa"/>
            <w:shd w:val="clear" w:color="auto" w:fill="auto"/>
          </w:tcPr>
          <w:p w:rsidR="00521E13" w:rsidRDefault="001A125C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Species catch (in numbers).</w:t>
            </w:r>
            <w:r w:rsidR="00521E13">
              <w:rPr>
                <w:rFonts w:ascii="Courier New" w:hAnsi="Courier New" w:cs="Courier New"/>
                <w:sz w:val="16"/>
                <w:szCs w:val="16"/>
              </w:rPr>
              <w:t xml:space="preserve">  OBTAINED from the visual estimate, which may be relevant for DISCARDs of TUNA, the discards/retained catch of BILLFISH and most other bycatch species.</w:t>
            </w:r>
          </w:p>
          <w:p w:rsidR="00521E13" w:rsidRDefault="00521E13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1A125C" w:rsidRPr="001A125C" w:rsidRDefault="00521E13" w:rsidP="00521E1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Entry into this field is mandatory for any Species of Special interest.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125C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1A125C" w:rsidRPr="001A125C" w:rsidRDefault="00521E13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Species of Special interest (Mammals, Turtles, Birds and Sharks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)  there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must be a corresponding set of records in the Species of Special interest table.</w:t>
            </w:r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obs_n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1A125C" w:rsidRPr="00366A8D" w:rsidTr="00150259">
        <w:tc>
          <w:tcPr>
            <w:tcW w:w="1692" w:type="dxa"/>
            <w:gridSpan w:val="2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 xml:space="preserve">Are there any comments for this species </w:t>
            </w:r>
            <w:proofErr w:type="gramStart"/>
            <w:r w:rsidRPr="001A125C">
              <w:rPr>
                <w:rFonts w:ascii="Courier New" w:hAnsi="Courier New" w:cs="Courier New"/>
                <w:sz w:val="16"/>
                <w:szCs w:val="16"/>
              </w:rPr>
              <w:t>catch ?</w:t>
            </w:r>
            <w:proofErr w:type="gramEnd"/>
            <w:r w:rsidRPr="001A125C">
              <w:rPr>
                <w:rFonts w:ascii="Courier New" w:hAnsi="Courier New" w:cs="Courier New"/>
                <w:sz w:val="16"/>
                <w:szCs w:val="16"/>
              </w:rPr>
              <w:t xml:space="preserve"> (Y/N)</w:t>
            </w:r>
          </w:p>
        </w:tc>
        <w:tc>
          <w:tcPr>
            <w:tcW w:w="1843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125C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1A125C" w:rsidRPr="001A125C" w:rsidRDefault="001A125C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1A125C" w:rsidRPr="001A125C" w:rsidRDefault="000B34EB" w:rsidP="001A125C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125C" w:rsidRPr="001A125C">
              <w:rPr>
                <w:rFonts w:ascii="Courier New" w:hAnsi="Courier New" w:cs="Courier New"/>
                <w:caps/>
                <w:sz w:val="14"/>
                <w:szCs w:val="16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125C" w:rsidRPr="001A125C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</w:tbl>
    <w:p w:rsidR="003829AD" w:rsidRDefault="003829AD"/>
    <w:p w:rsidR="003829AD" w:rsidRDefault="003829AD">
      <w:r>
        <w:br w:type="page"/>
      </w:r>
    </w:p>
    <w:p w:rsidR="00E72AEB" w:rsidRDefault="00E72AEB" w:rsidP="00E72AEB">
      <w:pPr>
        <w:pStyle w:val="2"/>
        <w:numPr>
          <w:ilvl w:val="1"/>
          <w:numId w:val="12"/>
        </w:numPr>
      </w:pPr>
      <w:bookmarkStart w:id="641" w:name="_SPECIES_OF_SPECIAL"/>
      <w:bookmarkStart w:id="642" w:name="_Toc421810079"/>
      <w:bookmarkEnd w:id="641"/>
      <w:r>
        <w:lastRenderedPageBreak/>
        <w:t xml:space="preserve">SPECIES OF SPECIAL INTEREST </w:t>
      </w:r>
      <w:r w:rsidRPr="00C13861">
        <w:t>DATA</w:t>
      </w:r>
      <w:bookmarkEnd w:id="642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701"/>
        <w:gridCol w:w="5245"/>
        <w:gridCol w:w="1701"/>
        <w:gridCol w:w="992"/>
      </w:tblGrid>
      <w:tr w:rsidR="003829AD" w:rsidRPr="00366A8D" w:rsidTr="00640A33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OBS_SSI</w:t>
            </w:r>
          </w:p>
          <w:p w:rsidR="003829AD" w:rsidRDefault="00056B4F" w:rsidP="00E52A85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following SPECIES OF SPECIAL INTEREST CATCH DETAILS for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  <w:r w:rsidR="00A1105D">
              <w:rPr>
                <w:rFonts w:ascii="Courier New" w:hAnsi="Courier New" w:cs="Courier New"/>
                <w:b/>
                <w:sz w:val="20"/>
                <w:szCs w:val="20"/>
              </w:rPr>
              <w:t xml:space="preserve">  There may be one or many records for each SSI record in PS_OBS_CATCH.</w:t>
            </w:r>
            <w:r w:rsidR="00E52A85">
              <w:rPr>
                <w:rFonts w:ascii="Courier New" w:hAnsi="Courier New" w:cs="Courier New"/>
                <w:b/>
                <w:sz w:val="20"/>
                <w:szCs w:val="20"/>
              </w:rPr>
              <w:t xml:space="preserve"> When SIGHTED only, then this table is linked to the OBS_TRIP database table. </w:t>
            </w:r>
          </w:p>
        </w:tc>
      </w:tr>
      <w:tr w:rsidR="003829AD" w:rsidRPr="00366A8D" w:rsidTr="000E44A9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643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644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Default="003829AD" w:rsidP="00084964">
            <w:pPr>
              <w:jc w:val="center"/>
              <w:rPr>
                <w:ins w:id="645" w:author="農林水産省" w:date="2016-09-08T23:07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646" w:author="農林水産省" w:date="2016-09-08T23:08:00Z">
              <w:r w:rsidR="000E44A9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5"/>
                <w:t>*</w:t>
              </w:r>
            </w:ins>
          </w:p>
          <w:p w:rsidR="000E44A9" w:rsidRPr="00C53D58" w:rsidRDefault="000E44A9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649" w:author="農林水産省" w:date="2016-09-08T23:08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3829AD" w:rsidRPr="00366A8D" w:rsidTr="000E44A9">
        <w:tc>
          <w:tcPr>
            <w:tcW w:w="1951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3829AD" w:rsidRDefault="00BE65ED" w:rsidP="00084964">
            <w:pPr>
              <w:jc w:val="center"/>
              <w:rPr>
                <w:ins w:id="650" w:author="農林水産省" w:date="2016-09-08T23:10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E44A9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51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(157)</w:t>
              </w:r>
            </w:ins>
          </w:p>
        </w:tc>
      </w:tr>
      <w:tr w:rsidR="00056B4F" w:rsidRPr="00366A8D" w:rsidTr="000E44A9">
        <w:tc>
          <w:tcPr>
            <w:tcW w:w="1951" w:type="dxa"/>
            <w:shd w:val="clear" w:color="auto" w:fill="FDE9D9" w:themeFill="accent6" w:themeFillTint="33"/>
          </w:tcPr>
          <w:p w:rsidR="00056B4F" w:rsidRDefault="00056B4F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  <w:r w:rsidR="00AC47B4">
              <w:rPr>
                <w:rFonts w:ascii="Courier New" w:hAnsi="Courier New" w:cs="Courier New"/>
                <w:sz w:val="16"/>
                <w:szCs w:val="16"/>
              </w:rPr>
              <w:t xml:space="preserve"> - PS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AC47B4" w:rsidRPr="00AC47B4" w:rsidRDefault="00AC47B4" w:rsidP="00AC47B4">
            <w:pPr>
              <w:rPr>
                <w:rFonts w:ascii="Courier New" w:hAnsi="Courier New" w:cs="Courier New"/>
                <w:sz w:val="16"/>
                <w:szCs w:val="16"/>
                <w:u w:val="single"/>
              </w:rPr>
            </w:pP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To be used to link to PS_OBS_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SET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 xml:space="preserve"> when relevant</w:t>
            </w:r>
          </w:p>
          <w:p w:rsidR="00AC47B4" w:rsidRDefault="00AC47B4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E52A85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When SGTYPE = ‘L’ or ‘I’</w:t>
            </w:r>
          </w:p>
          <w:p w:rsidR="00E52A85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PS_OBS_ACTIVITY record where S_ACTIV_ID = 1 (A fishing set).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&lt;S_SET_ID&gt;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56B4F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52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653" w:author="農林水産省" w:date="2016-09-08T23:10:00Z">
              <w:r w:rsidR="00BE65ED" w:rsidDel="000E44A9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056B4F" w:rsidRPr="00366A8D" w:rsidTr="000E44A9">
        <w:tc>
          <w:tcPr>
            <w:tcW w:w="1951" w:type="dxa"/>
            <w:shd w:val="clear" w:color="auto" w:fill="FDE9D9" w:themeFill="accent6" w:themeFillTint="33"/>
          </w:tcPr>
          <w:p w:rsidR="00056B4F" w:rsidRDefault="00056B4F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CATCH IDENTIFIER</w:t>
            </w:r>
            <w:r w:rsidR="00AC47B4">
              <w:rPr>
                <w:rFonts w:ascii="Courier New" w:hAnsi="Courier New" w:cs="Courier New"/>
                <w:sz w:val="16"/>
                <w:szCs w:val="16"/>
              </w:rPr>
              <w:t xml:space="preserve"> - PS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SET START DATE + SET START TIME + SPECIES CODE + FATE CODE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AC47B4" w:rsidRPr="00AC47B4" w:rsidRDefault="00AC47B4" w:rsidP="00E52A85">
            <w:pPr>
              <w:rPr>
                <w:rFonts w:ascii="Courier New" w:hAnsi="Courier New" w:cs="Courier New"/>
                <w:sz w:val="16"/>
                <w:szCs w:val="16"/>
                <w:u w:val="single"/>
              </w:rPr>
            </w:pP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To be used to link to PS_OBS_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CATCH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 xml:space="preserve"> when relevant</w:t>
            </w:r>
          </w:p>
          <w:p w:rsidR="00AC47B4" w:rsidRDefault="00AC47B4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E52A85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When SGTYPE = ‘L’ or ‘I’</w:t>
            </w:r>
          </w:p>
          <w:p w:rsidR="00E52A85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a link to the corresponding PS_OBS_CATCH record for this SSI</w:t>
            </w:r>
          </w:p>
          <w:p w:rsidR="00AC47B4" w:rsidRDefault="00AC47B4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&lt;S_CATCH_ID&gt;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56B4F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54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655" w:author="農林水産省" w:date="2016-09-08T23:10:00Z">
              <w:r w:rsidR="00BE65ED" w:rsidDel="000E44A9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AC47B4" w:rsidRPr="00366A8D" w:rsidTr="000E44A9">
        <w:tc>
          <w:tcPr>
            <w:tcW w:w="1951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 – LL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AC47B4" w:rsidRPr="00AC47B4" w:rsidRDefault="00AC47B4" w:rsidP="00AC47B4">
            <w:pPr>
              <w:rPr>
                <w:rFonts w:ascii="Courier New" w:hAnsi="Courier New" w:cs="Courier New"/>
                <w:sz w:val="16"/>
                <w:szCs w:val="16"/>
                <w:u w:val="single"/>
              </w:rPr>
            </w:pP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To be used t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o link to LL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_OBS_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SET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 xml:space="preserve"> when relevant</w:t>
            </w: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When SGTYPE = ‘L’ or ‘I’</w:t>
            </w: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PS_OBS_ACTIVITY record where S_ACTIV_ID = 1 (A fishing set).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AC47B4" w:rsidRDefault="00AC47B4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&lt;L_SET_ID&gt;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AC47B4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56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657" w:author="農林水産省" w:date="2016-09-08T23:10:00Z">
              <w:r w:rsidR="00BE65ED" w:rsidDel="000E44A9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AC47B4" w:rsidRPr="00366A8D" w:rsidTr="000E44A9">
        <w:tc>
          <w:tcPr>
            <w:tcW w:w="1951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CATCH IDENTIFIER – LL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SET START DATE + SET START TIME + SPECIES CODE + FATE CODE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AC47B4" w:rsidRPr="00AC47B4" w:rsidRDefault="00AC47B4" w:rsidP="00AC47B4">
            <w:pPr>
              <w:rPr>
                <w:rFonts w:ascii="Courier New" w:hAnsi="Courier New" w:cs="Courier New"/>
                <w:sz w:val="16"/>
                <w:szCs w:val="16"/>
                <w:u w:val="single"/>
              </w:rPr>
            </w:pP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To be used t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o link to LL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>_OBS_</w:t>
            </w:r>
            <w:r>
              <w:rPr>
                <w:rFonts w:ascii="Courier New" w:hAnsi="Courier New" w:cs="Courier New"/>
                <w:sz w:val="16"/>
                <w:szCs w:val="16"/>
                <w:u w:val="single"/>
              </w:rPr>
              <w:t>CATCH</w:t>
            </w:r>
            <w:r w:rsidRPr="00AC47B4">
              <w:rPr>
                <w:rFonts w:ascii="Courier New" w:hAnsi="Courier New" w:cs="Courier New"/>
                <w:sz w:val="16"/>
                <w:szCs w:val="16"/>
                <w:u w:val="single"/>
              </w:rPr>
              <w:t xml:space="preserve"> when relevant</w:t>
            </w: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When SGTYPE = ‘L’ or ‘I’</w:t>
            </w: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a link to the corresponding PS_OBS_CATCH record for this SSI</w:t>
            </w:r>
          </w:p>
          <w:p w:rsidR="00AC47B4" w:rsidRDefault="00AC47B4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AC47B4" w:rsidRDefault="00AC47B4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&lt;L_CATCH_ID&gt;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AC47B4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58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659" w:author="農林水産省" w:date="2016-09-08T23:10:00Z">
              <w:r w:rsidR="00BE65ED" w:rsidDel="000E44A9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056B4F" w:rsidRPr="00366A8D" w:rsidTr="000E44A9">
        <w:tc>
          <w:tcPr>
            <w:tcW w:w="1951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SSI CATCH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056B4F" w:rsidRDefault="00056B4F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</w:t>
            </w:r>
            <w:r w:rsidR="00E52A85">
              <w:rPr>
                <w:rFonts w:ascii="Courier New" w:hAnsi="Courier New" w:cs="Courier New"/>
                <w:sz w:val="16"/>
                <w:szCs w:val="16"/>
              </w:rPr>
              <w:t>DAY LOG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+ </w:t>
            </w:r>
            <w:r w:rsidR="00E52A85">
              <w:rPr>
                <w:rFonts w:ascii="Courier New" w:hAnsi="Courier New" w:cs="Courier New"/>
                <w:sz w:val="16"/>
                <w:szCs w:val="16"/>
              </w:rPr>
              <w:t>SIGHTING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TIME + SPECIES CODE + FATE CODE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FDE9D9" w:themeFill="accent6" w:themeFillTint="33"/>
          </w:tcPr>
          <w:p w:rsid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056B4F" w:rsidRDefault="00056B4F" w:rsidP="00421F5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&lt;SSI_ID&gt;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56B4F" w:rsidRPr="00C53D58" w:rsidRDefault="000E44A9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660" w:author="農林水産省" w:date="2016-09-08T23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661" w:author="農林水産省" w:date="2016-09-08T23:10:00Z">
              <w:r w:rsidR="00BE65ED" w:rsidDel="000E44A9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0E44A9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0E44A9" w:rsidRPr="00AD3568" w:rsidRDefault="000E44A9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662" w:author="農林水産省" w:date="2016-09-08T23:13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GENERAL</w:t>
              </w:r>
            </w:ins>
            <w:ins w:id="663" w:author="農林水産省" w:date="2016-09-08T21:13:00Z">
              <w:r w:rsidRPr="00AD3568"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 INFORMAION</w:t>
              </w:r>
            </w:ins>
          </w:p>
        </w:tc>
      </w:tr>
      <w:tr w:rsidR="00056B4F" w:rsidRPr="00366A8D" w:rsidTr="000E44A9">
        <w:tc>
          <w:tcPr>
            <w:tcW w:w="195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sgtype</w:t>
            </w:r>
          </w:p>
        </w:tc>
        <w:tc>
          <w:tcPr>
            <w:tcW w:w="3544" w:type="dxa"/>
            <w:shd w:val="clear" w:color="auto" w:fill="auto"/>
          </w:tcPr>
          <w:p w:rsidR="00056B4F" w:rsidRPr="00056B4F" w:rsidRDefault="00056B4F" w:rsidP="0001375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Type of Interaction : 'L' </w:t>
            </w:r>
            <w:del w:id="664" w:author="農林水産省" w:date="2016-09-08T23:12:00Z">
              <w:r w:rsidRPr="00056B4F" w:rsidDel="000E44A9">
                <w:rPr>
                  <w:rFonts w:ascii="Courier New" w:hAnsi="Courier New" w:cs="Courier New"/>
                  <w:sz w:val="16"/>
                  <w:szCs w:val="16"/>
                </w:rPr>
                <w:delText>-</w:delText>
              </w:r>
            </w:del>
            <w:ins w:id="665" w:author="農林水産省" w:date="2016-09-08T23:12:00Z">
              <w:r w:rsidR="000E44A9">
                <w:rPr>
                  <w:rFonts w:ascii="Courier New" w:hAnsi="Courier New" w:cs="Courier New"/>
                  <w:sz w:val="16"/>
                  <w:szCs w:val="16"/>
                </w:rPr>
                <w:t>–</w:t>
              </w:r>
            </w:ins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La</w:t>
            </w:r>
            <w:r w:rsidR="00013757">
              <w:rPr>
                <w:rFonts w:ascii="Courier New" w:hAnsi="Courier New" w:cs="Courier New"/>
                <w:sz w:val="16"/>
                <w:szCs w:val="16"/>
              </w:rPr>
              <w:t>nded</w:t>
            </w:r>
            <w:ins w:id="666" w:author="農林水産省" w:date="2016-09-08T23:12:00Z">
              <w:r w:rsidR="000E44A9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on deck</w:t>
              </w:r>
            </w:ins>
            <w:r w:rsidR="00013757">
              <w:rPr>
                <w:rFonts w:ascii="Courier New" w:hAnsi="Courier New" w:cs="Courier New"/>
                <w:sz w:val="16"/>
                <w:szCs w:val="16"/>
              </w:rPr>
              <w:t>; "S"- Sighted; "I" - Interac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ted with Gear</w:t>
            </w:r>
          </w:p>
        </w:tc>
        <w:tc>
          <w:tcPr>
            <w:tcW w:w="170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5245" w:type="dxa"/>
            <w:shd w:val="clear" w:color="auto" w:fill="auto"/>
          </w:tcPr>
          <w:p w:rsidR="00056B4F" w:rsidRPr="00056B4F" w:rsidRDefault="007D06A7" w:rsidP="0001375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'L' - Landed</w:t>
            </w:r>
            <w:ins w:id="667" w:author="農林水産省" w:date="2016-09-08T23:12:00Z">
              <w:r w:rsidR="000E44A9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on deck</w:t>
              </w:r>
            </w:ins>
            <w:r w:rsidRPr="00056B4F">
              <w:rPr>
                <w:rFonts w:ascii="Courier New" w:hAnsi="Courier New" w:cs="Courier New"/>
                <w:sz w:val="16"/>
                <w:szCs w:val="16"/>
              </w:rPr>
              <w:t>; "S"- Sighted; "I" - Interacted with Gear</w:t>
            </w:r>
          </w:p>
        </w:tc>
        <w:tc>
          <w:tcPr>
            <w:tcW w:w="1701" w:type="dxa"/>
          </w:tcPr>
          <w:p w:rsidR="00056B4F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56B4F" w:rsidRPr="00056B4F">
              <w:rPr>
                <w:rFonts w:ascii="Courier New" w:hAnsi="Courier New" w:cs="Courier New"/>
                <w:caps/>
                <w:sz w:val="14"/>
                <w:szCs w:val="16"/>
              </w:rPr>
              <w:t>sgtype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056B4F" w:rsidRDefault="00BE65ED" w:rsidP="00084964">
            <w:pPr>
              <w:jc w:val="center"/>
              <w:rPr>
                <w:ins w:id="668" w:author="農林水産省" w:date="2016-09-08T23:09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0E44A9" w:rsidRPr="00056B4F" w:rsidRDefault="000E44A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669" w:author="農林水産省" w:date="2016-09-08T23:0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(127)</w:t>
              </w:r>
            </w:ins>
          </w:p>
        </w:tc>
      </w:tr>
      <w:tr w:rsidR="00056B4F" w:rsidRPr="00366A8D" w:rsidTr="000E44A9">
        <w:tc>
          <w:tcPr>
            <w:tcW w:w="195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sg</w:t>
            </w:r>
            <w:ins w:id="670" w:author="農林水産省" w:date="2016-09-08T23:17:00Z">
              <w:r w:rsidR="000E44A9"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 xml:space="preserve">_Date and </w:t>
              </w:r>
            </w:ins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time</w:t>
            </w:r>
          </w:p>
        </w:tc>
        <w:tc>
          <w:tcPr>
            <w:tcW w:w="3544" w:type="dxa"/>
            <w:shd w:val="clear" w:color="auto" w:fill="auto"/>
          </w:tcPr>
          <w:p w:rsidR="00056B4F" w:rsidRPr="00056B4F" w:rsidRDefault="007A3CC3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ins w:id="671" w:author="農林水産省" w:date="2016-09-08T23:1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Record ships date and time of interaction</w:t>
              </w:r>
            </w:ins>
            <w:del w:id="672" w:author="農林水産省" w:date="2016-09-08T23:19:00Z">
              <w:r w:rsidR="00056B4F" w:rsidRPr="00056B4F" w:rsidDel="007A3CC3">
                <w:rPr>
                  <w:rFonts w:ascii="Courier New" w:hAnsi="Courier New" w:cs="Courier New"/>
                  <w:sz w:val="16"/>
                  <w:szCs w:val="16"/>
                </w:rPr>
                <w:delText>Time of Interaction : 'L' - Time of Landing; "I" - Time of Interaction / sighting</w:delText>
              </w:r>
            </w:del>
          </w:p>
        </w:tc>
        <w:tc>
          <w:tcPr>
            <w:tcW w:w="1701" w:type="dxa"/>
            <w:shd w:val="clear" w:color="auto" w:fill="auto"/>
          </w:tcPr>
          <w:p w:rsidR="00056B4F" w:rsidRPr="00056B4F" w:rsidRDefault="007A3CC3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ins w:id="673" w:author="農林水産省" w:date="2016-09-08T23:18:00Z">
              <w:r w:rsidRPr="007A3CC3">
                <w:rPr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ins>
            <w:del w:id="674" w:author="農林水産省" w:date="2016-09-08T23:18:00Z">
              <w:r w:rsidR="00056B4F" w:rsidRPr="00056B4F" w:rsidDel="007A3CC3">
                <w:rPr>
                  <w:rFonts w:ascii="Courier New" w:hAnsi="Courier New" w:cs="Courier New"/>
                  <w:sz w:val="16"/>
                  <w:szCs w:val="16"/>
                </w:rPr>
                <w:delText>Char (1)</w:delText>
              </w:r>
            </w:del>
          </w:p>
        </w:tc>
        <w:tc>
          <w:tcPr>
            <w:tcW w:w="5245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56B4F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56B4F" w:rsidRPr="00056B4F">
              <w:rPr>
                <w:rFonts w:ascii="Courier New" w:hAnsi="Courier New" w:cs="Courier New"/>
                <w:caps/>
                <w:sz w:val="14"/>
                <w:szCs w:val="16"/>
              </w:rPr>
              <w:t>sgt</w:t>
            </w:r>
            <w:ins w:id="675" w:author="農林水産省" w:date="2016-09-08T23:18:00Z">
              <w:r w:rsidR="007A3CC3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_DATE</w:t>
              </w:r>
            </w:ins>
            <w:r w:rsidR="00056B4F" w:rsidRPr="00056B4F">
              <w:rPr>
                <w:rFonts w:ascii="Courier New" w:hAnsi="Courier New" w:cs="Courier New"/>
                <w:caps/>
                <w:sz w:val="14"/>
                <w:szCs w:val="16"/>
              </w:rPr>
              <w:t>ime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056B4F" w:rsidRDefault="00BE65ED" w:rsidP="00084964">
            <w:pPr>
              <w:jc w:val="center"/>
              <w:rPr>
                <w:ins w:id="676" w:author="農林水産省" w:date="2016-09-08T23:18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677" w:author="農林水産省" w:date="2016-09-08T23:1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(128)</w:t>
              </w:r>
            </w:ins>
          </w:p>
        </w:tc>
      </w:tr>
      <w:tr w:rsidR="00E52A85" w:rsidRPr="00366A8D" w:rsidDel="007A3CC3" w:rsidTr="000E44A9">
        <w:trPr>
          <w:del w:id="678" w:author="農林水産省" w:date="2016-09-08T23:18:00Z"/>
        </w:trPr>
        <w:tc>
          <w:tcPr>
            <w:tcW w:w="1951" w:type="dxa"/>
            <w:shd w:val="clear" w:color="auto" w:fill="auto"/>
          </w:tcPr>
          <w:p w:rsidR="00E52A85" w:rsidRPr="001B7716" w:rsidDel="007A3CC3" w:rsidRDefault="00E52A85" w:rsidP="00E52A85">
            <w:pPr>
              <w:rPr>
                <w:del w:id="679" w:author="農林水産省" w:date="2016-09-08T23:18:00Z"/>
                <w:rFonts w:ascii="Courier New" w:hAnsi="Courier New" w:cs="Courier New"/>
                <w:caps/>
                <w:sz w:val="16"/>
                <w:szCs w:val="16"/>
              </w:rPr>
            </w:pPr>
            <w:del w:id="680" w:author="農林水産省" w:date="2016-09-08T23:18:00Z">
              <w:r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SSI</w:delText>
              </w:r>
              <w:r w:rsidRPr="001B7716"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_date</w:delText>
              </w:r>
            </w:del>
          </w:p>
        </w:tc>
        <w:tc>
          <w:tcPr>
            <w:tcW w:w="3544" w:type="dxa"/>
            <w:shd w:val="clear" w:color="auto" w:fill="auto"/>
          </w:tcPr>
          <w:p w:rsidR="00E52A85" w:rsidRPr="001B7716" w:rsidDel="007A3CC3" w:rsidRDefault="00E52A85" w:rsidP="00E52A85">
            <w:pPr>
              <w:rPr>
                <w:del w:id="681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82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Local/Ship’s d</w:delText>
              </w:r>
              <w:r w:rsidRPr="001B7716" w:rsidDel="007A3CC3">
                <w:rPr>
                  <w:rFonts w:ascii="Courier New" w:hAnsi="Courier New" w:cs="Courier New"/>
                  <w:sz w:val="16"/>
                  <w:szCs w:val="16"/>
                </w:rPr>
                <w:delText xml:space="preserve">ate </w:delText>
              </w:r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and time when</w:delText>
              </w:r>
              <w:r w:rsidRPr="001B7716" w:rsidDel="007A3CC3">
                <w:rPr>
                  <w:rFonts w:ascii="Courier New" w:hAnsi="Courier New" w:cs="Courier New"/>
                  <w:sz w:val="16"/>
                  <w:szCs w:val="16"/>
                </w:rPr>
                <w:delText xml:space="preserve"> </w:delText>
              </w:r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this SSI was encountered</w:delText>
              </w:r>
              <w:r w:rsidRPr="001B7716" w:rsidDel="007A3CC3">
                <w:rPr>
                  <w:rFonts w:ascii="Courier New" w:hAnsi="Courier New" w:cs="Courier New"/>
                  <w:sz w:val="16"/>
                  <w:szCs w:val="16"/>
                </w:rPr>
                <w:delText>.</w:delText>
              </w:r>
            </w:del>
          </w:p>
        </w:tc>
        <w:tc>
          <w:tcPr>
            <w:tcW w:w="1701" w:type="dxa"/>
            <w:shd w:val="clear" w:color="auto" w:fill="auto"/>
          </w:tcPr>
          <w:p w:rsidR="00E52A85" w:rsidRPr="001B7716" w:rsidDel="007A3CC3" w:rsidRDefault="00181935" w:rsidP="001A29DB">
            <w:pPr>
              <w:rPr>
                <w:del w:id="683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84" w:author="農林水産省" w:date="2016-09-08T23:18:00Z">
              <w:r w:rsidDel="007A3CC3">
                <w:fldChar w:fldCharType="begin"/>
              </w:r>
              <w:r w:rsidDel="007A3CC3">
                <w:delInstrText xml:space="preserve"> HYPERLINK \l "_APPENDIX_A1_–" </w:delInstrText>
              </w:r>
              <w:r w:rsidDel="007A3CC3">
                <w:fldChar w:fldCharType="separate"/>
              </w:r>
              <w:r w:rsidR="00E52A85" w:rsidRPr="006269C6"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A1</w:delText>
              </w:r>
              <w:r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245" w:type="dxa"/>
            <w:shd w:val="clear" w:color="auto" w:fill="auto"/>
          </w:tcPr>
          <w:p w:rsidR="00E52A85" w:rsidDel="007A3CC3" w:rsidRDefault="00E52A85" w:rsidP="001A29DB">
            <w:pPr>
              <w:rPr>
                <w:del w:id="685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86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When SGTYPE = ‘L’ or ‘I’</w:delText>
              </w:r>
            </w:del>
          </w:p>
          <w:p w:rsidR="00E52A85" w:rsidDel="007A3CC3" w:rsidRDefault="00E52A85" w:rsidP="001A29DB">
            <w:pPr>
              <w:rPr>
                <w:del w:id="687" w:author="農林水産省" w:date="2016-09-08T23:18:00Z"/>
                <w:rFonts w:ascii="Courier New" w:hAnsi="Courier New" w:cs="Courier New"/>
                <w:sz w:val="16"/>
                <w:szCs w:val="16"/>
              </w:rPr>
            </w:pPr>
          </w:p>
          <w:p w:rsidR="00E52A85" w:rsidRPr="001B7716" w:rsidDel="007A3CC3" w:rsidRDefault="00E52A85" w:rsidP="001A29DB">
            <w:pPr>
              <w:rPr>
                <w:del w:id="688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89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Must be consistent with PS_OBS_ACTIVITY record – ACT_DATE</w:delText>
              </w:r>
            </w:del>
          </w:p>
        </w:tc>
        <w:tc>
          <w:tcPr>
            <w:tcW w:w="1701" w:type="dxa"/>
          </w:tcPr>
          <w:p w:rsidR="00E52A85" w:rsidRPr="001B7716" w:rsidDel="007A3CC3" w:rsidRDefault="000B34EB" w:rsidP="001A29DB">
            <w:pPr>
              <w:jc w:val="center"/>
              <w:rPr>
                <w:del w:id="690" w:author="農林水産省" w:date="2016-09-08T23:18:00Z"/>
                <w:rFonts w:ascii="Courier New" w:hAnsi="Courier New" w:cs="Courier New"/>
                <w:caps/>
                <w:sz w:val="14"/>
                <w:szCs w:val="16"/>
              </w:rPr>
            </w:pPr>
            <w:del w:id="691" w:author="農林水産省" w:date="2016-09-08T23:18:00Z"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="00E52A85"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SSI</w:delText>
              </w:r>
              <w:r w:rsidR="00E52A85" w:rsidRPr="001B7716"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_date</w:delText>
              </w:r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E52A85" w:rsidRPr="00056B4F" w:rsidDel="007A3CC3" w:rsidRDefault="00BE65ED" w:rsidP="00620844">
            <w:pPr>
              <w:jc w:val="center"/>
              <w:rPr>
                <w:del w:id="692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93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E52A85" w:rsidRPr="00366A8D" w:rsidDel="007A3CC3" w:rsidTr="000E44A9">
        <w:trPr>
          <w:del w:id="694" w:author="農林水産省" w:date="2016-09-08T23:18:00Z"/>
        </w:trPr>
        <w:tc>
          <w:tcPr>
            <w:tcW w:w="1951" w:type="dxa"/>
            <w:shd w:val="clear" w:color="auto" w:fill="auto"/>
          </w:tcPr>
          <w:p w:rsidR="00E52A85" w:rsidRPr="001B7716" w:rsidDel="007A3CC3" w:rsidRDefault="00E52A85" w:rsidP="00E52A85">
            <w:pPr>
              <w:rPr>
                <w:del w:id="695" w:author="農林水産省" w:date="2016-09-08T23:18:00Z"/>
                <w:rFonts w:ascii="Courier New" w:hAnsi="Courier New" w:cs="Courier New"/>
                <w:caps/>
                <w:sz w:val="16"/>
                <w:szCs w:val="16"/>
              </w:rPr>
            </w:pPr>
            <w:del w:id="696" w:author="農林水産省" w:date="2016-09-08T23:18:00Z">
              <w:r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UTC_SSI</w:delText>
              </w:r>
              <w:r w:rsidRPr="001B7716"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_</w:delText>
              </w:r>
              <w:r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DATE</w:delText>
              </w:r>
            </w:del>
          </w:p>
        </w:tc>
        <w:tc>
          <w:tcPr>
            <w:tcW w:w="3544" w:type="dxa"/>
            <w:shd w:val="clear" w:color="auto" w:fill="auto"/>
          </w:tcPr>
          <w:p w:rsidR="00E52A85" w:rsidRPr="001B7716" w:rsidDel="007A3CC3" w:rsidRDefault="00E52A85" w:rsidP="00E52A85">
            <w:pPr>
              <w:rPr>
                <w:del w:id="697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698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UTC equivalent of SSI_DATE</w:delText>
              </w:r>
            </w:del>
          </w:p>
        </w:tc>
        <w:tc>
          <w:tcPr>
            <w:tcW w:w="1701" w:type="dxa"/>
            <w:shd w:val="clear" w:color="auto" w:fill="auto"/>
          </w:tcPr>
          <w:p w:rsidR="00E52A85" w:rsidRPr="001B7716" w:rsidDel="007A3CC3" w:rsidRDefault="00181935" w:rsidP="001A29DB">
            <w:pPr>
              <w:rPr>
                <w:del w:id="699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700" w:author="農林水産省" w:date="2016-09-08T23:18:00Z">
              <w:r w:rsidDel="007A3CC3">
                <w:fldChar w:fldCharType="begin"/>
              </w:r>
              <w:r w:rsidDel="007A3CC3">
                <w:delInstrText xml:space="preserve"> HYPERLINK \l "_APPENDIX_A1_–" </w:delInstrText>
              </w:r>
              <w:r w:rsidDel="007A3CC3">
                <w:fldChar w:fldCharType="separate"/>
              </w:r>
              <w:r w:rsidR="00E52A85" w:rsidRPr="006269C6"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A1</w:delText>
              </w:r>
              <w:r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245" w:type="dxa"/>
            <w:shd w:val="clear" w:color="auto" w:fill="auto"/>
          </w:tcPr>
          <w:p w:rsidR="00E52A85" w:rsidDel="007A3CC3" w:rsidRDefault="00E52A85" w:rsidP="00E52A85">
            <w:pPr>
              <w:rPr>
                <w:del w:id="701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702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When SGTYPE = ‘L’ or ‘I’</w:delText>
              </w:r>
            </w:del>
          </w:p>
          <w:p w:rsidR="00E52A85" w:rsidDel="007A3CC3" w:rsidRDefault="00E52A85" w:rsidP="00E52A85">
            <w:pPr>
              <w:rPr>
                <w:del w:id="703" w:author="農林水産省" w:date="2016-09-08T23:18:00Z"/>
                <w:rFonts w:ascii="Courier New" w:hAnsi="Courier New" w:cs="Courier New"/>
                <w:sz w:val="16"/>
                <w:szCs w:val="16"/>
              </w:rPr>
            </w:pPr>
          </w:p>
          <w:p w:rsidR="00E52A85" w:rsidRPr="001B7716" w:rsidDel="007A3CC3" w:rsidRDefault="00E52A85" w:rsidP="00E52A85">
            <w:pPr>
              <w:rPr>
                <w:del w:id="704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705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Must be consistent with PS_OBS_ACTIVITY record – UTC_ACT_DATE</w:delText>
              </w:r>
            </w:del>
          </w:p>
        </w:tc>
        <w:tc>
          <w:tcPr>
            <w:tcW w:w="1701" w:type="dxa"/>
          </w:tcPr>
          <w:p w:rsidR="00E52A85" w:rsidRPr="001B7716" w:rsidDel="007A3CC3" w:rsidRDefault="000B34EB" w:rsidP="00E52A85">
            <w:pPr>
              <w:jc w:val="center"/>
              <w:rPr>
                <w:del w:id="706" w:author="農林水産省" w:date="2016-09-08T23:18:00Z"/>
                <w:rFonts w:ascii="Courier New" w:hAnsi="Courier New" w:cs="Courier New"/>
                <w:caps/>
                <w:sz w:val="14"/>
                <w:szCs w:val="16"/>
              </w:rPr>
            </w:pPr>
            <w:del w:id="707" w:author="農林水産省" w:date="2016-09-08T23:18:00Z"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="00E52A85"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UTC_SSI_DATE</w:delText>
              </w:r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E52A85" w:rsidRPr="00056B4F" w:rsidDel="007A3CC3" w:rsidRDefault="00BE65ED" w:rsidP="00084964">
            <w:pPr>
              <w:jc w:val="center"/>
              <w:rPr>
                <w:del w:id="708" w:author="農林水産省" w:date="2016-09-08T23:18:00Z"/>
                <w:rFonts w:ascii="Courier New" w:hAnsi="Courier New" w:cs="Courier New"/>
                <w:sz w:val="16"/>
                <w:szCs w:val="16"/>
              </w:rPr>
            </w:pPr>
            <w:del w:id="709" w:author="農林水産省" w:date="2016-09-08T23:18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E52A85" w:rsidRPr="00366A8D" w:rsidTr="000E44A9">
        <w:tc>
          <w:tcPr>
            <w:tcW w:w="1951" w:type="dxa"/>
            <w:shd w:val="clear" w:color="auto" w:fill="auto"/>
          </w:tcPr>
          <w:p w:rsidR="00E52A85" w:rsidRPr="001B7716" w:rsidRDefault="007A3CC3" w:rsidP="001A29DB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710" w:author="農林水産省" w:date="2016-09-08T23:2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SG_</w:t>
              </w:r>
            </w:ins>
            <w:r w:rsidR="00E52A85" w:rsidRPr="001B7716">
              <w:rPr>
                <w:rFonts w:ascii="Courier New" w:hAnsi="Courier New" w:cs="Courier New"/>
                <w:caps/>
                <w:sz w:val="16"/>
                <w:szCs w:val="16"/>
              </w:rPr>
              <w:t>lat</w:t>
            </w:r>
            <w:ins w:id="711" w:author="農林水産省" w:date="2016-09-08T23:2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 xml:space="preserve"> and LON</w:t>
              </w:r>
            </w:ins>
          </w:p>
        </w:tc>
        <w:tc>
          <w:tcPr>
            <w:tcW w:w="3544" w:type="dxa"/>
            <w:shd w:val="clear" w:color="auto" w:fill="auto"/>
          </w:tcPr>
          <w:p w:rsidR="00E52A85" w:rsidRPr="001B7716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7716">
              <w:rPr>
                <w:rFonts w:ascii="Courier New" w:hAnsi="Courier New" w:cs="Courier New"/>
                <w:sz w:val="16"/>
                <w:szCs w:val="16"/>
              </w:rPr>
              <w:t xml:space="preserve">Latitude </w:t>
            </w:r>
            <w:r>
              <w:rPr>
                <w:rFonts w:ascii="Courier New" w:hAnsi="Courier New" w:cs="Courier New"/>
                <w:sz w:val="16"/>
                <w:szCs w:val="16"/>
              </w:rPr>
              <w:t>at which this SSI was encountered</w:t>
            </w:r>
          </w:p>
        </w:tc>
        <w:tc>
          <w:tcPr>
            <w:tcW w:w="1701" w:type="dxa"/>
            <w:shd w:val="clear" w:color="auto" w:fill="auto"/>
          </w:tcPr>
          <w:p w:rsidR="00E52A85" w:rsidRPr="00366A8D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E52A8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5245" w:type="dxa"/>
            <w:shd w:val="clear" w:color="auto" w:fill="auto"/>
          </w:tcPr>
          <w:p w:rsidR="00E52A85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When SGTYPE = ‘L’ or ‘I’</w:t>
            </w:r>
          </w:p>
          <w:p w:rsidR="00E52A85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E52A85" w:rsidRPr="001B7716" w:rsidRDefault="00E52A85" w:rsidP="00E52A8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PS_OBS_ACTIVITY record – LAT</w:t>
            </w:r>
          </w:p>
        </w:tc>
        <w:tc>
          <w:tcPr>
            <w:tcW w:w="1701" w:type="dxa"/>
          </w:tcPr>
          <w:p w:rsidR="00E52A85" w:rsidRPr="001B7716" w:rsidRDefault="000B34EB" w:rsidP="001A29D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ins w:id="712" w:author="農林水産省" w:date="2016-09-08T23:22:00Z">
              <w:r w:rsidR="007A3CC3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SGT_</w:t>
              </w:r>
            </w:ins>
            <w:r w:rsidR="00E52A85" w:rsidRPr="001B7716">
              <w:rPr>
                <w:rFonts w:ascii="Courier New" w:hAnsi="Courier New" w:cs="Courier New"/>
                <w:caps/>
                <w:sz w:val="14"/>
                <w:szCs w:val="16"/>
              </w:rPr>
              <w:t>lat</w:t>
            </w:r>
            <w:ins w:id="713" w:author="農林水産省" w:date="2016-09-08T23:22:00Z">
              <w:r w:rsidR="007A3CC3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LON</w:t>
              </w:r>
            </w:ins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E52A85" w:rsidRDefault="00BE65ED" w:rsidP="00084964">
            <w:pPr>
              <w:jc w:val="center"/>
              <w:rPr>
                <w:ins w:id="714" w:author="農林水産省" w:date="2016-09-08T23:23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15" w:author="農林水産省" w:date="2016-09-08T23:2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(129)</w:t>
              </w:r>
            </w:ins>
          </w:p>
        </w:tc>
      </w:tr>
      <w:tr w:rsidR="00E52A85" w:rsidRPr="00366A8D" w:rsidDel="007A3CC3" w:rsidTr="000E44A9">
        <w:trPr>
          <w:del w:id="716" w:author="農林水産省" w:date="2016-09-08T23:20:00Z"/>
        </w:trPr>
        <w:tc>
          <w:tcPr>
            <w:tcW w:w="1951" w:type="dxa"/>
            <w:shd w:val="clear" w:color="auto" w:fill="auto"/>
          </w:tcPr>
          <w:p w:rsidR="00E52A85" w:rsidRPr="001B7716" w:rsidDel="007A3CC3" w:rsidRDefault="00E52A85" w:rsidP="001A29DB">
            <w:pPr>
              <w:rPr>
                <w:del w:id="717" w:author="農林水産省" w:date="2016-09-08T23:20:00Z"/>
                <w:rFonts w:ascii="Courier New" w:hAnsi="Courier New" w:cs="Courier New"/>
                <w:caps/>
                <w:sz w:val="16"/>
                <w:szCs w:val="16"/>
              </w:rPr>
            </w:pPr>
            <w:del w:id="718" w:author="農林水産省" w:date="2016-09-08T23:20:00Z">
              <w:r w:rsidRPr="001B7716"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lon</w:delText>
              </w:r>
            </w:del>
          </w:p>
        </w:tc>
        <w:tc>
          <w:tcPr>
            <w:tcW w:w="3544" w:type="dxa"/>
            <w:shd w:val="clear" w:color="auto" w:fill="auto"/>
          </w:tcPr>
          <w:p w:rsidR="00E52A85" w:rsidRPr="001B7716" w:rsidDel="007A3CC3" w:rsidRDefault="00E52A85" w:rsidP="00E52A85">
            <w:pPr>
              <w:rPr>
                <w:del w:id="719" w:author="農林水産省" w:date="2016-09-08T23:20:00Z"/>
                <w:rFonts w:ascii="Courier New" w:hAnsi="Courier New" w:cs="Courier New"/>
                <w:sz w:val="16"/>
                <w:szCs w:val="16"/>
              </w:rPr>
            </w:pPr>
            <w:del w:id="720" w:author="農林水産省" w:date="2016-09-08T23:20:00Z">
              <w:r w:rsidRPr="001B7716" w:rsidDel="007A3CC3">
                <w:rPr>
                  <w:rFonts w:ascii="Courier New" w:hAnsi="Courier New" w:cs="Courier New"/>
                  <w:sz w:val="16"/>
                  <w:szCs w:val="16"/>
                </w:rPr>
                <w:delText xml:space="preserve">Longitude </w:delText>
              </w:r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at which this SSI was encountered</w:delText>
              </w:r>
            </w:del>
          </w:p>
        </w:tc>
        <w:tc>
          <w:tcPr>
            <w:tcW w:w="1701" w:type="dxa"/>
            <w:shd w:val="clear" w:color="auto" w:fill="auto"/>
          </w:tcPr>
          <w:p w:rsidR="00E52A85" w:rsidRPr="00366A8D" w:rsidDel="007A3CC3" w:rsidRDefault="00181935" w:rsidP="001A29DB">
            <w:pPr>
              <w:rPr>
                <w:del w:id="721" w:author="農林水産省" w:date="2016-09-08T23:20:00Z"/>
                <w:rFonts w:ascii="Courier New" w:hAnsi="Courier New" w:cs="Courier New"/>
                <w:sz w:val="16"/>
                <w:szCs w:val="16"/>
              </w:rPr>
            </w:pPr>
            <w:del w:id="722" w:author="農林水産省" w:date="2016-09-08T23:20:00Z">
              <w:r w:rsidDel="007A3CC3">
                <w:fldChar w:fldCharType="begin"/>
              </w:r>
              <w:r w:rsidDel="007A3CC3">
                <w:delInstrText xml:space="preserve"> HYPERLINK \l "_APPENDIX_A2_–" </w:delInstrText>
              </w:r>
              <w:r w:rsidDel="007A3CC3">
                <w:fldChar w:fldCharType="separate"/>
              </w:r>
              <w:r w:rsidR="00E52A85" w:rsidRPr="003B1B6E"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A2</w:delText>
              </w:r>
              <w:r w:rsidDel="007A3CC3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245" w:type="dxa"/>
            <w:shd w:val="clear" w:color="auto" w:fill="auto"/>
          </w:tcPr>
          <w:p w:rsidR="00E52A85" w:rsidDel="007A3CC3" w:rsidRDefault="00E52A85" w:rsidP="00E52A85">
            <w:pPr>
              <w:rPr>
                <w:del w:id="723" w:author="農林水産省" w:date="2016-09-08T23:20:00Z"/>
                <w:rFonts w:ascii="Courier New" w:hAnsi="Courier New" w:cs="Courier New"/>
                <w:sz w:val="16"/>
                <w:szCs w:val="16"/>
              </w:rPr>
            </w:pPr>
            <w:del w:id="724" w:author="農林水産省" w:date="2016-09-08T23:20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When SGTYPE = ‘L’ or ‘I’</w:delText>
              </w:r>
            </w:del>
          </w:p>
          <w:p w:rsidR="00E52A85" w:rsidDel="007A3CC3" w:rsidRDefault="00E52A85" w:rsidP="00E52A85">
            <w:pPr>
              <w:rPr>
                <w:del w:id="725" w:author="農林水産省" w:date="2016-09-08T23:20:00Z"/>
                <w:rFonts w:ascii="Courier New" w:hAnsi="Courier New" w:cs="Courier New"/>
                <w:sz w:val="16"/>
                <w:szCs w:val="16"/>
              </w:rPr>
            </w:pPr>
          </w:p>
          <w:p w:rsidR="00E52A85" w:rsidRPr="001B7716" w:rsidDel="007A3CC3" w:rsidRDefault="00E52A85" w:rsidP="00E52A85">
            <w:pPr>
              <w:rPr>
                <w:del w:id="726" w:author="農林水産省" w:date="2016-09-08T23:20:00Z"/>
                <w:rFonts w:ascii="Courier New" w:hAnsi="Courier New" w:cs="Courier New"/>
                <w:sz w:val="16"/>
                <w:szCs w:val="16"/>
              </w:rPr>
            </w:pPr>
            <w:del w:id="727" w:author="農林水産省" w:date="2016-09-08T23:20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Must be consistent with PS_OBS_ACTIVITY record – LON</w:delText>
              </w:r>
            </w:del>
          </w:p>
        </w:tc>
        <w:tc>
          <w:tcPr>
            <w:tcW w:w="1701" w:type="dxa"/>
          </w:tcPr>
          <w:p w:rsidR="00E52A85" w:rsidRPr="001B7716" w:rsidDel="007A3CC3" w:rsidRDefault="000B34EB" w:rsidP="001A29DB">
            <w:pPr>
              <w:jc w:val="center"/>
              <w:rPr>
                <w:del w:id="728" w:author="農林水産省" w:date="2016-09-08T23:20:00Z"/>
                <w:rFonts w:ascii="Courier New" w:hAnsi="Courier New" w:cs="Courier New"/>
                <w:caps/>
                <w:sz w:val="14"/>
                <w:szCs w:val="16"/>
              </w:rPr>
            </w:pPr>
            <w:del w:id="729" w:author="農林水産省" w:date="2016-09-08T23:20:00Z"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="00E52A85" w:rsidRPr="001B7716"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lon</w:delText>
              </w:r>
              <w:r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E52A85" w:rsidRPr="00056B4F" w:rsidDel="007A3CC3" w:rsidRDefault="00BE65ED" w:rsidP="00084964">
            <w:pPr>
              <w:jc w:val="center"/>
              <w:rPr>
                <w:del w:id="730" w:author="農林水産省" w:date="2016-09-08T23:20:00Z"/>
                <w:rFonts w:ascii="Courier New" w:hAnsi="Courier New" w:cs="Courier New"/>
                <w:sz w:val="16"/>
                <w:szCs w:val="16"/>
              </w:rPr>
            </w:pPr>
            <w:del w:id="731" w:author="農林水産省" w:date="2016-09-08T23:20:00Z">
              <w:r w:rsidDel="007A3CC3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056B4F" w:rsidRPr="00366A8D" w:rsidTr="000E44A9">
        <w:tc>
          <w:tcPr>
            <w:tcW w:w="195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sp_code</w:t>
            </w:r>
          </w:p>
        </w:tc>
        <w:tc>
          <w:tcPr>
            <w:tcW w:w="3544" w:type="dxa"/>
            <w:shd w:val="clear" w:color="auto" w:fill="auto"/>
          </w:tcPr>
          <w:p w:rsidR="00056B4F" w:rsidRPr="00056B4F" w:rsidRDefault="00176513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SSI Species encountered. </w:t>
            </w:r>
            <w:r w:rsidR="00056B4F" w:rsidRPr="00056B4F">
              <w:rPr>
                <w:rFonts w:ascii="Courier New" w:hAnsi="Courier New" w:cs="Courier New"/>
                <w:sz w:val="16"/>
                <w:szCs w:val="16"/>
              </w:rPr>
              <w:t>Link to species table</w:t>
            </w:r>
          </w:p>
        </w:tc>
        <w:tc>
          <w:tcPr>
            <w:tcW w:w="170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5245" w:type="dxa"/>
            <w:shd w:val="clear" w:color="auto" w:fill="auto"/>
          </w:tcPr>
          <w:p w:rsid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7D06A7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  <w:p w:rsidR="007D06A7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correspond to the PS_OBS_CATCH record</w:t>
            </w:r>
          </w:p>
        </w:tc>
        <w:tc>
          <w:tcPr>
            <w:tcW w:w="1701" w:type="dxa"/>
          </w:tcPr>
          <w:p w:rsidR="00056B4F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56B4F" w:rsidRPr="00056B4F">
              <w:rPr>
                <w:rFonts w:ascii="Courier New" w:hAnsi="Courier New" w:cs="Courier New"/>
                <w:caps/>
                <w:sz w:val="14"/>
                <w:szCs w:val="16"/>
              </w:rPr>
              <w:t>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056B4F" w:rsidRDefault="00BE65ED" w:rsidP="00084964">
            <w:pPr>
              <w:jc w:val="center"/>
              <w:rPr>
                <w:ins w:id="732" w:author="農林水産省" w:date="2016-09-08T23:23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33" w:author="農林水産省" w:date="2016-09-08T23:23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(130)</w:t>
              </w:r>
            </w:ins>
          </w:p>
        </w:tc>
      </w:tr>
      <w:tr w:rsidR="00056B4F" w:rsidRPr="00366A8D" w:rsidTr="000E44A9">
        <w:tc>
          <w:tcPr>
            <w:tcW w:w="195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sp_desc</w:t>
            </w:r>
          </w:p>
        </w:tc>
        <w:tc>
          <w:tcPr>
            <w:tcW w:w="3544" w:type="dxa"/>
            <w:shd w:val="clear" w:color="auto" w:fill="auto"/>
          </w:tcPr>
          <w:p w:rsidR="00056B4F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Extended </w:t>
            </w:r>
            <w:r w:rsidR="00056B4F" w:rsidRPr="00056B4F">
              <w:rPr>
                <w:rFonts w:ascii="Courier New" w:hAnsi="Courier New" w:cs="Courier New"/>
                <w:sz w:val="16"/>
                <w:szCs w:val="16"/>
              </w:rPr>
              <w:t>Species Description</w:t>
            </w:r>
          </w:p>
        </w:tc>
        <w:tc>
          <w:tcPr>
            <w:tcW w:w="1701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056B4F" w:rsidRPr="00056B4F" w:rsidRDefault="00056B4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56B4F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056B4F" w:rsidRPr="00056B4F">
              <w:rPr>
                <w:rFonts w:ascii="Courier New" w:hAnsi="Courier New" w:cs="Courier New"/>
                <w:caps/>
                <w:sz w:val="14"/>
                <w:szCs w:val="16"/>
              </w:rPr>
              <w:t>sp_desc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056B4F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7A3CC3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7A3CC3" w:rsidRPr="00AD3568" w:rsidRDefault="007A3CC3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734" w:author="農林水産省" w:date="2016-09-08T23:24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LANDED ON DECK</w:t>
              </w:r>
            </w:ins>
          </w:p>
        </w:tc>
      </w:tr>
      <w:tr w:rsidR="007D06A7" w:rsidRPr="00366A8D" w:rsidTr="000E44A9">
        <w:tc>
          <w:tcPr>
            <w:tcW w:w="195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landed_cond_code</w:t>
            </w:r>
          </w:p>
        </w:tc>
        <w:tc>
          <w:tcPr>
            <w:tcW w:w="3544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Condition code on LANDING</w:t>
            </w:r>
          </w:p>
        </w:tc>
        <w:tc>
          <w:tcPr>
            <w:tcW w:w="170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5245" w:type="dxa"/>
            <w:shd w:val="clear" w:color="auto" w:fill="auto"/>
          </w:tcPr>
          <w:p w:rsidR="007D06A7" w:rsidRPr="001A125C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7D06A7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701" w:type="dxa"/>
          </w:tcPr>
          <w:p w:rsidR="007D06A7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7D06A7" w:rsidRPr="00056B4F">
              <w:rPr>
                <w:rFonts w:ascii="Courier New" w:hAnsi="Courier New" w:cs="Courier New"/>
                <w:caps/>
                <w:sz w:val="14"/>
                <w:szCs w:val="16"/>
              </w:rPr>
              <w:t>landed_cond_code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7D06A7" w:rsidRDefault="00BE65ED" w:rsidP="00084964">
            <w:pPr>
              <w:jc w:val="center"/>
              <w:rPr>
                <w:ins w:id="735" w:author="農林水産省" w:date="2016-09-08T23:24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36" w:author="農林水産省" w:date="2016-09-08T23:24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(136)</w:t>
              </w:r>
            </w:ins>
          </w:p>
        </w:tc>
      </w:tr>
      <w:tr w:rsidR="007D06A7" w:rsidRPr="00366A8D" w:rsidTr="000E44A9">
        <w:tc>
          <w:tcPr>
            <w:tcW w:w="195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landed_cond_desc</w:t>
            </w:r>
          </w:p>
        </w:tc>
        <w:tc>
          <w:tcPr>
            <w:tcW w:w="3544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Description of Condition on Landing or at start of interaction with vessel's gear</w:t>
            </w:r>
          </w:p>
        </w:tc>
        <w:tc>
          <w:tcPr>
            <w:tcW w:w="170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D06A7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7D06A7" w:rsidRPr="00056B4F">
              <w:rPr>
                <w:rFonts w:ascii="Courier New" w:hAnsi="Courier New" w:cs="Courier New"/>
                <w:caps/>
                <w:sz w:val="14"/>
                <w:szCs w:val="16"/>
              </w:rPr>
              <w:t>landed_cond_desc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7D06A7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37" w:author="農林水産省" w:date="2016-09-08T23:2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738" w:author="農林水産省" w:date="2016-09-08T23:27:00Z">
              <w:r w:rsidR="00BE65ED" w:rsidDel="007A3CC3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7D06A7" w:rsidRPr="00366A8D" w:rsidTr="000E44A9">
        <w:tc>
          <w:tcPr>
            <w:tcW w:w="195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landed_handling</w:t>
            </w:r>
          </w:p>
        </w:tc>
        <w:tc>
          <w:tcPr>
            <w:tcW w:w="3544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Description of handling on landing</w:t>
            </w:r>
          </w:p>
        </w:tc>
        <w:tc>
          <w:tcPr>
            <w:tcW w:w="170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D06A7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7D06A7" w:rsidRPr="00056B4F">
              <w:rPr>
                <w:rFonts w:ascii="Courier New" w:hAnsi="Courier New" w:cs="Courier New"/>
                <w:caps/>
                <w:sz w:val="14"/>
                <w:szCs w:val="16"/>
              </w:rPr>
              <w:t>landed_handling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7D06A7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7D06A7" w:rsidRPr="00366A8D" w:rsidTr="000E44A9">
        <w:tc>
          <w:tcPr>
            <w:tcW w:w="195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landed_len</w:t>
            </w:r>
          </w:p>
        </w:tc>
        <w:tc>
          <w:tcPr>
            <w:tcW w:w="3544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Length of landed species</w:t>
            </w:r>
          </w:p>
        </w:tc>
        <w:tc>
          <w:tcPr>
            <w:tcW w:w="170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5245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D06A7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7D06A7" w:rsidRPr="00056B4F">
              <w:rPr>
                <w:rFonts w:ascii="Courier New" w:hAnsi="Courier New" w:cs="Courier New"/>
                <w:caps/>
                <w:sz w:val="14"/>
                <w:szCs w:val="16"/>
              </w:rPr>
              <w:t>landed_len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7D06A7" w:rsidRDefault="00BE65ED" w:rsidP="00084964">
            <w:pPr>
              <w:jc w:val="center"/>
              <w:rPr>
                <w:ins w:id="739" w:author="農林水産省" w:date="2016-09-08T23:25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40" w:author="農林水産省" w:date="2016-09-08T23:2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(131)</w:t>
              </w:r>
            </w:ins>
          </w:p>
        </w:tc>
      </w:tr>
      <w:tr w:rsidR="007D06A7" w:rsidRPr="00366A8D" w:rsidTr="000E44A9">
        <w:tc>
          <w:tcPr>
            <w:tcW w:w="195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len_code</w:t>
            </w:r>
          </w:p>
        </w:tc>
        <w:tc>
          <w:tcPr>
            <w:tcW w:w="3544" w:type="dxa"/>
            <w:shd w:val="clear" w:color="auto" w:fill="auto"/>
          </w:tcPr>
          <w:p w:rsidR="007D06A7" w:rsidRPr="00056B4F" w:rsidRDefault="00A110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Length code of the individual</w:t>
            </w:r>
          </w:p>
        </w:tc>
        <w:tc>
          <w:tcPr>
            <w:tcW w:w="1701" w:type="dxa"/>
            <w:shd w:val="clear" w:color="auto" w:fill="auto"/>
          </w:tcPr>
          <w:p w:rsidR="007D06A7" w:rsidRPr="00056B4F" w:rsidRDefault="007D06A7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5245" w:type="dxa"/>
            <w:shd w:val="clear" w:color="auto" w:fill="auto"/>
          </w:tcPr>
          <w:p w:rsidR="007D06A7" w:rsidRP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1_–" w:history="1">
              <w:r w:rsidR="00A1105D" w:rsidRPr="00A1105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11</w:t>
              </w:r>
            </w:hyperlink>
          </w:p>
        </w:tc>
        <w:tc>
          <w:tcPr>
            <w:tcW w:w="1701" w:type="dxa"/>
          </w:tcPr>
          <w:p w:rsidR="007D06A7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7D06A7" w:rsidRPr="00056B4F">
              <w:rPr>
                <w:rFonts w:ascii="Courier New" w:hAnsi="Courier New" w:cs="Courier New"/>
                <w:caps/>
                <w:sz w:val="14"/>
                <w:szCs w:val="16"/>
              </w:rPr>
              <w:t>len_code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7D06A7" w:rsidRDefault="00BE65ED" w:rsidP="00084964">
            <w:pPr>
              <w:jc w:val="center"/>
              <w:rPr>
                <w:ins w:id="741" w:author="農林水産省" w:date="2016-09-08T23:25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42" w:author="農林水産省" w:date="2016-09-08T23:2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(132)</w:t>
              </w:r>
            </w:ins>
          </w:p>
        </w:tc>
      </w:tr>
      <w:tr w:rsidR="00E52A85" w:rsidRPr="00366A8D" w:rsidTr="000E44A9">
        <w:tc>
          <w:tcPr>
            <w:tcW w:w="1951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landed_sex_code</w:t>
            </w:r>
          </w:p>
        </w:tc>
        <w:tc>
          <w:tcPr>
            <w:tcW w:w="3544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Sex code of the individual</w:t>
            </w:r>
          </w:p>
        </w:tc>
        <w:tc>
          <w:tcPr>
            <w:tcW w:w="1701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5245" w:type="dxa"/>
            <w:shd w:val="clear" w:color="auto" w:fill="auto"/>
          </w:tcPr>
          <w:p w:rsidR="00E52A85" w:rsidRP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2_–" w:history="1">
              <w:r w:rsidR="00E52A85" w:rsidRPr="00E52A8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12</w:t>
              </w:r>
            </w:hyperlink>
          </w:p>
        </w:tc>
        <w:tc>
          <w:tcPr>
            <w:tcW w:w="1701" w:type="dxa"/>
          </w:tcPr>
          <w:p w:rsidR="00E52A85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52A85" w:rsidRPr="00056B4F">
              <w:rPr>
                <w:rFonts w:ascii="Courier New" w:hAnsi="Courier New" w:cs="Courier New"/>
                <w:caps/>
                <w:sz w:val="14"/>
                <w:szCs w:val="16"/>
              </w:rPr>
              <w:t>landed_sex_code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E52A85" w:rsidRDefault="00BE65ED" w:rsidP="00084964">
            <w:pPr>
              <w:jc w:val="center"/>
              <w:rPr>
                <w:ins w:id="743" w:author="農林水産省" w:date="2016-09-08T23:25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7A3CC3" w:rsidRPr="00056B4F" w:rsidRDefault="007A3CC3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44" w:author="農林水産省" w:date="2016-09-08T23:2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(133)</w:t>
              </w:r>
            </w:ins>
          </w:p>
        </w:tc>
      </w:tr>
      <w:tr w:rsidR="00E52A85" w:rsidRPr="00366A8D" w:rsidTr="000E44A9">
        <w:tc>
          <w:tcPr>
            <w:tcW w:w="1951" w:type="dxa"/>
            <w:shd w:val="clear" w:color="auto" w:fill="auto"/>
          </w:tcPr>
          <w:p w:rsidR="00E52A85" w:rsidRPr="00056B4F" w:rsidRDefault="007A3CC3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ins w:id="745" w:author="農林水産省" w:date="2016-09-08T23:2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RELEASE</w:t>
              </w:r>
            </w:ins>
            <w:del w:id="746" w:author="農林水産省" w:date="2016-09-08T23:27:00Z">
              <w:r w:rsidR="00E52A85" w:rsidRPr="00056B4F" w:rsidDel="007A3CC3">
                <w:rPr>
                  <w:rFonts w:ascii="Courier New" w:hAnsi="Courier New" w:cs="Courier New"/>
                  <w:caps/>
                  <w:sz w:val="16"/>
                  <w:szCs w:val="16"/>
                </w:rPr>
                <w:delText>discard</w:delText>
              </w:r>
            </w:del>
            <w:r w:rsidR="00E52A85" w:rsidRPr="00056B4F">
              <w:rPr>
                <w:rFonts w:ascii="Courier New" w:hAnsi="Courier New" w:cs="Courier New"/>
                <w:caps/>
                <w:sz w:val="16"/>
                <w:szCs w:val="16"/>
              </w:rPr>
              <w:t>_cond_code</w:t>
            </w:r>
          </w:p>
        </w:tc>
        <w:tc>
          <w:tcPr>
            <w:tcW w:w="3544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Condition code on 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RELEASE/DISCARD, or at the END of interaction with vessel's gear</w:t>
            </w:r>
          </w:p>
        </w:tc>
        <w:tc>
          <w:tcPr>
            <w:tcW w:w="1701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5245" w:type="dxa"/>
            <w:shd w:val="clear" w:color="auto" w:fill="auto"/>
          </w:tcPr>
          <w:p w:rsidR="00E52A85" w:rsidRP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E52A85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701" w:type="dxa"/>
          </w:tcPr>
          <w:p w:rsidR="00E52A85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ins w:id="747" w:author="農林水産省" w:date="2016-09-08T23:28:00Z">
              <w:r w:rsidR="007A3CC3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RELEASE</w:t>
              </w:r>
            </w:ins>
            <w:del w:id="748" w:author="農林水産省" w:date="2016-09-08T23:28:00Z">
              <w:r w:rsidR="00E52A85" w:rsidRPr="00056B4F" w:rsidDel="007A3CC3">
                <w:rPr>
                  <w:rFonts w:ascii="Courier New" w:hAnsi="Courier New" w:cs="Courier New"/>
                  <w:caps/>
                  <w:sz w:val="14"/>
                  <w:szCs w:val="16"/>
                </w:rPr>
                <w:delText>discard</w:delText>
              </w:r>
            </w:del>
            <w:r w:rsidR="00E52A85" w:rsidRPr="00056B4F">
              <w:rPr>
                <w:rFonts w:ascii="Courier New" w:hAnsi="Courier New" w:cs="Courier New"/>
                <w:caps/>
                <w:sz w:val="14"/>
                <w:szCs w:val="16"/>
              </w:rPr>
              <w:t>_cond_code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E52A85" w:rsidRDefault="00BE65ED" w:rsidP="00084964">
            <w:pPr>
              <w:jc w:val="center"/>
              <w:rPr>
                <w:ins w:id="749" w:author="農林水産省" w:date="2016-09-08T23:28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50" w:author="農林水産省" w:date="2016-09-08T23:2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(137)</w:t>
              </w:r>
            </w:ins>
          </w:p>
        </w:tc>
      </w:tr>
      <w:tr w:rsidR="00E52A85" w:rsidRPr="00366A8D" w:rsidTr="000E44A9">
        <w:tc>
          <w:tcPr>
            <w:tcW w:w="1951" w:type="dxa"/>
            <w:shd w:val="clear" w:color="auto" w:fill="auto"/>
          </w:tcPr>
          <w:p w:rsidR="00E52A85" w:rsidRPr="00056B4F" w:rsidRDefault="00944669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ins w:id="751" w:author="農林水産省" w:date="2016-09-08T23:2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lastRenderedPageBreak/>
                <w:t>RELEASE</w:t>
              </w:r>
            </w:ins>
            <w:del w:id="752" w:author="農林水産省" w:date="2016-09-08T23:28:00Z">
              <w:r w:rsidR="00E52A85"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discard</w:delText>
              </w:r>
            </w:del>
            <w:r w:rsidR="00E52A85" w:rsidRPr="00056B4F">
              <w:rPr>
                <w:rFonts w:ascii="Courier New" w:hAnsi="Courier New" w:cs="Courier New"/>
                <w:caps/>
                <w:sz w:val="16"/>
                <w:szCs w:val="16"/>
              </w:rPr>
              <w:t>_cond_desc</w:t>
            </w:r>
          </w:p>
        </w:tc>
        <w:tc>
          <w:tcPr>
            <w:tcW w:w="3544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Description of Condition on RELEASE/DISCARD, or at the END of interaction with vessel's gear</w:t>
            </w:r>
          </w:p>
        </w:tc>
        <w:tc>
          <w:tcPr>
            <w:tcW w:w="1701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E52A85" w:rsidRPr="00056B4F" w:rsidRDefault="00E52A85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E52A85" w:rsidRPr="00056B4F" w:rsidRDefault="000B34EB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E52A85" w:rsidRPr="00056B4F">
              <w:rPr>
                <w:rFonts w:ascii="Courier New" w:hAnsi="Courier New" w:cs="Courier New"/>
                <w:caps/>
                <w:sz w:val="14"/>
                <w:szCs w:val="16"/>
              </w:rPr>
              <w:t>discard_cond_desc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E52A85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53" w:author="農林水産省" w:date="2016-09-08T23:2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754" w:author="農林水産省" w:date="2016-09-08T23:28:00Z">
              <w:r w:rsidR="00BE65ED"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shk_fin_wt_kgs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BE65E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Estimated SHARK FIN WEIGHT 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kgs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BE65E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Decimal (5,</w:t>
            </w:r>
            <w:r>
              <w:rPr>
                <w:rFonts w:ascii="Courier New" w:hAnsi="Courier New" w:cs="Courier New"/>
                <w:sz w:val="16"/>
                <w:szCs w:val="16"/>
              </w:rPr>
              <w:t>0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BE65ED" w:rsidRDefault="00BE65ED" w:rsidP="00BE65E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Pr="00BE65ED">
              <w:rPr>
                <w:rFonts w:ascii="Courier New" w:hAnsi="Courier New" w:cs="Courier New"/>
                <w:sz w:val="14"/>
                <w:szCs w:val="14"/>
              </w:rPr>
              <w:t>SHK_FIN_WT_KGS</w:t>
            </w:r>
            <w:r>
              <w:rPr>
                <w:rFonts w:ascii="Courier New" w:hAnsi="Courier New" w:cs="Courier New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755" w:author="農林水産省" w:date="2016-09-08T23:29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56" w:author="農林水産省" w:date="2016-09-08T23:2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(134)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shk_fin_body_kgs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BE65E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Estimated SHARK CARCASS WEIGHT 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kgs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Decimal (5,</w:t>
            </w:r>
            <w:r>
              <w:rPr>
                <w:rFonts w:ascii="Courier New" w:hAnsi="Courier New" w:cs="Courier New"/>
                <w:sz w:val="16"/>
                <w:szCs w:val="16"/>
              </w:rPr>
              <w:t>0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BE65ED" w:rsidRDefault="00BE65ED" w:rsidP="00BE65E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Pr="00BE65ED">
              <w:rPr>
                <w:rFonts w:ascii="Courier New" w:hAnsi="Courier New" w:cs="Courier New"/>
                <w:sz w:val="14"/>
                <w:szCs w:val="14"/>
              </w:rPr>
              <w:t>SHK_FIN_BODY_KGS</w:t>
            </w:r>
            <w:r>
              <w:rPr>
                <w:rFonts w:ascii="Courier New" w:hAnsi="Courier New" w:cs="Courier New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757" w:author="農林水産省" w:date="2016-09-08T23:29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58" w:author="農林水産省" w:date="2016-09-08T23:2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(135)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tag_ret_</w:t>
            </w:r>
            <w:ins w:id="759" w:author="農林水産省" w:date="2016-09-08T23:31:00Z">
              <w:r w:rsidR="00944669"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info</w:t>
              </w:r>
            </w:ins>
            <w:del w:id="760" w:author="農林水産省" w:date="2016-09-08T23:31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no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RDefault="00944669" w:rsidP="001A29D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61" w:author="農林水産省" w:date="2016-09-08T23:3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Record as much as information as possible on any Tags recovered</w:t>
              </w:r>
            </w:ins>
            <w:del w:id="762" w:author="農林水産省" w:date="2016-09-08T23:31:00Z">
              <w:r w:rsidR="00BE65ED"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Tag Number recovered from animal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(7)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tag_ret_</w:t>
            </w:r>
            <w:ins w:id="763" w:author="農林水産省" w:date="2016-09-08T23:33:00Z">
              <w:r w:rsidR="00944669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INF</w:t>
              </w:r>
            </w:ins>
            <w:del w:id="764" w:author="農林水産省" w:date="2016-09-08T23:33:00Z"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no</w:delText>
              </w:r>
            </w:del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765" w:author="農林水産省" w:date="2016-09-08T23:31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66" w:author="農林水産省" w:date="2016-09-08T23:3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(138)</w:t>
              </w:r>
            </w:ins>
          </w:p>
        </w:tc>
      </w:tr>
      <w:tr w:rsidR="00BE65ED" w:rsidRPr="00366A8D" w:rsidDel="00944669" w:rsidTr="000E44A9">
        <w:trPr>
          <w:del w:id="767" w:author="農林水産省" w:date="2016-09-08T23:31:00Z"/>
        </w:trPr>
        <w:tc>
          <w:tcPr>
            <w:tcW w:w="195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68" w:author="農林水産省" w:date="2016-09-08T23:31:00Z"/>
                <w:rFonts w:ascii="Courier New" w:hAnsi="Courier New" w:cs="Courier New"/>
                <w:caps/>
                <w:sz w:val="16"/>
                <w:szCs w:val="16"/>
              </w:rPr>
            </w:pPr>
            <w:del w:id="769" w:author="農林水産省" w:date="2016-09-08T23:31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tag_ret_type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70" w:author="農林水産省" w:date="2016-09-08T23:31:00Z"/>
                <w:rFonts w:ascii="Courier New" w:hAnsi="Courier New" w:cs="Courier New"/>
                <w:sz w:val="16"/>
                <w:szCs w:val="16"/>
              </w:rPr>
            </w:pPr>
            <w:del w:id="771" w:author="農林水産省" w:date="2016-09-08T23:31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Type of Tag recovered from animal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72" w:author="農林水産省" w:date="2016-09-08T23:31:00Z"/>
                <w:rFonts w:ascii="Courier New" w:hAnsi="Courier New" w:cs="Courier New"/>
                <w:sz w:val="16"/>
                <w:szCs w:val="16"/>
              </w:rPr>
            </w:pPr>
            <w:del w:id="773" w:author="農林水産省" w:date="2016-09-08T23:31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NVarChar (5)</w:delText>
              </w:r>
            </w:del>
          </w:p>
        </w:tc>
        <w:tc>
          <w:tcPr>
            <w:tcW w:w="5245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74" w:author="農林水産省" w:date="2016-09-08T23:3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Del="00944669" w:rsidRDefault="00BE65ED" w:rsidP="00056B4F">
            <w:pPr>
              <w:jc w:val="center"/>
              <w:rPr>
                <w:del w:id="775" w:author="農林水産省" w:date="2016-09-08T23:31:00Z"/>
                <w:rFonts w:ascii="Courier New" w:hAnsi="Courier New" w:cs="Courier New"/>
                <w:caps/>
                <w:sz w:val="14"/>
                <w:szCs w:val="16"/>
              </w:rPr>
            </w:pPr>
            <w:del w:id="776" w:author="農林水産省" w:date="2016-09-08T23:31:00Z"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tag_ret_type</w:delText>
              </w:r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BE65ED" w:rsidRPr="00056B4F" w:rsidDel="00944669" w:rsidRDefault="00BE65ED" w:rsidP="00084964">
            <w:pPr>
              <w:jc w:val="center"/>
              <w:rPr>
                <w:del w:id="777" w:author="農林水産省" w:date="2016-09-08T23:31:00Z"/>
                <w:rFonts w:ascii="Courier New" w:hAnsi="Courier New" w:cs="Courier New"/>
                <w:sz w:val="16"/>
                <w:szCs w:val="16"/>
                <w:lang w:eastAsia="ja-JP"/>
              </w:rPr>
            </w:pPr>
            <w:del w:id="778" w:author="農林水産省" w:date="2016-09-08T23:31:00Z">
              <w:r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BE65ED" w:rsidRPr="00366A8D" w:rsidDel="00944669" w:rsidTr="000E44A9">
        <w:trPr>
          <w:del w:id="779" w:author="農林水産省" w:date="2016-09-08T23:31:00Z"/>
        </w:trPr>
        <w:tc>
          <w:tcPr>
            <w:tcW w:w="195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80" w:author="農林水産省" w:date="2016-09-08T23:31:00Z"/>
                <w:rFonts w:ascii="Courier New" w:hAnsi="Courier New" w:cs="Courier New"/>
                <w:caps/>
                <w:sz w:val="16"/>
                <w:szCs w:val="16"/>
              </w:rPr>
            </w:pPr>
            <w:del w:id="781" w:author="農林水産省" w:date="2016-09-08T23:31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tag_ret_org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82" w:author="農林水産省" w:date="2016-09-08T23:31:00Z"/>
                <w:rFonts w:ascii="Courier New" w:hAnsi="Courier New" w:cs="Courier New"/>
                <w:sz w:val="16"/>
                <w:szCs w:val="16"/>
              </w:rPr>
            </w:pPr>
            <w:del w:id="783" w:author="農林水産省" w:date="2016-09-08T23:31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Origin of Tag recovered from animal (Organisation)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84" w:author="農林水産省" w:date="2016-09-08T23:31:00Z"/>
                <w:rFonts w:ascii="Courier New" w:hAnsi="Courier New" w:cs="Courier New"/>
                <w:sz w:val="16"/>
                <w:szCs w:val="16"/>
              </w:rPr>
            </w:pPr>
            <w:del w:id="785" w:author="農林水産省" w:date="2016-09-08T23:31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NVarChar (10)</w:delText>
              </w:r>
            </w:del>
          </w:p>
        </w:tc>
        <w:tc>
          <w:tcPr>
            <w:tcW w:w="5245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86" w:author="農林水産省" w:date="2016-09-08T23:3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Del="00944669" w:rsidRDefault="00BE65ED" w:rsidP="00056B4F">
            <w:pPr>
              <w:jc w:val="center"/>
              <w:rPr>
                <w:del w:id="787" w:author="農林水産省" w:date="2016-09-08T23:31:00Z"/>
                <w:rFonts w:ascii="Courier New" w:hAnsi="Courier New" w:cs="Courier New"/>
                <w:caps/>
                <w:sz w:val="14"/>
                <w:szCs w:val="16"/>
              </w:rPr>
            </w:pPr>
            <w:del w:id="788" w:author="農林水産省" w:date="2016-09-08T23:31:00Z"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tag_ret_org</w:delText>
              </w:r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BE65ED" w:rsidRPr="00056B4F" w:rsidDel="00944669" w:rsidRDefault="00BE65ED" w:rsidP="00084964">
            <w:pPr>
              <w:jc w:val="center"/>
              <w:rPr>
                <w:del w:id="789" w:author="農林水産省" w:date="2016-09-08T23:31:00Z"/>
                <w:rFonts w:ascii="Courier New" w:hAnsi="Courier New" w:cs="Courier New"/>
                <w:sz w:val="16"/>
                <w:szCs w:val="16"/>
                <w:lang w:eastAsia="ja-JP"/>
              </w:rPr>
            </w:pPr>
            <w:del w:id="790" w:author="農林水産省" w:date="2016-09-08T23:31:00Z">
              <w:r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tag_place_</w:t>
            </w:r>
            <w:ins w:id="791" w:author="農林水産省" w:date="2016-09-08T23:32:00Z">
              <w:r w:rsidR="00944669"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Info</w:t>
              </w:r>
            </w:ins>
            <w:del w:id="792" w:author="農林水産省" w:date="2016-09-08T23:32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no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RDefault="00944669" w:rsidP="001A29D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793" w:author="農林水産省" w:date="2016-09-08T23:3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Record as much as information as possible on any Tags placed</w:t>
              </w:r>
            </w:ins>
            <w:del w:id="794" w:author="農林水産省" w:date="2016-09-08T23:32:00Z">
              <w:r w:rsidR="00BE65ED"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Tag number placed on animal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(14)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tag_place_</w:t>
            </w:r>
            <w:ins w:id="795" w:author="農林水産省" w:date="2016-09-08T23:33:00Z">
              <w:r w:rsidR="00944669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INF</w:t>
              </w:r>
            </w:ins>
            <w:del w:id="796" w:author="農林水産省" w:date="2016-09-08T23:33:00Z"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no</w:delText>
              </w:r>
            </w:del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BE65ED" w:rsidRPr="00366A8D" w:rsidDel="00944669" w:rsidTr="000E44A9">
        <w:trPr>
          <w:del w:id="797" w:author="農林水産省" w:date="2016-09-08T23:33:00Z"/>
        </w:trPr>
        <w:tc>
          <w:tcPr>
            <w:tcW w:w="195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798" w:author="農林水産省" w:date="2016-09-08T23:33:00Z"/>
                <w:rFonts w:ascii="Courier New" w:hAnsi="Courier New" w:cs="Courier New"/>
                <w:caps/>
                <w:sz w:val="16"/>
                <w:szCs w:val="16"/>
              </w:rPr>
            </w:pPr>
            <w:del w:id="799" w:author="農林水産省" w:date="2016-09-08T23:33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tag_place_type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00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01" w:author="農林水産省" w:date="2016-09-08T23:33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Type of Tag placed on animal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02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03" w:author="農林水産省" w:date="2016-09-08T23:33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NVarChar (8)</w:delText>
              </w:r>
            </w:del>
          </w:p>
        </w:tc>
        <w:tc>
          <w:tcPr>
            <w:tcW w:w="5245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04" w:author="農林水産省" w:date="2016-09-08T23:33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Del="00944669" w:rsidRDefault="00BE65ED" w:rsidP="00056B4F">
            <w:pPr>
              <w:jc w:val="center"/>
              <w:rPr>
                <w:del w:id="805" w:author="農林水産省" w:date="2016-09-08T23:33:00Z"/>
                <w:rFonts w:ascii="Courier New" w:hAnsi="Courier New" w:cs="Courier New"/>
                <w:caps/>
                <w:sz w:val="14"/>
                <w:szCs w:val="16"/>
              </w:rPr>
            </w:pPr>
            <w:del w:id="806" w:author="農林水産省" w:date="2016-09-08T23:33:00Z"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tag_place_type</w:delText>
              </w:r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BE65ED" w:rsidRPr="00056B4F" w:rsidDel="00944669" w:rsidRDefault="00BE65ED" w:rsidP="00084964">
            <w:pPr>
              <w:jc w:val="center"/>
              <w:rPr>
                <w:del w:id="807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08" w:author="農林水産省" w:date="2016-09-08T23:33:00Z">
              <w:r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BE65ED" w:rsidRPr="00366A8D" w:rsidDel="00944669" w:rsidTr="000E44A9">
        <w:trPr>
          <w:del w:id="809" w:author="農林水産省" w:date="2016-09-08T23:33:00Z"/>
        </w:trPr>
        <w:tc>
          <w:tcPr>
            <w:tcW w:w="195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10" w:author="農林水産省" w:date="2016-09-08T23:33:00Z"/>
                <w:rFonts w:ascii="Courier New" w:hAnsi="Courier New" w:cs="Courier New"/>
                <w:caps/>
                <w:sz w:val="16"/>
                <w:szCs w:val="16"/>
              </w:rPr>
            </w:pPr>
            <w:del w:id="811" w:author="農林水産省" w:date="2016-09-08T23:33:00Z">
              <w:r w:rsidRPr="00056B4F" w:rsidDel="00944669">
                <w:rPr>
                  <w:rFonts w:ascii="Courier New" w:hAnsi="Courier New" w:cs="Courier New"/>
                  <w:caps/>
                  <w:sz w:val="16"/>
                  <w:szCs w:val="16"/>
                </w:rPr>
                <w:delText>tag_place_org</w:delText>
              </w:r>
            </w:del>
          </w:p>
        </w:tc>
        <w:tc>
          <w:tcPr>
            <w:tcW w:w="3544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12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13" w:author="農林水産省" w:date="2016-09-08T23:33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Origin of Tag placed on animal (Organisation)</w:delText>
              </w:r>
            </w:del>
          </w:p>
        </w:tc>
        <w:tc>
          <w:tcPr>
            <w:tcW w:w="1701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14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15" w:author="農林水産省" w:date="2016-09-08T23:33:00Z">
              <w:r w:rsidRPr="00056B4F" w:rsidDel="00944669">
                <w:rPr>
                  <w:rFonts w:ascii="Courier New" w:hAnsi="Courier New" w:cs="Courier New"/>
                  <w:sz w:val="16"/>
                  <w:szCs w:val="16"/>
                </w:rPr>
                <w:delText>NVarChar (10)</w:delText>
              </w:r>
            </w:del>
          </w:p>
        </w:tc>
        <w:tc>
          <w:tcPr>
            <w:tcW w:w="5245" w:type="dxa"/>
            <w:shd w:val="clear" w:color="auto" w:fill="auto"/>
          </w:tcPr>
          <w:p w:rsidR="00BE65ED" w:rsidRPr="00056B4F" w:rsidDel="00944669" w:rsidRDefault="00BE65ED" w:rsidP="001A29DB">
            <w:pPr>
              <w:rPr>
                <w:del w:id="816" w:author="農林水産省" w:date="2016-09-08T23:33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Del="00944669" w:rsidRDefault="00BE65ED" w:rsidP="00056B4F">
            <w:pPr>
              <w:jc w:val="center"/>
              <w:rPr>
                <w:del w:id="817" w:author="農林水産省" w:date="2016-09-08T23:33:00Z"/>
                <w:rFonts w:ascii="Courier New" w:hAnsi="Courier New" w:cs="Courier New"/>
                <w:caps/>
                <w:sz w:val="14"/>
                <w:szCs w:val="16"/>
              </w:rPr>
            </w:pPr>
            <w:del w:id="818" w:author="農林水産省" w:date="2016-09-08T23:33:00Z"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Pr="00056B4F"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tag_place_org</w:delText>
              </w:r>
              <w:r w:rsidDel="00944669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BE65ED" w:rsidRPr="00056B4F" w:rsidDel="00944669" w:rsidRDefault="00BE65ED" w:rsidP="00084964">
            <w:pPr>
              <w:jc w:val="center"/>
              <w:rPr>
                <w:del w:id="819" w:author="農林水産省" w:date="2016-09-08T23:33:00Z"/>
                <w:rFonts w:ascii="Courier New" w:hAnsi="Courier New" w:cs="Courier New"/>
                <w:sz w:val="16"/>
                <w:szCs w:val="16"/>
              </w:rPr>
            </w:pPr>
            <w:del w:id="820" w:author="農林水産省" w:date="2016-09-08T23:33:00Z">
              <w:r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944669" w:rsidRPr="00366A8D" w:rsidTr="00944669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944669" w:rsidRPr="00AD3568" w:rsidRDefault="00944669" w:rsidP="00944669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821" w:author="農林水産省" w:date="2016-09-08T23:24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INTERACTION WITH VESSEL OR GEAR ONLY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intact_id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DD235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activity when INTERACTION occurs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3_–" w:history="1">
              <w:r w:rsidR="00BE65ED" w:rsidRPr="00DD23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13</w:t>
              </w:r>
            </w:hyperlink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intact_id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822" w:author="農林水産省" w:date="2016-09-08T23:37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23" w:author="農林水産省" w:date="2016-09-08T23:3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(140)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intact_other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E1347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Other types of interaction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intact_other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24" w:author="農林水産省" w:date="2016-09-08T23:3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825" w:author="農林水産省" w:date="2016-09-08T23:36:00Z">
              <w:r w:rsidR="00BE65ED"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C03564" w:rsidRPr="00366A8D" w:rsidTr="000E44A9">
        <w:trPr>
          <w:ins w:id="826" w:author="農林水産省" w:date="2016-09-08T23:38:00Z"/>
        </w:trPr>
        <w:tc>
          <w:tcPr>
            <w:tcW w:w="1951" w:type="dxa"/>
            <w:shd w:val="clear" w:color="auto" w:fill="auto"/>
          </w:tcPr>
          <w:p w:rsidR="00C03564" w:rsidRPr="00056B4F" w:rsidRDefault="00C03564" w:rsidP="001A29DB">
            <w:pPr>
              <w:rPr>
                <w:ins w:id="827" w:author="農林水産省" w:date="2016-09-08T23:3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828" w:author="農林水産省" w:date="2016-09-08T23:3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COndition at start</w:t>
              </w:r>
            </w:ins>
          </w:p>
        </w:tc>
        <w:tc>
          <w:tcPr>
            <w:tcW w:w="3544" w:type="dxa"/>
            <w:shd w:val="clear" w:color="auto" w:fill="auto"/>
          </w:tcPr>
          <w:p w:rsidR="00C03564" w:rsidRPr="00056B4F" w:rsidRDefault="00C03564" w:rsidP="00E13478">
            <w:pPr>
              <w:rPr>
                <w:ins w:id="829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03564" w:rsidRPr="00056B4F" w:rsidRDefault="00C03564" w:rsidP="001A29DB">
            <w:pPr>
              <w:rPr>
                <w:ins w:id="830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</w:tcPr>
          <w:p w:rsidR="00C03564" w:rsidRPr="00056B4F" w:rsidRDefault="00C03564" w:rsidP="001A29DB">
            <w:pPr>
              <w:rPr>
                <w:ins w:id="831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03564" w:rsidRDefault="00C03564" w:rsidP="00056B4F">
            <w:pPr>
              <w:jc w:val="center"/>
              <w:rPr>
                <w:ins w:id="832" w:author="農林水産省" w:date="2016-09-08T23:38:00Z"/>
                <w:rFonts w:ascii="Courier New" w:hAnsi="Courier New" w:cs="Courier New"/>
                <w:caps/>
                <w:sz w:val="14"/>
                <w:szCs w:val="16"/>
              </w:rPr>
            </w:pPr>
          </w:p>
        </w:tc>
        <w:tc>
          <w:tcPr>
            <w:tcW w:w="992" w:type="dxa"/>
          </w:tcPr>
          <w:p w:rsidR="00C03564" w:rsidRDefault="00C03564" w:rsidP="00084964">
            <w:pPr>
              <w:jc w:val="center"/>
              <w:rPr>
                <w:ins w:id="833" w:author="農林水産省" w:date="2016-09-08T23:39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34" w:author="農林水産省" w:date="2016-09-08T23:3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Y</w:t>
              </w:r>
            </w:ins>
          </w:p>
          <w:p w:rsidR="00C03564" w:rsidRDefault="00C03564" w:rsidP="00084964">
            <w:pPr>
              <w:jc w:val="center"/>
              <w:rPr>
                <w:ins w:id="835" w:author="農林水産省" w:date="2016-09-08T23:38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36" w:author="農林水産省" w:date="2016-09-08T23:3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(141)</w:t>
              </w:r>
            </w:ins>
          </w:p>
        </w:tc>
      </w:tr>
      <w:tr w:rsidR="00C03564" w:rsidRPr="00366A8D" w:rsidTr="000E44A9">
        <w:trPr>
          <w:ins w:id="837" w:author="農林水産省" w:date="2016-09-08T23:38:00Z"/>
        </w:trPr>
        <w:tc>
          <w:tcPr>
            <w:tcW w:w="1951" w:type="dxa"/>
            <w:shd w:val="clear" w:color="auto" w:fill="auto"/>
          </w:tcPr>
          <w:p w:rsidR="00C03564" w:rsidRPr="00056B4F" w:rsidRDefault="00C03564" w:rsidP="001A29DB">
            <w:pPr>
              <w:rPr>
                <w:ins w:id="838" w:author="農林水産省" w:date="2016-09-08T23:38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839" w:author="農林水産省" w:date="2016-09-08T23:3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Condition at end</w:t>
              </w:r>
            </w:ins>
          </w:p>
        </w:tc>
        <w:tc>
          <w:tcPr>
            <w:tcW w:w="3544" w:type="dxa"/>
            <w:shd w:val="clear" w:color="auto" w:fill="auto"/>
          </w:tcPr>
          <w:p w:rsidR="00C03564" w:rsidRPr="00056B4F" w:rsidRDefault="00C03564" w:rsidP="00E13478">
            <w:pPr>
              <w:rPr>
                <w:ins w:id="840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03564" w:rsidRPr="00056B4F" w:rsidRDefault="00C03564" w:rsidP="001A29DB">
            <w:pPr>
              <w:rPr>
                <w:ins w:id="841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5" w:type="dxa"/>
            <w:shd w:val="clear" w:color="auto" w:fill="auto"/>
          </w:tcPr>
          <w:p w:rsidR="00C03564" w:rsidRPr="00056B4F" w:rsidRDefault="00C03564" w:rsidP="001A29DB">
            <w:pPr>
              <w:rPr>
                <w:ins w:id="842" w:author="農林水産省" w:date="2016-09-08T23:38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03564" w:rsidRDefault="00C03564" w:rsidP="00056B4F">
            <w:pPr>
              <w:jc w:val="center"/>
              <w:rPr>
                <w:ins w:id="843" w:author="農林水産省" w:date="2016-09-08T23:38:00Z"/>
                <w:rFonts w:ascii="Courier New" w:hAnsi="Courier New" w:cs="Courier New"/>
                <w:caps/>
                <w:sz w:val="14"/>
                <w:szCs w:val="16"/>
              </w:rPr>
            </w:pPr>
          </w:p>
        </w:tc>
        <w:tc>
          <w:tcPr>
            <w:tcW w:w="992" w:type="dxa"/>
          </w:tcPr>
          <w:p w:rsidR="00C03564" w:rsidRDefault="00C03564" w:rsidP="00084964">
            <w:pPr>
              <w:jc w:val="center"/>
              <w:rPr>
                <w:ins w:id="844" w:author="農林水産省" w:date="2016-09-08T23:39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45" w:author="農林水産省" w:date="2016-09-08T23:3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Y</w:t>
              </w:r>
            </w:ins>
          </w:p>
          <w:p w:rsidR="00C03564" w:rsidRDefault="00C03564" w:rsidP="00084964">
            <w:pPr>
              <w:jc w:val="center"/>
              <w:rPr>
                <w:ins w:id="846" w:author="農林水産省" w:date="2016-09-08T23:38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47" w:author="農林水産省" w:date="2016-09-08T23:3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(142)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int_describe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E1347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Description of the interaction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int_describe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848" w:author="農林水産省" w:date="2016-09-08T23:37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49" w:author="農林水産省" w:date="2016-09-08T23:3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(143)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sgact_id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DD235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activity when SIGHTING occurs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3_–" w:history="1">
              <w:r w:rsidR="00BE65ED" w:rsidRPr="00DD23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13</w:t>
              </w:r>
            </w:hyperlink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sgact_id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50" w:author="農林水産省" w:date="2016-09-08T23:3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851" w:author="農林水産省" w:date="2016-09-08T23:36:00Z">
              <w:r w:rsidR="00BE65ED" w:rsidDel="00944669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sgact_other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Indicates "other" Vessel Activity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sgact_other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sight_n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Number of individuals sighted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Default="00BE65ED" w:rsidP="00084964">
            <w:pPr>
              <w:jc w:val="center"/>
              <w:rPr>
                <w:ins w:id="852" w:author="農林水産省" w:date="2016-09-08T23:37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4669" w:rsidRPr="00056B4F" w:rsidRDefault="00944669" w:rsidP="00084964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53" w:author="農林水産省" w:date="2016-09-08T23:3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(144)</w:t>
              </w:r>
            </w:ins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sight_adult_n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Number of adults sighted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sight_adult_n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sight_juv_n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Number of juveniles sighted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sight_juv_n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sight_len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Estimated overall length (Average if more than one individual)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sight_len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sight_dist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Distance of sighted animals from vessel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Decimal (7,3)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sight_dist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sight_dist_unit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Units used for SIGHT_DIST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DD235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 = Metres; 2 = kilometres; 3 = Nautical miles</w:t>
            </w: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sight_dist_unit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sight_dist_nm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DD235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Distance in nautical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 xml:space="preserve"> miles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sz w:val="16"/>
                <w:szCs w:val="16"/>
              </w:rPr>
              <w:t>Decimal (10,4)</w:t>
            </w:r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sight_dist_nm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BE65ED" w:rsidRPr="00366A8D" w:rsidTr="000E44A9">
        <w:tc>
          <w:tcPr>
            <w:tcW w:w="195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56B4F">
              <w:rPr>
                <w:rFonts w:ascii="Courier New" w:hAnsi="Courier New" w:cs="Courier New"/>
                <w:caps/>
                <w:sz w:val="16"/>
                <w:szCs w:val="16"/>
              </w:rPr>
              <w:t>sight_behav</w:t>
            </w:r>
          </w:p>
        </w:tc>
        <w:tc>
          <w:tcPr>
            <w:tcW w:w="3544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Description of beha</w:t>
            </w:r>
            <w:r w:rsidRPr="00056B4F">
              <w:rPr>
                <w:rFonts w:ascii="Courier New" w:hAnsi="Courier New" w:cs="Courier New"/>
                <w:sz w:val="16"/>
                <w:szCs w:val="16"/>
              </w:rPr>
              <w:t>viour of Sighted animals</w:t>
            </w:r>
          </w:p>
        </w:tc>
        <w:tc>
          <w:tcPr>
            <w:tcW w:w="1701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056B4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BE65ED" w:rsidRPr="00056B4F" w:rsidRDefault="00BE65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E65ED" w:rsidRPr="00056B4F" w:rsidRDefault="00BE65ED" w:rsidP="00056B4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056B4F">
              <w:rPr>
                <w:rFonts w:ascii="Courier New" w:hAnsi="Courier New" w:cs="Courier New"/>
                <w:caps/>
                <w:sz w:val="14"/>
                <w:szCs w:val="16"/>
              </w:rPr>
              <w:t>sight_behav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BE65ED" w:rsidRPr="00056B4F" w:rsidRDefault="00BE65ED" w:rsidP="0008496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</w:tbl>
    <w:p w:rsidR="00AC47B4" w:rsidRDefault="00AC47B4"/>
    <w:p w:rsidR="00AC47B4" w:rsidRDefault="00AC47B4">
      <w:r>
        <w:br w:type="page"/>
      </w:r>
    </w:p>
    <w:p w:rsidR="0070255D" w:rsidRDefault="0070255D" w:rsidP="0070255D">
      <w:pPr>
        <w:pStyle w:val="2"/>
        <w:numPr>
          <w:ilvl w:val="1"/>
          <w:numId w:val="12"/>
        </w:numPr>
      </w:pPr>
      <w:bookmarkStart w:id="854" w:name="_SPECIES_OF_SPECIAL_2"/>
      <w:bookmarkStart w:id="855" w:name="_Toc421810080"/>
      <w:bookmarkEnd w:id="854"/>
      <w:r>
        <w:lastRenderedPageBreak/>
        <w:t xml:space="preserve">SPECIES OF SPECIAL INTEREST DETAILS </w:t>
      </w:r>
      <w:r w:rsidRPr="00C13861">
        <w:t>DATA</w:t>
      </w:r>
      <w:bookmarkEnd w:id="855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701"/>
        <w:gridCol w:w="5528"/>
        <w:gridCol w:w="1701"/>
        <w:gridCol w:w="709"/>
      </w:tblGrid>
      <w:tr w:rsidR="0070255D" w:rsidRPr="00366A8D" w:rsidTr="001A29DB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70255D" w:rsidRDefault="0070255D" w:rsidP="001A29DB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OBS_SSI_DETAILS</w:t>
            </w:r>
          </w:p>
          <w:p w:rsidR="0070255D" w:rsidRDefault="0070255D" w:rsidP="0070255D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following SPECIES OF SPECIAL INTEREST CATCH DETAILS for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 The specific detail of each interaction needs to be 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recorded/stored</w:t>
            </w:r>
            <w:proofErr w:type="gramEnd"/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here.</w:t>
            </w:r>
          </w:p>
        </w:tc>
      </w:tr>
      <w:tr w:rsidR="0070255D" w:rsidRPr="00366A8D" w:rsidTr="001A29DB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70255D" w:rsidRPr="00366A8D" w:rsidRDefault="0070255D" w:rsidP="001A29D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70255D" w:rsidRPr="00366A8D" w:rsidRDefault="0070255D" w:rsidP="001A29D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70255D" w:rsidRPr="00366A8D" w:rsidRDefault="0070255D" w:rsidP="001A29D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70255D" w:rsidRPr="00366A8D" w:rsidRDefault="0070255D" w:rsidP="001A29D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856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857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70255D" w:rsidRPr="00C53D58" w:rsidRDefault="0070255D" w:rsidP="001A29D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70255D" w:rsidRDefault="0070255D" w:rsidP="001A29D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70255D" w:rsidRPr="00C53D58" w:rsidRDefault="0070255D" w:rsidP="001A29D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70255D" w:rsidRPr="00366A8D" w:rsidTr="001A29DB">
        <w:tc>
          <w:tcPr>
            <w:tcW w:w="1951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70255D" w:rsidRPr="00C53D58" w:rsidRDefault="0070255D" w:rsidP="001A29D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0255D" w:rsidRPr="00C53D58" w:rsidRDefault="00620844" w:rsidP="001A29D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0255D" w:rsidRPr="00366A8D" w:rsidTr="001A29DB">
        <w:tc>
          <w:tcPr>
            <w:tcW w:w="1951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SSI CATCH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+ SIGHTING TIME + SPECIES CODE + FATE CODE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70255D" w:rsidRDefault="0070255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70255D" w:rsidRDefault="00C418ED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r w:rsidR="0082778F">
              <w:rPr>
                <w:rFonts w:ascii="Courier New" w:hAnsi="Courier New" w:cs="Courier New"/>
                <w:sz w:val="16"/>
                <w:szCs w:val="16"/>
              </w:rPr>
              <w:t>OBS_SSI table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70255D" w:rsidRDefault="0070255D" w:rsidP="00421F5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&lt;SSI_ID&gt;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0255D" w:rsidRPr="00C53D58" w:rsidRDefault="00620844" w:rsidP="001A29D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418ED" w:rsidRPr="00366A8D" w:rsidTr="001A29DB">
        <w:tc>
          <w:tcPr>
            <w:tcW w:w="1951" w:type="dxa"/>
            <w:shd w:val="clear" w:color="auto" w:fill="FDE9D9" w:themeFill="accent6" w:themeFillTint="33"/>
          </w:tcPr>
          <w:p w:rsidR="00C418ED" w:rsidRDefault="00C418ED" w:rsidP="00C418E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SSI DETAILS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C418ED" w:rsidRDefault="00C418ED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+ SIGHTING TIME + SPECIES CODE + FATE CODE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C418ED" w:rsidRDefault="00C418ED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C418ED" w:rsidRDefault="00C418ED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C418ED" w:rsidRDefault="00C418ED" w:rsidP="00C418E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&lt;SSI_DET_ID&gt;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C418ED" w:rsidRPr="00C53D58" w:rsidRDefault="00620844" w:rsidP="001A29D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2778F" w:rsidRPr="00366A8D" w:rsidTr="001A29DB">
        <w:tc>
          <w:tcPr>
            <w:tcW w:w="195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caps/>
                <w:sz w:val="16"/>
                <w:szCs w:val="16"/>
              </w:rPr>
              <w:t>start_end</w:t>
            </w:r>
          </w:p>
        </w:tc>
        <w:tc>
          <w:tcPr>
            <w:tcW w:w="3544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Indication of </w:t>
            </w:r>
            <w:r w:rsidR="009B6CDA" w:rsidRPr="00286065">
              <w:rPr>
                <w:rFonts w:ascii="Courier New" w:hAnsi="Courier New" w:cs="Courier New"/>
                <w:sz w:val="16"/>
                <w:szCs w:val="16"/>
              </w:rPr>
              <w:t>“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>START</w:t>
            </w:r>
            <w:r w:rsidR="009B6CDA" w:rsidRPr="00286065">
              <w:rPr>
                <w:rFonts w:ascii="Courier New" w:hAnsi="Courier New" w:cs="Courier New"/>
                <w:sz w:val="16"/>
                <w:szCs w:val="16"/>
              </w:rPr>
              <w:t>”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r w:rsidR="009B6CDA" w:rsidRPr="00286065">
              <w:rPr>
                <w:rFonts w:ascii="Courier New" w:hAnsi="Courier New" w:cs="Courier New"/>
                <w:sz w:val="16"/>
                <w:szCs w:val="16"/>
              </w:rPr>
              <w:t>“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>END</w:t>
            </w:r>
            <w:r w:rsidR="009B6CDA" w:rsidRPr="00286065">
              <w:rPr>
                <w:rFonts w:ascii="Courier New" w:hAnsi="Courier New" w:cs="Courier New"/>
                <w:sz w:val="16"/>
                <w:szCs w:val="16"/>
              </w:rPr>
              <w:t>”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 of interaction</w:t>
            </w:r>
          </w:p>
        </w:tc>
        <w:tc>
          <w:tcPr>
            <w:tcW w:w="1701" w:type="dxa"/>
            <w:shd w:val="clear" w:color="auto" w:fill="auto"/>
          </w:tcPr>
          <w:p w:rsidR="0082778F" w:rsidRPr="00286065" w:rsidRDefault="0082778F" w:rsidP="00070F3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Char (</w:t>
            </w:r>
            <w:r w:rsidR="00070F3D" w:rsidRPr="00286065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82778F" w:rsidRPr="00286065" w:rsidRDefault="00F63B2A" w:rsidP="00070F3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Must be either ‘S’</w:t>
            </w:r>
            <w:r w:rsidR="00070F3D" w:rsidRPr="00286065">
              <w:rPr>
                <w:rFonts w:ascii="Courier New" w:hAnsi="Courier New" w:cs="Courier New"/>
                <w:sz w:val="16"/>
                <w:szCs w:val="16"/>
              </w:rPr>
              <w:t xml:space="preserve"> for START 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 or ‘E’</w:t>
            </w:r>
            <w:r w:rsidR="00070F3D" w:rsidRPr="00286065">
              <w:rPr>
                <w:rFonts w:ascii="Courier New" w:hAnsi="Courier New" w:cs="Courier New"/>
                <w:sz w:val="16"/>
                <w:szCs w:val="16"/>
              </w:rPr>
              <w:t xml:space="preserve"> for END</w:t>
            </w:r>
          </w:p>
        </w:tc>
        <w:tc>
          <w:tcPr>
            <w:tcW w:w="1701" w:type="dxa"/>
          </w:tcPr>
          <w:p w:rsidR="0082778F" w:rsidRPr="00286065" w:rsidRDefault="000B34EB" w:rsidP="0082778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2778F" w:rsidRPr="00286065">
              <w:rPr>
                <w:rFonts w:ascii="Courier New" w:hAnsi="Courier New" w:cs="Courier New"/>
                <w:caps/>
                <w:sz w:val="14"/>
                <w:szCs w:val="16"/>
              </w:rPr>
              <w:t>start_end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2778F" w:rsidRPr="0082778F" w:rsidRDefault="00C03564" w:rsidP="001A29DB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58" w:author="農林水産省" w:date="2016-09-08T23:4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859" w:author="農林水産省" w:date="2016-09-08T23:46:00Z">
              <w:r w:rsidR="00620844" w:rsidDel="00C03564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82778F" w:rsidRPr="00366A8D" w:rsidTr="001A29DB">
        <w:tc>
          <w:tcPr>
            <w:tcW w:w="1951" w:type="dxa"/>
            <w:shd w:val="clear" w:color="auto" w:fill="auto"/>
          </w:tcPr>
          <w:p w:rsidR="0082778F" w:rsidRPr="00286065" w:rsidRDefault="00F63B2A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caps/>
                <w:sz w:val="16"/>
                <w:szCs w:val="16"/>
              </w:rPr>
              <w:t>SSI_</w:t>
            </w:r>
            <w:r w:rsidR="0082778F" w:rsidRPr="00286065">
              <w:rPr>
                <w:rFonts w:ascii="Courier New" w:hAnsi="Courier New" w:cs="Courier New"/>
                <w:caps/>
                <w:sz w:val="16"/>
                <w:szCs w:val="16"/>
              </w:rPr>
              <w:t>number</w:t>
            </w:r>
          </w:p>
        </w:tc>
        <w:tc>
          <w:tcPr>
            <w:tcW w:w="3544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Number of animal</w:t>
            </w:r>
            <w:r w:rsidR="005B78C4" w:rsidRPr="00286065">
              <w:rPr>
                <w:rFonts w:ascii="Courier New" w:hAnsi="Courier New" w:cs="Courier New"/>
                <w:sz w:val="16"/>
                <w:szCs w:val="16"/>
              </w:rPr>
              <w:t>s</w:t>
            </w:r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 interacted</w:t>
            </w:r>
          </w:p>
        </w:tc>
        <w:tc>
          <w:tcPr>
            <w:tcW w:w="170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286065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2778F" w:rsidRPr="00286065" w:rsidRDefault="000B34EB" w:rsidP="0082778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63B2A" w:rsidRPr="00286065">
              <w:rPr>
                <w:rFonts w:ascii="Courier New" w:hAnsi="Courier New" w:cs="Courier New"/>
                <w:caps/>
                <w:sz w:val="14"/>
                <w:szCs w:val="16"/>
              </w:rPr>
              <w:t>SSI_</w:t>
            </w:r>
            <w:r w:rsidR="0082778F" w:rsidRPr="00286065">
              <w:rPr>
                <w:rFonts w:ascii="Courier New" w:hAnsi="Courier New" w:cs="Courier New"/>
                <w:caps/>
                <w:sz w:val="14"/>
                <w:szCs w:val="16"/>
              </w:rPr>
              <w:t>number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2778F" w:rsidRPr="0082778F" w:rsidRDefault="00C03564" w:rsidP="001A29DB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60" w:author="農林水産省" w:date="2016-09-08T23:4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861" w:author="農林水産省" w:date="2016-09-08T23:46:00Z">
              <w:r w:rsidR="00620844" w:rsidDel="00C03564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82778F" w:rsidRPr="00366A8D" w:rsidTr="001A29DB">
        <w:tc>
          <w:tcPr>
            <w:tcW w:w="195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caps/>
                <w:sz w:val="16"/>
                <w:szCs w:val="16"/>
              </w:rPr>
              <w:t>cond_code</w:t>
            </w:r>
          </w:p>
        </w:tc>
        <w:tc>
          <w:tcPr>
            <w:tcW w:w="3544" w:type="dxa"/>
            <w:shd w:val="clear" w:color="auto" w:fill="auto"/>
          </w:tcPr>
          <w:p w:rsidR="0082778F" w:rsidRPr="00286065" w:rsidRDefault="005B78C4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CONDITION at the point of recording (either START or END)</w:t>
            </w:r>
          </w:p>
        </w:tc>
        <w:tc>
          <w:tcPr>
            <w:tcW w:w="170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5528" w:type="dxa"/>
            <w:shd w:val="clear" w:color="auto" w:fill="auto"/>
          </w:tcPr>
          <w:p w:rsidR="0082778F" w:rsidRPr="00286065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5B78C4" w:rsidRPr="0028606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701" w:type="dxa"/>
          </w:tcPr>
          <w:p w:rsidR="0082778F" w:rsidRPr="00286065" w:rsidRDefault="000B34EB" w:rsidP="0082778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2778F" w:rsidRPr="00286065">
              <w:rPr>
                <w:rFonts w:ascii="Courier New" w:hAnsi="Courier New" w:cs="Courier New"/>
                <w:caps/>
                <w:sz w:val="14"/>
                <w:szCs w:val="16"/>
              </w:rPr>
              <w:t>cond_code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2778F" w:rsidRPr="0082778F" w:rsidRDefault="00C03564" w:rsidP="001A29DB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62" w:author="農林水産省" w:date="2016-09-08T23:4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863" w:author="農林水産省" w:date="2016-09-08T23:46:00Z">
              <w:r w:rsidR="00620844" w:rsidDel="00C03564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82778F" w:rsidRPr="00366A8D" w:rsidTr="001A29DB">
        <w:tc>
          <w:tcPr>
            <w:tcW w:w="195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caps/>
                <w:sz w:val="16"/>
                <w:szCs w:val="16"/>
              </w:rPr>
              <w:t>description</w:t>
            </w:r>
          </w:p>
        </w:tc>
        <w:tc>
          <w:tcPr>
            <w:tcW w:w="3544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86065">
              <w:rPr>
                <w:rFonts w:ascii="Courier New" w:hAnsi="Courier New" w:cs="Courier New"/>
                <w:sz w:val="16"/>
                <w:szCs w:val="16"/>
              </w:rPr>
              <w:t>Descriptions of the interaction</w:t>
            </w:r>
          </w:p>
        </w:tc>
        <w:tc>
          <w:tcPr>
            <w:tcW w:w="1701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286065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286065">
              <w:rPr>
                <w:rFonts w:ascii="Courier New" w:hAnsi="Courier New" w:cs="Courier New"/>
                <w:sz w:val="16"/>
                <w:szCs w:val="16"/>
              </w:rPr>
              <w:t xml:space="preserve"> (100)</w:t>
            </w:r>
          </w:p>
        </w:tc>
        <w:tc>
          <w:tcPr>
            <w:tcW w:w="5528" w:type="dxa"/>
            <w:shd w:val="clear" w:color="auto" w:fill="auto"/>
          </w:tcPr>
          <w:p w:rsidR="0082778F" w:rsidRPr="00286065" w:rsidRDefault="0082778F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2778F" w:rsidRPr="00286065" w:rsidRDefault="000B34EB" w:rsidP="0082778F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82778F" w:rsidRPr="00286065">
              <w:rPr>
                <w:rFonts w:ascii="Courier New" w:hAnsi="Courier New" w:cs="Courier New"/>
                <w:caps/>
                <w:sz w:val="14"/>
                <w:szCs w:val="16"/>
              </w:rPr>
              <w:t>description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2778F" w:rsidRPr="0082778F" w:rsidRDefault="00620844" w:rsidP="001A29DB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</w:tbl>
    <w:p w:rsidR="003829AD" w:rsidRDefault="003829AD">
      <w:r>
        <w:br w:type="page"/>
      </w:r>
    </w:p>
    <w:p w:rsidR="00E72AEB" w:rsidRDefault="00E72AEB" w:rsidP="00E72AEB">
      <w:pPr>
        <w:pStyle w:val="2"/>
        <w:numPr>
          <w:ilvl w:val="1"/>
          <w:numId w:val="12"/>
        </w:numPr>
      </w:pPr>
      <w:bookmarkStart w:id="864" w:name="_Toc421810081"/>
      <w:r>
        <w:lastRenderedPageBreak/>
        <w:t xml:space="preserve">LENGTH SAMPLE </w:t>
      </w:r>
      <w:r w:rsidRPr="00C13861">
        <w:t>DATA</w:t>
      </w:r>
      <w:bookmarkEnd w:id="864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843"/>
        <w:gridCol w:w="5244"/>
        <w:gridCol w:w="1843"/>
        <w:gridCol w:w="709"/>
      </w:tblGrid>
      <w:tr w:rsidR="003829AD" w:rsidRPr="00366A8D" w:rsidTr="00084964">
        <w:tc>
          <w:tcPr>
            <w:tcW w:w="15134" w:type="dxa"/>
            <w:gridSpan w:val="7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PS_LFSAMPLE</w:t>
            </w:r>
          </w:p>
          <w:p w:rsidR="003829AD" w:rsidRDefault="003829AD" w:rsidP="00314631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 w:rsidR="00E27804">
              <w:rPr>
                <w:rFonts w:ascii="Courier New" w:hAnsi="Courier New" w:cs="Courier New"/>
                <w:b/>
                <w:sz w:val="20"/>
                <w:szCs w:val="20"/>
              </w:rPr>
              <w:t xml:space="preserve">the information related to the size </w:t>
            </w:r>
            <w:r w:rsidR="00314631">
              <w:rPr>
                <w:rFonts w:ascii="Courier New" w:hAnsi="Courier New" w:cs="Courier New"/>
                <w:b/>
                <w:sz w:val="20"/>
                <w:szCs w:val="20"/>
              </w:rPr>
              <w:t xml:space="preserve">(length) </w:t>
            </w:r>
            <w:r w:rsidR="00E27804">
              <w:rPr>
                <w:rFonts w:ascii="Courier New" w:hAnsi="Courier New" w:cs="Courier New"/>
                <w:b/>
                <w:sz w:val="20"/>
                <w:szCs w:val="20"/>
              </w:rPr>
              <w:t xml:space="preserve">and species composition </w:t>
            </w:r>
            <w:r w:rsidR="00314631">
              <w:rPr>
                <w:rFonts w:ascii="Courier New" w:hAnsi="Courier New" w:cs="Courier New"/>
                <w:b/>
                <w:sz w:val="20"/>
                <w:szCs w:val="20"/>
              </w:rPr>
              <w:t>SAMPLE</w:t>
            </w:r>
            <w:r w:rsidR="00E27804">
              <w:rPr>
                <w:rFonts w:ascii="Courier New" w:hAnsi="Courier New" w:cs="Courier New"/>
                <w:b/>
                <w:sz w:val="20"/>
                <w:szCs w:val="20"/>
              </w:rPr>
              <w:t xml:space="preserve"> from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3829AD" w:rsidRPr="00366A8D" w:rsidTr="000B34EB"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86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86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843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3829AD" w:rsidRPr="00366A8D" w:rsidTr="000B34EB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829AD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:rsidR="001A29DB" w:rsidRDefault="001A29DB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&lt;S_SET_ID&gt;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1A29DB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LF SAMPLE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+ SET START DATE + SET START TIME + SAMPLE_TYPE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44" w:type="dxa"/>
            <w:shd w:val="clear" w:color="auto" w:fill="FDE9D9" w:themeFill="accent6" w:themeFillTint="33"/>
          </w:tcPr>
          <w:p w:rsid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:rsidR="001A29DB" w:rsidRDefault="001A29DB" w:rsidP="001A29D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S_</w:t>
            </w:r>
            <w:r>
              <w:rPr>
                <w:rFonts w:ascii="Courier New" w:hAnsi="Courier New" w:cs="Courier New"/>
                <w:sz w:val="14"/>
                <w:szCs w:val="14"/>
              </w:rPr>
              <w:t>LFSAMP 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1A29DB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sampletype_id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Sample Type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CHAR(1)</w:t>
            </w:r>
          </w:p>
        </w:tc>
        <w:tc>
          <w:tcPr>
            <w:tcW w:w="5244" w:type="dxa"/>
            <w:shd w:val="clear" w:color="auto" w:fill="auto"/>
          </w:tcPr>
          <w:p w:rsidR="001A29DB" w:rsidRPr="001A29DB" w:rsidRDefault="00BF13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4_–" w:history="1">
              <w:r w:rsidR="001A29DB" w:rsidRPr="001A29DB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14</w:t>
              </w:r>
            </w:hyperlink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sampletype_id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EC1A32" w:rsidP="00BA1A4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67" w:author="農林水産省" w:date="2016-09-09T01:0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868" w:author="農林水産省" w:date="2016-09-09T01:03:00Z">
              <w:r w:rsidR="00BA1A43" w:rsidDel="00EC1A32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other_desc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Description other sampling type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other_desc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fish_per_brail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Target # of fish for sampling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fish_per_brail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2A4F2D" w:rsidRPr="00366A8D" w:rsidTr="000B34EB">
        <w:tc>
          <w:tcPr>
            <w:tcW w:w="1692" w:type="dxa"/>
            <w:gridSpan w:val="2"/>
            <w:shd w:val="clear" w:color="auto" w:fill="auto"/>
          </w:tcPr>
          <w:p w:rsidR="002A4F2D" w:rsidRPr="001A29DB" w:rsidRDefault="002A4F2D" w:rsidP="0076774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measure_code</w:t>
            </w:r>
          </w:p>
        </w:tc>
        <w:tc>
          <w:tcPr>
            <w:tcW w:w="3803" w:type="dxa"/>
            <w:shd w:val="clear" w:color="auto" w:fill="auto"/>
          </w:tcPr>
          <w:p w:rsidR="002A4F2D" w:rsidRPr="001A29DB" w:rsidRDefault="002A4F2D" w:rsidP="002A4F2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MEASURING INSTRUMENT</w:t>
            </w:r>
          </w:p>
        </w:tc>
        <w:tc>
          <w:tcPr>
            <w:tcW w:w="1843" w:type="dxa"/>
            <w:shd w:val="clear" w:color="auto" w:fill="auto"/>
          </w:tcPr>
          <w:p w:rsidR="002A4F2D" w:rsidRPr="001A29DB" w:rsidRDefault="002A4F2D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5244" w:type="dxa"/>
            <w:shd w:val="clear" w:color="auto" w:fill="auto"/>
          </w:tcPr>
          <w:p w:rsidR="002A4F2D" w:rsidRPr="001A29DB" w:rsidRDefault="00BF13DB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5_–" w:history="1">
              <w:r w:rsidR="002A4F2D" w:rsidRPr="002A4F2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15</w:t>
              </w:r>
            </w:hyperlink>
          </w:p>
        </w:tc>
        <w:tc>
          <w:tcPr>
            <w:tcW w:w="1843" w:type="dxa"/>
          </w:tcPr>
          <w:p w:rsidR="002A4F2D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2A4F2D" w:rsidRPr="001A29DB">
              <w:rPr>
                <w:rFonts w:ascii="Courier New" w:hAnsi="Courier New" w:cs="Courier New"/>
                <w:caps/>
                <w:sz w:val="14"/>
                <w:szCs w:val="16"/>
              </w:rPr>
              <w:t>measure_code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2A4F2D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Comments  about the sampling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brail_full_n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Full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brail_full_n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brail_78_n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Seven eight</w:t>
            </w:r>
            <w:r w:rsidR="002A4F2D">
              <w:rPr>
                <w:rFonts w:ascii="Courier New" w:hAnsi="Courier New" w:cs="Courier New"/>
                <w:sz w:val="16"/>
                <w:szCs w:val="16"/>
              </w:rPr>
              <w:t>hs</w:t>
            </w:r>
            <w:r w:rsidRPr="001A29DB">
              <w:rPr>
                <w:rFonts w:ascii="Courier New" w:hAnsi="Courier New" w:cs="Courier New"/>
                <w:sz w:val="16"/>
                <w:szCs w:val="16"/>
              </w:rPr>
              <w:t xml:space="preserve">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brail_78_n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brail_34_n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Three quarter 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brail_34_n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brail_23_n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Two third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brail_23_n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brail_12_n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Half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brail_12_n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brail_13_n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One third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brail_13_n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brail_14_n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One quarter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brail_14_n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brail_18_n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One eight</w:t>
            </w:r>
            <w:r w:rsidR="002A4F2D">
              <w:rPr>
                <w:rFonts w:ascii="Courier New" w:hAnsi="Courier New" w:cs="Courier New"/>
                <w:sz w:val="16"/>
                <w:szCs w:val="16"/>
              </w:rPr>
              <w:t>h</w:t>
            </w:r>
            <w:r w:rsidRPr="001A29DB">
              <w:rPr>
                <w:rFonts w:ascii="Courier New" w:hAnsi="Courier New" w:cs="Courier New"/>
                <w:sz w:val="16"/>
                <w:szCs w:val="16"/>
              </w:rPr>
              <w:t xml:space="preserve"> brail count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brail_18_n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brail_n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Total number of brails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brail_n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sum_brails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Sum of All Brails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Decimal (7,2)</w:t>
            </w:r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sum_brails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sampled_brail_num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sampled brail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sampled_brail_num</w:t>
            </w:r>
            <w:r w:rsidR="00ED1C59"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A29DB" w:rsidRPr="00366A8D" w:rsidTr="000B34EB">
        <w:tc>
          <w:tcPr>
            <w:tcW w:w="1692" w:type="dxa"/>
            <w:gridSpan w:val="2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caps/>
                <w:sz w:val="16"/>
                <w:szCs w:val="16"/>
              </w:rPr>
              <w:t>measured_n</w:t>
            </w:r>
          </w:p>
        </w:tc>
        <w:tc>
          <w:tcPr>
            <w:tcW w:w="380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29DB">
              <w:rPr>
                <w:rFonts w:ascii="Courier New" w:hAnsi="Courier New" w:cs="Courier New"/>
                <w:sz w:val="16"/>
                <w:szCs w:val="16"/>
              </w:rPr>
              <w:t># of samples measured</w:t>
            </w:r>
          </w:p>
        </w:tc>
        <w:tc>
          <w:tcPr>
            <w:tcW w:w="1843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1A29DB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A29DB" w:rsidRPr="001A29DB" w:rsidRDefault="001A29DB" w:rsidP="001A29D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29DB" w:rsidRPr="001A29DB" w:rsidRDefault="000B34EB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1A29DB" w:rsidRPr="001A29DB">
              <w:rPr>
                <w:rFonts w:ascii="Courier New" w:hAnsi="Courier New" w:cs="Courier New"/>
                <w:caps/>
                <w:sz w:val="14"/>
                <w:szCs w:val="16"/>
              </w:rPr>
              <w:t>measured_n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1A29DB" w:rsidRDefault="00BA1A43" w:rsidP="00BA1A4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3829AD" w:rsidRDefault="003829AD"/>
    <w:p w:rsidR="003829AD" w:rsidRDefault="003829AD">
      <w:r>
        <w:br w:type="page"/>
      </w:r>
    </w:p>
    <w:p w:rsidR="00E72AEB" w:rsidRDefault="00170473" w:rsidP="00170473">
      <w:pPr>
        <w:pStyle w:val="2"/>
      </w:pPr>
      <w:bookmarkStart w:id="869" w:name="_Toc421810082"/>
      <w:ins w:id="870" w:author="農林水産省" w:date="2016-09-09T01:17:00Z">
        <w:r>
          <w:rPr>
            <w:rFonts w:hint="eastAsia"/>
            <w:lang w:eastAsia="ja-JP"/>
          </w:rPr>
          <w:lastRenderedPageBreak/>
          <w:t>1.9.1</w:t>
        </w:r>
      </w:ins>
      <w:del w:id="871" w:author="農林水産省" w:date="2016-09-09T01:17:00Z">
        <w:r w:rsidR="00747762" w:rsidDel="00747762">
          <w:rPr>
            <w:rFonts w:hint="eastAsia"/>
            <w:lang w:eastAsia="ja-JP"/>
          </w:rPr>
          <w:delText>1.10</w:delText>
        </w:r>
      </w:del>
      <w:r w:rsidR="00E72AEB">
        <w:t xml:space="preserve">INDIVIDUAL LENGTH </w:t>
      </w:r>
      <w:r w:rsidR="00E72AEB" w:rsidRPr="00C13861">
        <w:t>DATA</w:t>
      </w:r>
      <w:bookmarkEnd w:id="869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701"/>
        <w:gridCol w:w="5528"/>
        <w:gridCol w:w="1701"/>
        <w:gridCol w:w="709"/>
      </w:tblGrid>
      <w:tr w:rsidR="003829AD" w:rsidRPr="00366A8D" w:rsidTr="00084964">
        <w:tc>
          <w:tcPr>
            <w:tcW w:w="15134" w:type="dxa"/>
            <w:gridSpan w:val="7"/>
            <w:shd w:val="clear" w:color="auto" w:fill="D6E3BC" w:themeFill="accent3" w:themeFillTint="66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PS_LFMEAS</w:t>
            </w:r>
          </w:p>
          <w:p w:rsidR="003829AD" w:rsidRDefault="00314631" w:rsidP="00314631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the individual fish measurements from the SAMPLE from each FISHING SET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3829AD" w:rsidRPr="00366A8D" w:rsidTr="00150259">
        <w:tc>
          <w:tcPr>
            <w:tcW w:w="166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3829AD" w:rsidRPr="00366A8D" w:rsidRDefault="003829AD" w:rsidP="0008496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872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873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829AD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3829AD" w:rsidRPr="00C53D58" w:rsidRDefault="003829AD" w:rsidP="0008496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3829AD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3829AD" w:rsidRDefault="003829AD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829AD" w:rsidRPr="00C53D58" w:rsidRDefault="00084964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829AD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314631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&lt;S_SET_ID&gt;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14631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314631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LF SAMPLE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+ SET START DATE + SET START TIME + SAMPLE_TYPE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314631" w:rsidRDefault="00314631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76774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S_</w:t>
            </w:r>
            <w:r>
              <w:rPr>
                <w:rFonts w:ascii="Courier New" w:hAnsi="Courier New" w:cs="Courier New"/>
                <w:sz w:val="14"/>
                <w:szCs w:val="14"/>
              </w:rPr>
              <w:t>LFSAMP 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14631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314631" w:rsidRPr="00366A8D" w:rsidTr="00150259">
        <w:tc>
          <w:tcPr>
            <w:tcW w:w="1692" w:type="dxa"/>
            <w:gridSpan w:val="2"/>
            <w:shd w:val="clear" w:color="auto" w:fill="FDE9D9" w:themeFill="accent6" w:themeFillTint="33"/>
          </w:tcPr>
          <w:p w:rsidR="00314631" w:rsidRDefault="00314631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LF MEASURE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314631" w:rsidRDefault="00314631" w:rsidP="00C47EDF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DAY LOG + SET START DATE + SET START TIME + SAMPLE_TYPE + SEQ_N</w:t>
            </w:r>
            <w:r w:rsidR="00C47EDF">
              <w:rPr>
                <w:rFonts w:ascii="Courier New" w:hAnsi="Courier New" w:cs="Courier New"/>
                <w:sz w:val="16"/>
                <w:szCs w:val="16"/>
              </w:rPr>
              <w:t>UMBER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314631" w:rsidRDefault="00314631" w:rsidP="0008496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314631" w:rsidRDefault="00314631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S_</w:t>
            </w:r>
            <w:r>
              <w:rPr>
                <w:rFonts w:ascii="Courier New" w:hAnsi="Courier New" w:cs="Courier New"/>
                <w:sz w:val="14"/>
                <w:szCs w:val="14"/>
              </w:rPr>
              <w:t>LFMEAS_ID&gt;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314631" w:rsidRPr="00C53D58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C47EDF" w:rsidRPr="00366A8D" w:rsidTr="00150259">
        <w:tc>
          <w:tcPr>
            <w:tcW w:w="1692" w:type="dxa"/>
            <w:gridSpan w:val="2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caps/>
                <w:sz w:val="16"/>
                <w:szCs w:val="16"/>
              </w:rPr>
              <w:t>seq_number</w:t>
            </w:r>
          </w:p>
        </w:tc>
        <w:tc>
          <w:tcPr>
            <w:tcW w:w="3803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sz w:val="16"/>
                <w:szCs w:val="16"/>
              </w:rPr>
              <w:t>Measurement number.</w:t>
            </w:r>
          </w:p>
        </w:tc>
        <w:tc>
          <w:tcPr>
            <w:tcW w:w="1701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47EDF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47EDF" w:rsidRPr="00C47EDF" w:rsidRDefault="00ED1C59" w:rsidP="00C47ED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C47EDF" w:rsidRPr="00C47EDF">
              <w:rPr>
                <w:rFonts w:ascii="Courier New" w:hAnsi="Courier New" w:cs="Courier New"/>
                <w:caps/>
                <w:sz w:val="14"/>
                <w:szCs w:val="14"/>
              </w:rPr>
              <w:t>seq_number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C47EDF" w:rsidRDefault="00BA1A43" w:rsidP="0008496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C47EDF" w:rsidRPr="00366A8D" w:rsidTr="00150259">
        <w:tc>
          <w:tcPr>
            <w:tcW w:w="1692" w:type="dxa"/>
            <w:gridSpan w:val="2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caps/>
                <w:sz w:val="16"/>
                <w:szCs w:val="16"/>
              </w:rPr>
              <w:t>sp_code</w:t>
            </w:r>
          </w:p>
        </w:tc>
        <w:tc>
          <w:tcPr>
            <w:tcW w:w="3803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sz w:val="16"/>
                <w:szCs w:val="16"/>
              </w:rPr>
              <w:t>Link to species table</w:t>
            </w:r>
          </w:p>
        </w:tc>
        <w:tc>
          <w:tcPr>
            <w:tcW w:w="1701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5528" w:type="dxa"/>
            <w:shd w:val="clear" w:color="auto" w:fill="auto"/>
          </w:tcPr>
          <w:p w:rsidR="00C47EDF" w:rsidRPr="00C47EDF" w:rsidRDefault="00BF13DB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C47EDF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701" w:type="dxa"/>
          </w:tcPr>
          <w:p w:rsidR="00C47EDF" w:rsidRPr="00C47EDF" w:rsidRDefault="00ED1C59" w:rsidP="00C47ED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C47EDF" w:rsidRPr="00C47EDF">
              <w:rPr>
                <w:rFonts w:ascii="Courier New" w:hAnsi="Courier New" w:cs="Courier New"/>
                <w:caps/>
                <w:sz w:val="14"/>
                <w:szCs w:val="14"/>
              </w:rPr>
              <w:t>sp_code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C47EDF" w:rsidRDefault="00BA1A43" w:rsidP="00084964">
            <w:pPr>
              <w:jc w:val="center"/>
              <w:rPr>
                <w:ins w:id="874" w:author="農林水産省" w:date="2016-09-09T01:1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70473" w:rsidRDefault="00170473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75" w:author="農林水産省" w:date="2016-09-09T01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(102)</w:t>
              </w:r>
            </w:ins>
          </w:p>
        </w:tc>
      </w:tr>
      <w:tr w:rsidR="00170473" w:rsidRPr="00366A8D" w:rsidTr="00150259">
        <w:trPr>
          <w:ins w:id="876" w:author="農林水産省" w:date="2016-09-09T01:14:00Z"/>
        </w:trPr>
        <w:tc>
          <w:tcPr>
            <w:tcW w:w="1692" w:type="dxa"/>
            <w:gridSpan w:val="2"/>
            <w:shd w:val="clear" w:color="auto" w:fill="auto"/>
          </w:tcPr>
          <w:p w:rsidR="00170473" w:rsidRPr="00C47EDF" w:rsidRDefault="00170473" w:rsidP="0076774D">
            <w:pPr>
              <w:rPr>
                <w:ins w:id="877" w:author="農林水産省" w:date="2016-09-09T01:14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878" w:author="農林水産省" w:date="2016-09-09T01:1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LEN_code</w:t>
              </w:r>
            </w:ins>
          </w:p>
        </w:tc>
        <w:tc>
          <w:tcPr>
            <w:tcW w:w="3803" w:type="dxa"/>
            <w:shd w:val="clear" w:color="auto" w:fill="auto"/>
          </w:tcPr>
          <w:p w:rsidR="00170473" w:rsidRPr="00C47EDF" w:rsidRDefault="00170473" w:rsidP="0076774D">
            <w:pPr>
              <w:rPr>
                <w:ins w:id="879" w:author="農林水産省" w:date="2016-09-09T01:14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880" w:author="農林水産省" w:date="2016-09-09T01:1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Record length </w:t>
              </w:r>
              <w:proofErr w:type="spellStart"/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mesurement</w:t>
              </w:r>
            </w:ins>
            <w:proofErr w:type="spellEnd"/>
          </w:p>
        </w:tc>
        <w:tc>
          <w:tcPr>
            <w:tcW w:w="1701" w:type="dxa"/>
            <w:shd w:val="clear" w:color="auto" w:fill="auto"/>
          </w:tcPr>
          <w:p w:rsidR="00170473" w:rsidRPr="00C47EDF" w:rsidRDefault="00170473" w:rsidP="0076774D">
            <w:pPr>
              <w:rPr>
                <w:ins w:id="881" w:author="農林水産省" w:date="2016-09-09T01:1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auto"/>
          </w:tcPr>
          <w:p w:rsidR="00170473" w:rsidRPr="00C47EDF" w:rsidRDefault="00170473" w:rsidP="0076774D">
            <w:pPr>
              <w:rPr>
                <w:ins w:id="882" w:author="農林水産省" w:date="2016-09-09T01:14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170473" w:rsidRDefault="00170473" w:rsidP="00C47EDF">
            <w:pPr>
              <w:jc w:val="center"/>
              <w:rPr>
                <w:ins w:id="883" w:author="農林水産省" w:date="2016-09-09T01:14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709" w:type="dxa"/>
          </w:tcPr>
          <w:p w:rsidR="00170473" w:rsidRDefault="00170473" w:rsidP="00084964">
            <w:pPr>
              <w:jc w:val="center"/>
              <w:rPr>
                <w:ins w:id="884" w:author="農林水産省" w:date="2016-09-09T01:1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85" w:author="農林水産省" w:date="2016-09-09T01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170473" w:rsidRDefault="00170473" w:rsidP="00084964">
            <w:pPr>
              <w:jc w:val="center"/>
              <w:rPr>
                <w:ins w:id="886" w:author="農林水産省" w:date="2016-09-09T01:14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87" w:author="農林水産省" w:date="2016-09-09T01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(103)</w:t>
              </w:r>
            </w:ins>
          </w:p>
        </w:tc>
      </w:tr>
      <w:tr w:rsidR="00C47EDF" w:rsidRPr="00366A8D" w:rsidTr="00150259">
        <w:tc>
          <w:tcPr>
            <w:tcW w:w="1692" w:type="dxa"/>
            <w:gridSpan w:val="2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caps/>
                <w:sz w:val="16"/>
                <w:szCs w:val="16"/>
              </w:rPr>
              <w:t>len</w:t>
            </w:r>
          </w:p>
        </w:tc>
        <w:tc>
          <w:tcPr>
            <w:tcW w:w="3803" w:type="dxa"/>
            <w:shd w:val="clear" w:color="auto" w:fill="auto"/>
          </w:tcPr>
          <w:p w:rsidR="007A03A2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47EDF">
              <w:rPr>
                <w:rFonts w:ascii="Courier New" w:hAnsi="Courier New" w:cs="Courier New"/>
                <w:sz w:val="16"/>
                <w:szCs w:val="16"/>
              </w:rPr>
              <w:t xml:space="preserve">Length (cm). </w:t>
            </w:r>
          </w:p>
          <w:p w:rsidR="007A03A2" w:rsidRDefault="007A03A2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A03A2" w:rsidRDefault="007A03A2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Expect that the following measurements have been taken by the observers, as instructed.</w:t>
            </w:r>
          </w:p>
          <w:p w:rsidR="007A03A2" w:rsidRDefault="007A03A2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A03A2" w:rsidRDefault="007A03A2" w:rsidP="007A03A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TUNA SPECIES - </w:t>
            </w:r>
            <w:r w:rsidR="00C47EDF" w:rsidRPr="00C47EDF">
              <w:rPr>
                <w:rFonts w:ascii="Courier New" w:hAnsi="Courier New" w:cs="Courier New"/>
                <w:sz w:val="16"/>
                <w:szCs w:val="16"/>
              </w:rPr>
              <w:t>Upper jaw to fork length</w:t>
            </w:r>
            <w:r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:rsidR="007A03A2" w:rsidRDefault="007A03A2" w:rsidP="007A03A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SHARK SPECIES - </w:t>
            </w:r>
            <w:r w:rsidR="00C47EDF" w:rsidRPr="00C47EDF">
              <w:rPr>
                <w:rFonts w:ascii="Courier New" w:hAnsi="Courier New" w:cs="Courier New"/>
                <w:sz w:val="16"/>
                <w:szCs w:val="16"/>
              </w:rPr>
              <w:t xml:space="preserve"> total length; </w:t>
            </w:r>
          </w:p>
          <w:p w:rsidR="00C47EDF" w:rsidRPr="00C47EDF" w:rsidRDefault="00AF5747" w:rsidP="007A03A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BILLFI</w:t>
            </w:r>
            <w:r w:rsidR="007A03A2">
              <w:rPr>
                <w:rFonts w:ascii="Courier New" w:hAnsi="Courier New" w:cs="Courier New"/>
                <w:sz w:val="16"/>
                <w:szCs w:val="16"/>
              </w:rPr>
              <w:t xml:space="preserve">SH SPECIES - </w:t>
            </w:r>
            <w:r w:rsidR="00C47EDF" w:rsidRPr="00C47EDF">
              <w:rPr>
                <w:rFonts w:ascii="Courier New" w:hAnsi="Courier New" w:cs="Courier New"/>
                <w:sz w:val="16"/>
                <w:szCs w:val="16"/>
              </w:rPr>
              <w:t>Lower jaw to fork length for billfish.</w:t>
            </w:r>
          </w:p>
        </w:tc>
        <w:tc>
          <w:tcPr>
            <w:tcW w:w="1701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47EDF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C47EDF" w:rsidRPr="00C47EDF" w:rsidRDefault="00C47ED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C47EDF" w:rsidRPr="00C47EDF" w:rsidRDefault="00ED1C59" w:rsidP="00C47ED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C47EDF" w:rsidRPr="00C47EDF">
              <w:rPr>
                <w:rFonts w:ascii="Courier New" w:hAnsi="Courier New" w:cs="Courier New"/>
                <w:caps/>
                <w:sz w:val="14"/>
                <w:szCs w:val="14"/>
              </w:rPr>
              <w:t>len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C47EDF" w:rsidRDefault="00BA1A43" w:rsidP="00084964">
            <w:pPr>
              <w:jc w:val="center"/>
              <w:rPr>
                <w:ins w:id="888" w:author="農林水産省" w:date="2016-09-09T01:1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70473" w:rsidRDefault="00170473" w:rsidP="0008496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889" w:author="農林水産省" w:date="2016-09-09T01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(104)</w:t>
              </w:r>
            </w:ins>
          </w:p>
        </w:tc>
      </w:tr>
    </w:tbl>
    <w:p w:rsidR="003829AD" w:rsidRDefault="003829AD"/>
    <w:p w:rsidR="006921C5" w:rsidRDefault="003829AD">
      <w:r>
        <w:br w:type="page"/>
      </w:r>
    </w:p>
    <w:p w:rsidR="00E72AEB" w:rsidRDefault="00E72AEB" w:rsidP="00E72AEB">
      <w:pPr>
        <w:pStyle w:val="2"/>
        <w:numPr>
          <w:ilvl w:val="1"/>
          <w:numId w:val="12"/>
        </w:numPr>
      </w:pPr>
      <w:bookmarkStart w:id="890" w:name="_TRIP_MONITORING_QUESTIONS_1"/>
      <w:bookmarkStart w:id="891" w:name="_Toc421810083"/>
      <w:bookmarkEnd w:id="890"/>
      <w:r>
        <w:lastRenderedPageBreak/>
        <w:t xml:space="preserve">TRIP MONITORING </w:t>
      </w:r>
      <w:ins w:id="892" w:author="農林水産省" w:date="2016-09-09T00:54:00Z">
        <w:r w:rsidR="00F02E4A">
          <w:rPr>
            <w:rFonts w:hint="eastAsia"/>
            <w:lang w:eastAsia="ja-JP"/>
          </w:rPr>
          <w:t>SUMMRAY</w:t>
        </w:r>
      </w:ins>
      <w:del w:id="893" w:author="農林水産省" w:date="2016-09-09T00:54:00Z">
        <w:r w:rsidR="003F71E1" w:rsidDel="00F02E4A">
          <w:delText>QUESTIONS</w:delText>
        </w:r>
      </w:del>
      <w:bookmarkEnd w:id="891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268"/>
        <w:gridCol w:w="4961"/>
        <w:gridCol w:w="1418"/>
        <w:gridCol w:w="992"/>
      </w:tblGrid>
      <w:tr w:rsidR="006921C5" w:rsidRPr="00366A8D" w:rsidTr="00F00D23">
        <w:trPr>
          <w:tblHeader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OBS_TRIPMON</w:t>
            </w:r>
          </w:p>
          <w:p w:rsidR="006921C5" w:rsidRDefault="006921C5" w:rsidP="00B916E7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the details of the OBSERVER GEN-3 “OBSERVER VESSEL TRIP MONITORING FORM”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 One record per </w:t>
            </w:r>
            <w:r w:rsidR="00B916E7">
              <w:rPr>
                <w:rFonts w:ascii="Courier New" w:hAnsi="Courier New" w:cs="Courier New"/>
                <w:b/>
                <w:sz w:val="20"/>
                <w:szCs w:val="20"/>
              </w:rPr>
              <w:t>question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6921C5" w:rsidRPr="00366A8D" w:rsidTr="00EC1A32">
        <w:trPr>
          <w:tblHeader/>
        </w:trPr>
        <w:tc>
          <w:tcPr>
            <w:tcW w:w="16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894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895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418" w:type="dxa"/>
            <w:shd w:val="clear" w:color="auto" w:fill="BFBFBF" w:themeFill="background1" w:themeFillShade="BF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6921C5" w:rsidRDefault="006921C5" w:rsidP="00F00D23">
            <w:pPr>
              <w:jc w:val="center"/>
              <w:rPr>
                <w:ins w:id="896" w:author="農林水産省" w:date="2016-09-09T01:01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897" w:author="農林水産省" w:date="2016-09-09T01:00:00Z">
              <w:r w:rsidR="00EC1A32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6"/>
                <w:t>*</w:t>
              </w:r>
            </w:ins>
          </w:p>
          <w:p w:rsidR="00EC1A32" w:rsidRPr="00C53D58" w:rsidRDefault="00EC1A32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900" w:author="農林水産省" w:date="2016-09-09T01:01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6921C5" w:rsidRPr="00366A8D" w:rsidTr="00EC1A32">
        <w:tc>
          <w:tcPr>
            <w:tcW w:w="1692" w:type="dxa"/>
            <w:gridSpan w:val="2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6921C5" w:rsidRPr="00C53D58" w:rsidRDefault="004F343F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30726" w:rsidRPr="00366A8D" w:rsidTr="00EC1A32">
        <w:tc>
          <w:tcPr>
            <w:tcW w:w="1692" w:type="dxa"/>
            <w:gridSpan w:val="2"/>
            <w:shd w:val="clear" w:color="auto" w:fill="FDE9D9" w:themeFill="accent6" w:themeFillTint="33"/>
          </w:tcPr>
          <w:p w:rsidR="00E30726" w:rsidRDefault="00E3072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MONITORING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E30726" w:rsidRDefault="00E3072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UNIQUE SEQ NUMBER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0726" w:rsidRDefault="00E3072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E30726" w:rsidRDefault="00E3072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E30726" w:rsidRDefault="00E30726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&lt;TRIPMON_ID&gt;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E30726" w:rsidRPr="00C53D58" w:rsidRDefault="004F343F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916E7" w:rsidRPr="00366A8D" w:rsidTr="00EC1A32">
        <w:tc>
          <w:tcPr>
            <w:tcW w:w="1692" w:type="dxa"/>
            <w:gridSpan w:val="2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B916E7">
              <w:rPr>
                <w:rFonts w:ascii="Courier New" w:hAnsi="Courier New" w:cs="Courier New"/>
                <w:caps/>
                <w:sz w:val="14"/>
                <w:szCs w:val="14"/>
              </w:rPr>
              <w:t>question_code</w:t>
            </w:r>
          </w:p>
        </w:tc>
        <w:tc>
          <w:tcPr>
            <w:tcW w:w="3803" w:type="dxa"/>
            <w:shd w:val="clear" w:color="auto" w:fill="auto"/>
          </w:tcPr>
          <w:p w:rsidR="00B916E7" w:rsidRPr="00B916E7" w:rsidRDefault="00B916E7" w:rsidP="00F02E4A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916E7">
              <w:rPr>
                <w:rFonts w:ascii="Courier New" w:hAnsi="Courier New" w:cs="Courier New"/>
                <w:sz w:val="16"/>
                <w:szCs w:val="16"/>
              </w:rPr>
              <w:t>Unique CODE for each question</w:t>
            </w:r>
            <w:del w:id="901" w:author="農林水産省" w:date="2016-09-09T00:49:00Z">
              <w:r w:rsidRPr="00B916E7" w:rsidDel="00F02E4A">
                <w:rPr>
                  <w:rFonts w:ascii="Courier New" w:hAnsi="Courier New" w:cs="Courier New"/>
                  <w:sz w:val="16"/>
                  <w:szCs w:val="16"/>
                </w:rPr>
                <w:delText xml:space="preserve"> in</w:delText>
              </w:r>
              <w:r w:rsidDel="00F02E4A">
                <w:rPr>
                  <w:rFonts w:ascii="Courier New" w:hAnsi="Courier New" w:cs="Courier New"/>
                  <w:sz w:val="16"/>
                  <w:szCs w:val="16"/>
                </w:rPr>
                <w:delText xml:space="preserve"> </w:delText>
              </w:r>
              <w:r w:rsidRPr="00B916E7" w:rsidDel="00F02E4A">
                <w:rPr>
                  <w:rFonts w:ascii="Courier New" w:hAnsi="Courier New" w:cs="Courier New"/>
                  <w:sz w:val="16"/>
                  <w:szCs w:val="16"/>
                </w:rPr>
                <w:delText>GEN3</w:delText>
              </w:r>
            </w:del>
          </w:p>
        </w:tc>
        <w:tc>
          <w:tcPr>
            <w:tcW w:w="2268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916E7">
              <w:rPr>
                <w:rFonts w:ascii="Courier New" w:hAnsi="Courier New" w:cs="Courier New"/>
                <w:sz w:val="16"/>
                <w:szCs w:val="16"/>
              </w:rPr>
              <w:t>Char (4)</w:t>
            </w:r>
          </w:p>
        </w:tc>
        <w:tc>
          <w:tcPr>
            <w:tcW w:w="4961" w:type="dxa"/>
            <w:shd w:val="clear" w:color="auto" w:fill="auto"/>
          </w:tcPr>
          <w:p w:rsidR="00B916E7" w:rsidRPr="00B916E7" w:rsidRDefault="00BF13DB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6_–" w:history="1">
              <w:r w:rsidR="00B916E7" w:rsidRPr="00B916E7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16</w:t>
              </w:r>
            </w:hyperlink>
          </w:p>
        </w:tc>
        <w:tc>
          <w:tcPr>
            <w:tcW w:w="1418" w:type="dxa"/>
          </w:tcPr>
          <w:p w:rsidR="00B916E7" w:rsidRPr="00B916E7" w:rsidRDefault="00ED1C59" w:rsidP="00B916E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916E7" w:rsidRPr="00B916E7">
              <w:rPr>
                <w:rFonts w:ascii="Courier New" w:hAnsi="Courier New" w:cs="Courier New"/>
                <w:caps/>
                <w:sz w:val="14"/>
                <w:szCs w:val="14"/>
              </w:rPr>
              <w:t>question_code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916E7" w:rsidRDefault="004F343F" w:rsidP="00F00D23">
            <w:pPr>
              <w:jc w:val="center"/>
              <w:rPr>
                <w:ins w:id="902" w:author="農林水産省" w:date="2016-09-09T01:00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EC1A32" w:rsidRPr="00B916E7" w:rsidRDefault="00EC1A32" w:rsidP="00F00D23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03" w:author="農林水産省" w:date="2016-09-09T01:0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(166-188)</w:t>
              </w:r>
            </w:ins>
          </w:p>
        </w:tc>
      </w:tr>
      <w:tr w:rsidR="00B916E7" w:rsidRPr="00366A8D" w:rsidTr="00EC1A32">
        <w:tc>
          <w:tcPr>
            <w:tcW w:w="1692" w:type="dxa"/>
            <w:gridSpan w:val="2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B916E7">
              <w:rPr>
                <w:rFonts w:ascii="Courier New" w:hAnsi="Courier New" w:cs="Courier New"/>
                <w:caps/>
                <w:sz w:val="14"/>
                <w:szCs w:val="14"/>
              </w:rPr>
              <w:t>answer</w:t>
            </w:r>
          </w:p>
        </w:tc>
        <w:tc>
          <w:tcPr>
            <w:tcW w:w="3803" w:type="dxa"/>
            <w:shd w:val="clear" w:color="auto" w:fill="auto"/>
          </w:tcPr>
          <w:p w:rsidR="00B916E7" w:rsidRPr="00B916E7" w:rsidRDefault="00F02E4A" w:rsidP="0076774D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04" w:author="農林水産省" w:date="2016-09-09T00:4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Record</w:t>
              </w:r>
            </w:ins>
            <w:ins w:id="905" w:author="農林水産省" w:date="2016-09-09T00:4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answer for each question</w:t>
              </w:r>
            </w:ins>
            <w:del w:id="906" w:author="農林水産省" w:date="2016-09-09T00:47:00Z">
              <w:r w:rsidR="00B916E7" w:rsidRPr="00B916E7" w:rsidDel="00F02E4A">
                <w:rPr>
                  <w:rFonts w:ascii="Courier New" w:hAnsi="Courier New" w:cs="Courier New"/>
                  <w:sz w:val="16"/>
                  <w:szCs w:val="16"/>
                </w:rPr>
                <w:delText>FLAG to indicate</w:delText>
              </w:r>
            </w:del>
            <w:del w:id="907" w:author="農林水産省" w:date="2016-09-09T00:49:00Z">
              <w:r w:rsidR="00B916E7" w:rsidRPr="00B916E7" w:rsidDel="00F02E4A">
                <w:rPr>
                  <w:rFonts w:ascii="Courier New" w:hAnsi="Courier New" w:cs="Courier New"/>
                  <w:sz w:val="16"/>
                  <w:szCs w:val="16"/>
                </w:rPr>
                <w:delText xml:space="preserve"> whether has been answered or NOT</w:delText>
              </w:r>
            </w:del>
          </w:p>
        </w:tc>
        <w:tc>
          <w:tcPr>
            <w:tcW w:w="2268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916E7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‘Y’, ‘N’ or ‘X’- not answered </w:t>
            </w:r>
          </w:p>
        </w:tc>
        <w:tc>
          <w:tcPr>
            <w:tcW w:w="1418" w:type="dxa"/>
          </w:tcPr>
          <w:p w:rsidR="00B916E7" w:rsidRPr="00B916E7" w:rsidRDefault="00ED1C59" w:rsidP="00B916E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916E7" w:rsidRPr="00B916E7">
              <w:rPr>
                <w:rFonts w:ascii="Courier New" w:hAnsi="Courier New" w:cs="Courier New"/>
                <w:caps/>
                <w:sz w:val="14"/>
                <w:szCs w:val="14"/>
              </w:rPr>
              <w:t>answer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916E7" w:rsidRDefault="004F343F" w:rsidP="00F00D23">
            <w:pPr>
              <w:jc w:val="center"/>
              <w:rPr>
                <w:ins w:id="908" w:author="農林水産省" w:date="2016-09-09T01:00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EC1A32" w:rsidRPr="00B916E7" w:rsidRDefault="00EC1A32" w:rsidP="00F00D23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09" w:author="農林水産省" w:date="2016-09-09T01:00:00Z">
              <w:r w:rsidRPr="00EC1A32">
                <w:rPr>
                  <w:rFonts w:ascii="Courier New" w:hAnsi="Courier New" w:cs="Courier New"/>
                  <w:sz w:val="16"/>
                  <w:szCs w:val="16"/>
                  <w:lang w:eastAsia="ja-JP"/>
                </w:rPr>
                <w:t>(166-188)</w:t>
              </w:r>
            </w:ins>
          </w:p>
        </w:tc>
      </w:tr>
      <w:tr w:rsidR="00B916E7" w:rsidRPr="00366A8D" w:rsidTr="00EC1A32">
        <w:tc>
          <w:tcPr>
            <w:tcW w:w="1692" w:type="dxa"/>
            <w:gridSpan w:val="2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B916E7">
              <w:rPr>
                <w:rFonts w:ascii="Courier New" w:hAnsi="Courier New" w:cs="Courier New"/>
                <w:caps/>
                <w:sz w:val="14"/>
                <w:szCs w:val="14"/>
              </w:rPr>
              <w:t>journal_page</w:t>
            </w:r>
          </w:p>
        </w:tc>
        <w:tc>
          <w:tcPr>
            <w:tcW w:w="3803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del w:id="910" w:author="農林水産省" w:date="2016-09-09T00:59:00Z">
              <w:r w:rsidRPr="00B916E7" w:rsidDel="00EC1A32">
                <w:rPr>
                  <w:rFonts w:ascii="Courier New" w:hAnsi="Courier New" w:cs="Courier New"/>
                  <w:sz w:val="16"/>
                  <w:szCs w:val="16"/>
                </w:rPr>
                <w:delText>Detail description of the incident</w:delText>
              </w:r>
            </w:del>
            <w:ins w:id="911" w:author="農林水産省" w:date="2016-09-09T00:59:00Z">
              <w:r w:rsidR="00EC1A3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Additional explanation and information </w:t>
              </w:r>
            </w:ins>
            <w:ins w:id="912" w:author="農林水産省" w:date="2016-09-09T00:48:00Z">
              <w:r w:rsidR="00F02E4A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for any YES response</w:t>
              </w:r>
            </w:ins>
          </w:p>
        </w:tc>
        <w:tc>
          <w:tcPr>
            <w:tcW w:w="2268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916E7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916E7" w:rsidRP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B916E7" w:rsidRPr="00B916E7" w:rsidRDefault="00ED1C59" w:rsidP="00B916E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916E7" w:rsidRPr="00B916E7">
              <w:rPr>
                <w:rFonts w:ascii="Courier New" w:hAnsi="Courier New" w:cs="Courier New"/>
                <w:caps/>
                <w:sz w:val="14"/>
                <w:szCs w:val="14"/>
              </w:rPr>
              <w:t>journal_page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B916E7" w:rsidRDefault="004F343F" w:rsidP="00F00D23">
            <w:pPr>
              <w:jc w:val="center"/>
              <w:rPr>
                <w:ins w:id="913" w:author="農林水産省" w:date="2016-09-09T01:00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EC1A32" w:rsidRPr="00B916E7" w:rsidRDefault="00EC1A32" w:rsidP="00F00D23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14" w:author="農林水産省" w:date="2016-09-09T01:00:00Z">
              <w:r w:rsidRPr="00EC1A32">
                <w:rPr>
                  <w:rFonts w:ascii="Courier New" w:hAnsi="Courier New" w:cs="Courier New"/>
                  <w:sz w:val="16"/>
                  <w:szCs w:val="16"/>
                  <w:lang w:eastAsia="ja-JP"/>
                </w:rPr>
                <w:t>(166-188)</w:t>
              </w:r>
            </w:ins>
          </w:p>
        </w:tc>
      </w:tr>
    </w:tbl>
    <w:p w:rsidR="00B916E7" w:rsidRDefault="00B916E7" w:rsidP="006921C5"/>
    <w:p w:rsidR="00B916E7" w:rsidRDefault="00B916E7" w:rsidP="00B916E7">
      <w:pPr>
        <w:pStyle w:val="2"/>
        <w:numPr>
          <w:ilvl w:val="1"/>
          <w:numId w:val="12"/>
        </w:numPr>
      </w:pPr>
      <w:bookmarkStart w:id="915" w:name="_TRIP_MONITORING_COMMENTS_1"/>
      <w:bookmarkStart w:id="916" w:name="_Toc421810084"/>
      <w:bookmarkEnd w:id="915"/>
      <w:r>
        <w:t xml:space="preserve">TRIP MONITORING </w:t>
      </w:r>
      <w:r w:rsidR="003F71E1">
        <w:t>COMMENTS</w:t>
      </w:r>
      <w:bookmarkEnd w:id="916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268"/>
        <w:gridCol w:w="4961"/>
        <w:gridCol w:w="1418"/>
        <w:gridCol w:w="992"/>
      </w:tblGrid>
      <w:tr w:rsidR="00B916E7" w:rsidRPr="00366A8D" w:rsidTr="0076774D">
        <w:trPr>
          <w:tblHeader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B916E7" w:rsidRDefault="00B916E7" w:rsidP="0076774D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OBS_TRIPMON</w:t>
            </w:r>
            <w:r w:rsidR="0004382D">
              <w:rPr>
                <w:rFonts w:ascii="Courier New" w:hAnsi="Courier New" w:cs="Courier New"/>
                <w:b/>
                <w:sz w:val="28"/>
                <w:szCs w:val="28"/>
              </w:rPr>
              <w:t>_COMMENTS</w:t>
            </w:r>
          </w:p>
          <w:p w:rsidR="00B916E7" w:rsidRDefault="00B916E7" w:rsidP="00E436CF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the details of the OBSERVER GEN-3 “OBSERVER VESSEL TRIP MONITORING FORM”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 One record per da</w:t>
            </w:r>
            <w:r w:rsidR="00E436CF">
              <w:rPr>
                <w:rFonts w:ascii="Courier New" w:hAnsi="Courier New" w:cs="Courier New"/>
                <w:b/>
                <w:sz w:val="20"/>
                <w:szCs w:val="20"/>
              </w:rPr>
              <w:t>y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of trip monitoring reported event</w:t>
            </w:r>
            <w:r w:rsidR="00E436CF">
              <w:rPr>
                <w:rFonts w:ascii="Courier New" w:hAnsi="Courier New" w:cs="Courier New"/>
                <w:b/>
                <w:sz w:val="20"/>
                <w:szCs w:val="20"/>
              </w:rPr>
              <w:t>/incident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B916E7" w:rsidRPr="00366A8D" w:rsidTr="00EC1A32">
        <w:trPr>
          <w:tblHeader/>
        </w:trPr>
        <w:tc>
          <w:tcPr>
            <w:tcW w:w="1668" w:type="dxa"/>
            <w:shd w:val="clear" w:color="auto" w:fill="BFBFBF" w:themeFill="background1" w:themeFillShade="BF"/>
          </w:tcPr>
          <w:p w:rsidR="00B916E7" w:rsidRPr="00366A8D" w:rsidRDefault="00B916E7" w:rsidP="0076774D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B916E7" w:rsidRPr="00366A8D" w:rsidRDefault="00B916E7" w:rsidP="0076774D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B916E7" w:rsidRPr="00366A8D" w:rsidRDefault="00B916E7" w:rsidP="0076774D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B916E7" w:rsidRPr="00366A8D" w:rsidRDefault="00B916E7" w:rsidP="0076774D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917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918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418" w:type="dxa"/>
            <w:shd w:val="clear" w:color="auto" w:fill="BFBFBF" w:themeFill="background1" w:themeFillShade="BF"/>
          </w:tcPr>
          <w:p w:rsidR="00B916E7" w:rsidRPr="00C53D58" w:rsidRDefault="00B916E7" w:rsidP="0076774D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B916E7" w:rsidRDefault="00B916E7" w:rsidP="0076774D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B916E7" w:rsidRDefault="00B916E7" w:rsidP="0076774D">
            <w:pPr>
              <w:jc w:val="center"/>
              <w:rPr>
                <w:ins w:id="919" w:author="農林水産省" w:date="2016-09-09T01:02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920" w:author="農林水産省" w:date="2016-09-09T01:02:00Z">
              <w:r w:rsidR="00EC1A32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7"/>
                <w:t>*</w:t>
              </w:r>
            </w:ins>
          </w:p>
          <w:p w:rsidR="00EC1A32" w:rsidRPr="00C53D58" w:rsidRDefault="00EC1A32" w:rsidP="0076774D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921" w:author="農林水産省" w:date="2016-09-09T01:02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B916E7" w:rsidRPr="00366A8D" w:rsidTr="00EC1A32">
        <w:tc>
          <w:tcPr>
            <w:tcW w:w="1692" w:type="dxa"/>
            <w:gridSpan w:val="2"/>
            <w:shd w:val="clear" w:color="auto" w:fill="FDE9D9" w:themeFill="accent6" w:themeFillTint="33"/>
          </w:tcPr>
          <w:p w:rsid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B916E7" w:rsidRDefault="00B916E7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B916E7" w:rsidRPr="00C53D58" w:rsidRDefault="00B916E7" w:rsidP="0076774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B916E7" w:rsidRPr="00C53D58" w:rsidRDefault="004F343F" w:rsidP="0076774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30726" w:rsidRPr="00366A8D" w:rsidTr="00EC1A32">
        <w:tc>
          <w:tcPr>
            <w:tcW w:w="1692" w:type="dxa"/>
            <w:gridSpan w:val="2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MONITORING COMMENTS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UNIQUE SEQ NUMBER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:rsidR="00E30726" w:rsidRDefault="00E30726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&lt;TRIPMON_DET_ID&gt;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E30726" w:rsidRPr="00C53D58" w:rsidRDefault="004F343F" w:rsidP="0076774D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436CF" w:rsidRPr="00366A8D" w:rsidTr="00EC1A32">
        <w:tc>
          <w:tcPr>
            <w:tcW w:w="1692" w:type="dxa"/>
            <w:gridSpan w:val="2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E436CF">
              <w:rPr>
                <w:rFonts w:ascii="Courier New" w:hAnsi="Courier New" w:cs="Courier New"/>
                <w:caps/>
                <w:sz w:val="14"/>
                <w:szCs w:val="14"/>
              </w:rPr>
              <w:t>gen3_date</w:t>
            </w:r>
          </w:p>
        </w:tc>
        <w:tc>
          <w:tcPr>
            <w:tcW w:w="3803" w:type="dxa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436CF">
              <w:rPr>
                <w:rFonts w:ascii="Courier New" w:hAnsi="Courier New" w:cs="Courier New"/>
                <w:sz w:val="16"/>
                <w:szCs w:val="16"/>
              </w:rPr>
              <w:t>Date of the incident on GEN3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36CF" w:rsidRPr="0053628F" w:rsidRDefault="00BF13DB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E436CF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961" w:type="dxa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E436CF" w:rsidRPr="00E436CF" w:rsidRDefault="00ED1C59" w:rsidP="00E436C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E436CF" w:rsidRPr="00E436CF">
              <w:rPr>
                <w:rFonts w:ascii="Courier New" w:hAnsi="Courier New" w:cs="Courier New"/>
                <w:caps/>
                <w:sz w:val="14"/>
                <w:szCs w:val="14"/>
              </w:rPr>
              <w:t>gen3_date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E436CF" w:rsidRPr="00B916E7" w:rsidRDefault="00EC1A32" w:rsidP="0076774D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22" w:author="農林水産省" w:date="2016-09-09T00:5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923" w:author="農林水産省" w:date="2016-09-09T00:58:00Z">
              <w:r w:rsidR="004F343F" w:rsidDel="00EC1A32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E436CF" w:rsidRPr="00366A8D" w:rsidTr="00EC1A32">
        <w:tc>
          <w:tcPr>
            <w:tcW w:w="1692" w:type="dxa"/>
            <w:gridSpan w:val="2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E436CF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436CF">
              <w:rPr>
                <w:rFonts w:ascii="Courier New" w:hAnsi="Courier New" w:cs="Courier New"/>
                <w:sz w:val="16"/>
                <w:szCs w:val="16"/>
              </w:rPr>
              <w:t>Detail description of the incident</w:t>
            </w:r>
          </w:p>
        </w:tc>
        <w:tc>
          <w:tcPr>
            <w:tcW w:w="2268" w:type="dxa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E436CF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E436CF" w:rsidRPr="00E436CF" w:rsidRDefault="00E436CF" w:rsidP="0076774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8" w:type="dxa"/>
          </w:tcPr>
          <w:p w:rsidR="00E436CF" w:rsidRPr="00E436CF" w:rsidRDefault="00ED1C59" w:rsidP="00E436C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E436CF" w:rsidRPr="00E436CF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E436CF" w:rsidRPr="00B916E7" w:rsidRDefault="00EC1A32" w:rsidP="0076774D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924" w:author="農林水産省" w:date="2016-09-09T00:5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N</w:t>
              </w:r>
            </w:ins>
            <w:del w:id="925" w:author="農林水産省" w:date="2016-09-09T00:58:00Z">
              <w:r w:rsidR="004F343F" w:rsidDel="00EC1A32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</w:tbl>
    <w:p w:rsidR="00B916E7" w:rsidRDefault="00B916E7" w:rsidP="00B916E7">
      <w:r>
        <w:br w:type="page"/>
      </w:r>
    </w:p>
    <w:p w:rsidR="00E72AEB" w:rsidRDefault="00E72AEB" w:rsidP="00E72AEB">
      <w:pPr>
        <w:pStyle w:val="2"/>
        <w:numPr>
          <w:ilvl w:val="1"/>
          <w:numId w:val="12"/>
        </w:numPr>
      </w:pPr>
      <w:bookmarkStart w:id="926" w:name="_VESSEL/AIRCRAFT_SIGHTINGS_DATA"/>
      <w:bookmarkStart w:id="927" w:name="_Toc421810085"/>
      <w:bookmarkEnd w:id="926"/>
      <w:r>
        <w:lastRenderedPageBreak/>
        <w:t xml:space="preserve">VESSEL/AIRCRAFT SIGHTINGS </w:t>
      </w:r>
      <w:r w:rsidRPr="00C13861">
        <w:t>DATA</w:t>
      </w:r>
      <w:bookmarkEnd w:id="927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3"/>
        <w:gridCol w:w="3804"/>
        <w:gridCol w:w="2268"/>
        <w:gridCol w:w="4961"/>
        <w:gridCol w:w="1419"/>
        <w:gridCol w:w="992"/>
      </w:tblGrid>
      <w:tr w:rsidR="006921C5" w:rsidRPr="00366A8D" w:rsidTr="00F00D23">
        <w:trPr>
          <w:tblHeader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VES_AIR_SIGHT</w:t>
            </w:r>
          </w:p>
          <w:p w:rsidR="006921C5" w:rsidRDefault="006921C5" w:rsidP="00F00D23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the details on the GEN-1 form -- </w:t>
            </w:r>
            <w:r w:rsidRPr="00150259">
              <w:rPr>
                <w:rFonts w:ascii="Courier New" w:hAnsi="Courier New" w:cs="Courier New"/>
                <w:b/>
                <w:sz w:val="20"/>
                <w:szCs w:val="20"/>
              </w:rPr>
              <w:t>VESSEL AND AIRCRAFT SIGHTINGS / FISH, BUNKERING and OTHER TRANSFERS LOGS</w:t>
            </w:r>
          </w:p>
        </w:tc>
      </w:tr>
      <w:tr w:rsidR="006921C5" w:rsidRPr="00366A8D" w:rsidTr="0094454F">
        <w:trPr>
          <w:tblHeader/>
        </w:trPr>
        <w:tc>
          <w:tcPr>
            <w:tcW w:w="1667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928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929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419" w:type="dxa"/>
            <w:shd w:val="clear" w:color="auto" w:fill="BFBFBF" w:themeFill="background1" w:themeFillShade="BF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6921C5" w:rsidRDefault="006921C5" w:rsidP="00F00D23">
            <w:pPr>
              <w:jc w:val="center"/>
              <w:rPr>
                <w:ins w:id="930" w:author="農林水産省" w:date="2016-09-08T23:51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931" w:author="農林水産省" w:date="2016-09-08T23:52:00Z">
              <w:r w:rsidR="0094454F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8"/>
                <w:t>*</w:t>
              </w:r>
            </w:ins>
          </w:p>
          <w:p w:rsidR="0094454F" w:rsidRPr="00C53D58" w:rsidRDefault="0094454F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933" w:author="農林水産省" w:date="2016-09-08T23:51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6921C5" w:rsidRPr="00366A8D" w:rsidTr="0094454F">
        <w:tc>
          <w:tcPr>
            <w:tcW w:w="1690" w:type="dxa"/>
            <w:gridSpan w:val="2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4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FDE9D9" w:themeFill="accent6" w:themeFillTint="33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6921C5" w:rsidRPr="00C53D58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6921C5" w:rsidRPr="00366A8D" w:rsidTr="0094454F">
        <w:tc>
          <w:tcPr>
            <w:tcW w:w="1690" w:type="dxa"/>
            <w:gridSpan w:val="2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SIGHTING IDENTIFIER</w:t>
            </w:r>
          </w:p>
        </w:tc>
        <w:tc>
          <w:tcPr>
            <w:tcW w:w="3804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SIGHT_DATE_TIME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FDE9D9" w:themeFill="accent6" w:themeFillTint="33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sight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6921C5" w:rsidRPr="00C53D58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34" w:author="農林水産省" w:date="2016-09-08T23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935" w:author="農林水産省" w:date="2016-09-08T23:49:00Z">
              <w:r w:rsidR="00723D35" w:rsidDel="0094454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192546" w:rsidRPr="00366A8D" w:rsidTr="0094454F">
        <w:tc>
          <w:tcPr>
            <w:tcW w:w="1690" w:type="dxa"/>
            <w:gridSpan w:val="2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sight_date</w:t>
            </w:r>
            <w: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_TIME</w:t>
            </w:r>
          </w:p>
        </w:tc>
        <w:tc>
          <w:tcPr>
            <w:tcW w:w="3804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Date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/Time</w:t>
            </w: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of sighting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53628F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3B1B6E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CC2C66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  <w:lang w:val="fr-FR"/>
              </w:rPr>
            </w:pPr>
            <w:r w:rsidRPr="00CC2C66">
              <w:rPr>
                <w:rFonts w:ascii="Courier New" w:hAnsi="Courier New" w:cs="Courier New"/>
                <w:color w:val="000000"/>
                <w:sz w:val="16"/>
                <w:szCs w:val="16"/>
                <w:lang w:val="fr-FR"/>
              </w:rPr>
              <w:t> 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sighting_date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936" w:author="農林水産省" w:date="2016-09-08T23:4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37" w:author="農林水産省" w:date="2016-09-08T23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(145)</w:t>
              </w:r>
            </w:ins>
          </w:p>
        </w:tc>
      </w:tr>
      <w:tr w:rsidR="00192546" w:rsidRPr="00366A8D" w:rsidTr="0094454F">
        <w:tc>
          <w:tcPr>
            <w:tcW w:w="1690" w:type="dxa"/>
            <w:gridSpan w:val="2"/>
            <w:shd w:val="clear" w:color="auto" w:fill="auto"/>
            <w:vAlign w:val="center"/>
          </w:tcPr>
          <w:p w:rsidR="00192546" w:rsidRPr="00150259" w:rsidRDefault="0094454F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  <w:lang w:eastAsia="ja-JP"/>
              </w:rPr>
            </w:pPr>
            <w:ins w:id="938" w:author="農林水産省" w:date="2016-09-08T23:50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SIGH</w:t>
              </w:r>
            </w:ins>
            <w:ins w:id="939" w:author="yujiro" w:date="2016-09-10T01:36:00Z">
              <w:r w:rsidR="007A7E24"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T</w:t>
              </w:r>
            </w:ins>
            <w:bookmarkStart w:id="940" w:name="_GoBack"/>
            <w:bookmarkEnd w:id="940"/>
            <w:ins w:id="941" w:author="農林水産省" w:date="2016-09-08T23:50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_POSITION</w:t>
              </w:r>
            </w:ins>
            <w:del w:id="942" w:author="農林水産省" w:date="2016-09-08T23:50:00Z">
              <w:r w:rsidR="00192546" w:rsidRPr="00150259" w:rsidDel="0094454F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lat</w:delText>
              </w:r>
            </w:del>
          </w:p>
        </w:tc>
        <w:tc>
          <w:tcPr>
            <w:tcW w:w="3804" w:type="dxa"/>
            <w:shd w:val="clear" w:color="auto" w:fill="auto"/>
            <w:vAlign w:val="center"/>
          </w:tcPr>
          <w:p w:rsidR="00192546" w:rsidRPr="00150259" w:rsidRDefault="0094454F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  <w:lang w:eastAsia="ja-JP"/>
              </w:rPr>
            </w:pPr>
            <w:ins w:id="943" w:author="農林水産省" w:date="2016-09-08T23:51:00Z"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>Position of sighting</w:t>
              </w:r>
            </w:ins>
            <w:del w:id="944" w:author="農林水産省" w:date="2016-09-08T23:51:00Z">
              <w:r w:rsidR="00192546" w:rsidRPr="00150259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Latitude</w:delText>
              </w:r>
              <w:r w:rsidR="00192546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 of S</w:delText>
              </w:r>
            </w:del>
            <w:del w:id="945" w:author="農林水産省" w:date="2016-09-08T23:50:00Z">
              <w:r w:rsidR="00192546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IGHTING</w:delText>
              </w:r>
            </w:del>
          </w:p>
        </w:tc>
        <w:tc>
          <w:tcPr>
            <w:tcW w:w="2268" w:type="dxa"/>
            <w:shd w:val="clear" w:color="auto" w:fill="auto"/>
          </w:tcPr>
          <w:p w:rsidR="00192546" w:rsidRPr="00366A8D" w:rsidRDefault="00BF13D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192546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ins w:id="946" w:author="農林水産省" w:date="2016-09-08T23:50:00Z">
              <w:r w:rsidR="0094454F">
                <w:rPr>
                  <w:rFonts w:ascii="Courier New" w:hAnsi="Courier New" w:cs="Courier New" w:hint="eastAsia"/>
                  <w:caps/>
                  <w:color w:val="000000"/>
                  <w:sz w:val="14"/>
                  <w:szCs w:val="14"/>
                  <w:lang w:eastAsia="ja-JP"/>
                </w:rPr>
                <w:t>SIGHTING_POSITION</w:t>
              </w:r>
            </w:ins>
            <w:del w:id="947" w:author="農林水産省" w:date="2016-09-08T23:50:00Z">
              <w:r w:rsidR="00192546" w:rsidRPr="00150259"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lat</w:delText>
              </w:r>
            </w:del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948" w:author="農林水産省" w:date="2016-09-08T23:4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49" w:author="農林水産省" w:date="2016-09-08T23:4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(146)</w:t>
              </w:r>
            </w:ins>
          </w:p>
        </w:tc>
      </w:tr>
      <w:tr w:rsidR="00192546" w:rsidRPr="00366A8D" w:rsidDel="0094454F" w:rsidTr="0094454F">
        <w:trPr>
          <w:del w:id="950" w:author="農林水産省" w:date="2016-09-08T23:50:00Z"/>
        </w:trPr>
        <w:tc>
          <w:tcPr>
            <w:tcW w:w="1690" w:type="dxa"/>
            <w:gridSpan w:val="2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951" w:author="農林水産省" w:date="2016-09-08T23:50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952" w:author="農林水産省" w:date="2016-09-08T23:50:00Z">
              <w:r w:rsidRPr="00150259" w:rsidDel="0094454F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lon</w:delText>
              </w:r>
            </w:del>
          </w:p>
        </w:tc>
        <w:tc>
          <w:tcPr>
            <w:tcW w:w="3804" w:type="dxa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953" w:author="農林水産省" w:date="2016-09-08T23:50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954" w:author="農林水産省" w:date="2016-09-08T23:50:00Z">
              <w:r w:rsidRPr="00150259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Longitude</w:delText>
              </w:r>
              <w:r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 of SIGHTING</w:delText>
              </w:r>
            </w:del>
          </w:p>
        </w:tc>
        <w:tc>
          <w:tcPr>
            <w:tcW w:w="2268" w:type="dxa"/>
            <w:shd w:val="clear" w:color="auto" w:fill="auto"/>
          </w:tcPr>
          <w:p w:rsidR="00192546" w:rsidRPr="00366A8D" w:rsidDel="0094454F" w:rsidRDefault="00181935" w:rsidP="00F00D23">
            <w:pPr>
              <w:rPr>
                <w:del w:id="955" w:author="農林水産省" w:date="2016-09-08T23:50:00Z"/>
                <w:rFonts w:ascii="Courier New" w:hAnsi="Courier New" w:cs="Courier New"/>
                <w:sz w:val="16"/>
                <w:szCs w:val="16"/>
              </w:rPr>
            </w:pPr>
            <w:del w:id="956" w:author="農林水産省" w:date="2016-09-08T23:50:00Z">
              <w:r w:rsidDel="0094454F">
                <w:fldChar w:fldCharType="begin"/>
              </w:r>
              <w:r w:rsidDel="0094454F">
                <w:delInstrText xml:space="preserve"> HYPERLINK \l "_APPENDIX_A2_–" </w:delInstrText>
              </w:r>
              <w:r w:rsidDel="0094454F">
                <w:fldChar w:fldCharType="separate"/>
              </w:r>
              <w:r w:rsidR="003B1B6E" w:rsidRPr="003B1B6E" w:rsidDel="0094454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A2</w:delText>
              </w:r>
              <w:r w:rsidDel="0094454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957" w:author="農林水産省" w:date="2016-09-08T23:50:00Z"/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192546" w:rsidRPr="00150259" w:rsidDel="0094454F" w:rsidRDefault="00ED1C59" w:rsidP="00F00D23">
            <w:pPr>
              <w:jc w:val="center"/>
              <w:rPr>
                <w:del w:id="958" w:author="農林水産省" w:date="2016-09-08T23:50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959" w:author="農林水産省" w:date="2016-09-08T23:50:00Z">
              <w:r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192546" w:rsidRPr="00150259"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lon</w:delText>
              </w:r>
              <w:r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</w:tcPr>
          <w:p w:rsidR="00192546" w:rsidDel="0094454F" w:rsidRDefault="00723D35" w:rsidP="00F00D23">
            <w:pPr>
              <w:jc w:val="center"/>
              <w:rPr>
                <w:del w:id="960" w:author="農林水産省" w:date="2016-09-08T23:50:00Z"/>
                <w:rFonts w:ascii="Courier New" w:hAnsi="Courier New" w:cs="Courier New"/>
                <w:sz w:val="14"/>
                <w:szCs w:val="14"/>
              </w:rPr>
            </w:pPr>
            <w:del w:id="961" w:author="農林水産省" w:date="2016-09-08T23:50:00Z">
              <w:r w:rsidDel="0094454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94454F" w:rsidRPr="00366A8D" w:rsidDel="0094454F" w:rsidTr="0094454F">
        <w:trPr>
          <w:ins w:id="962" w:author="農林水産省" w:date="2016-09-08T23:56:00Z"/>
        </w:trPr>
        <w:tc>
          <w:tcPr>
            <w:tcW w:w="1690" w:type="dxa"/>
            <w:gridSpan w:val="2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63" w:author="農林水産省" w:date="2016-09-08T23:56:00Z"/>
                <w:rFonts w:ascii="Courier New" w:hAnsi="Courier New" w:cs="Courier New"/>
                <w:caps/>
                <w:color w:val="000000"/>
                <w:sz w:val="16"/>
                <w:szCs w:val="16"/>
                <w:lang w:eastAsia="ja-JP"/>
              </w:rPr>
            </w:pPr>
            <w:ins w:id="964" w:author="農林水産省" w:date="2016-09-08T23:56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NAME</w:t>
              </w:r>
            </w:ins>
          </w:p>
        </w:tc>
        <w:tc>
          <w:tcPr>
            <w:tcW w:w="3804" w:type="dxa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65" w:author="農林水産省" w:date="2016-09-08T23:56:00Z"/>
                <w:rFonts w:ascii="Courier New" w:hAnsi="Courier New" w:cs="Courier New"/>
                <w:color w:val="000000"/>
                <w:sz w:val="16"/>
                <w:szCs w:val="16"/>
                <w:lang w:eastAsia="ja-JP"/>
              </w:rPr>
            </w:pPr>
            <w:ins w:id="966" w:author="農林水産省" w:date="2016-09-08T23:58:00Z"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>Record sighted vessel or aircraft name, where possible</w:t>
              </w:r>
            </w:ins>
          </w:p>
        </w:tc>
        <w:tc>
          <w:tcPr>
            <w:tcW w:w="2268" w:type="dxa"/>
            <w:shd w:val="clear" w:color="auto" w:fill="auto"/>
          </w:tcPr>
          <w:p w:rsidR="0094454F" w:rsidDel="0094454F" w:rsidRDefault="0094454F" w:rsidP="00F00D23">
            <w:pPr>
              <w:rPr>
                <w:ins w:id="967" w:author="農林水産省" w:date="2016-09-08T23:56:00Z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68" w:author="農林水産省" w:date="2016-09-08T23:56:00Z"/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94454F" w:rsidDel="0094454F" w:rsidRDefault="0094454F" w:rsidP="00F00D23">
            <w:pPr>
              <w:jc w:val="center"/>
              <w:rPr>
                <w:ins w:id="969" w:author="農林水産省" w:date="2016-09-08T23:56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94454F" w:rsidRDefault="00C16D0A" w:rsidP="00F00D23">
            <w:pPr>
              <w:jc w:val="center"/>
              <w:rPr>
                <w:ins w:id="970" w:author="農林水産省" w:date="2016-09-08T23:5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71" w:author="農林水産省" w:date="2016-09-08T23:5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C16D0A" w:rsidDel="0094454F" w:rsidRDefault="00C16D0A" w:rsidP="00F00D23">
            <w:pPr>
              <w:jc w:val="center"/>
              <w:rPr>
                <w:ins w:id="972" w:author="農林水産省" w:date="2016-09-08T23:5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73" w:author="農林水産省" w:date="2016-09-08T23:5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(147)</w:t>
              </w:r>
            </w:ins>
          </w:p>
        </w:tc>
      </w:tr>
      <w:tr w:rsidR="0094454F" w:rsidRPr="00366A8D" w:rsidDel="0094454F" w:rsidTr="0094454F">
        <w:trPr>
          <w:ins w:id="974" w:author="農林水産省" w:date="2016-09-08T23:56:00Z"/>
        </w:trPr>
        <w:tc>
          <w:tcPr>
            <w:tcW w:w="1690" w:type="dxa"/>
            <w:gridSpan w:val="2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75" w:author="農林水産省" w:date="2016-09-08T23:56:00Z"/>
                <w:rFonts w:ascii="Courier New" w:hAnsi="Courier New" w:cs="Courier New"/>
                <w:caps/>
                <w:color w:val="000000"/>
                <w:sz w:val="16"/>
                <w:szCs w:val="16"/>
                <w:lang w:eastAsia="ja-JP"/>
              </w:rPr>
            </w:pPr>
            <w:ins w:id="976" w:author="農林水産省" w:date="2016-09-08T23:57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CAll-sign</w:t>
              </w:r>
            </w:ins>
          </w:p>
        </w:tc>
        <w:tc>
          <w:tcPr>
            <w:tcW w:w="3804" w:type="dxa"/>
            <w:shd w:val="clear" w:color="auto" w:fill="auto"/>
            <w:vAlign w:val="center"/>
          </w:tcPr>
          <w:p w:rsidR="0094454F" w:rsidRPr="00150259" w:rsidDel="0094454F" w:rsidRDefault="00C16D0A" w:rsidP="00F00D23">
            <w:pPr>
              <w:rPr>
                <w:ins w:id="977" w:author="農林水産省" w:date="2016-09-08T23:56:00Z"/>
                <w:rFonts w:ascii="Courier New" w:hAnsi="Courier New" w:cs="Courier New"/>
                <w:color w:val="000000"/>
                <w:sz w:val="16"/>
                <w:szCs w:val="16"/>
                <w:lang w:eastAsia="ja-JP"/>
              </w:rPr>
            </w:pPr>
            <w:ins w:id="978" w:author="農林水産省" w:date="2016-09-08T23:58:00Z"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>Record sighted vessel or aircraft call-sign, where possible</w:t>
              </w:r>
            </w:ins>
          </w:p>
        </w:tc>
        <w:tc>
          <w:tcPr>
            <w:tcW w:w="2268" w:type="dxa"/>
            <w:shd w:val="clear" w:color="auto" w:fill="auto"/>
          </w:tcPr>
          <w:p w:rsidR="0094454F" w:rsidDel="0094454F" w:rsidRDefault="0094454F" w:rsidP="00F00D23">
            <w:pPr>
              <w:rPr>
                <w:ins w:id="979" w:author="農林水産省" w:date="2016-09-08T23:56:00Z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80" w:author="農林水産省" w:date="2016-09-08T23:56:00Z"/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94454F" w:rsidDel="0094454F" w:rsidRDefault="0094454F" w:rsidP="00F00D23">
            <w:pPr>
              <w:jc w:val="center"/>
              <w:rPr>
                <w:ins w:id="981" w:author="農林水産省" w:date="2016-09-08T23:56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94454F" w:rsidRDefault="00C16D0A" w:rsidP="00F00D23">
            <w:pPr>
              <w:jc w:val="center"/>
              <w:rPr>
                <w:ins w:id="982" w:author="農林水産省" w:date="2016-09-09T00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83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C16D0A" w:rsidDel="0094454F" w:rsidRDefault="00C16D0A" w:rsidP="00F00D23">
            <w:pPr>
              <w:jc w:val="center"/>
              <w:rPr>
                <w:ins w:id="984" w:author="農林水産省" w:date="2016-09-08T23:56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85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(148)</w:t>
              </w:r>
            </w:ins>
          </w:p>
        </w:tc>
      </w:tr>
      <w:tr w:rsidR="0094454F" w:rsidRPr="00366A8D" w:rsidDel="0094454F" w:rsidTr="0094454F">
        <w:trPr>
          <w:ins w:id="986" w:author="農林水産省" w:date="2016-09-08T23:57:00Z"/>
        </w:trPr>
        <w:tc>
          <w:tcPr>
            <w:tcW w:w="1690" w:type="dxa"/>
            <w:gridSpan w:val="2"/>
            <w:shd w:val="clear" w:color="auto" w:fill="auto"/>
            <w:vAlign w:val="center"/>
          </w:tcPr>
          <w:p w:rsidR="0094454F" w:rsidRDefault="0094454F" w:rsidP="00F00D23">
            <w:pPr>
              <w:rPr>
                <w:ins w:id="987" w:author="農林水産省" w:date="2016-09-08T23:57:00Z"/>
                <w:rFonts w:ascii="Courier New" w:hAnsi="Courier New" w:cs="Courier New"/>
                <w:caps/>
                <w:color w:val="000000"/>
                <w:sz w:val="16"/>
                <w:szCs w:val="16"/>
                <w:lang w:eastAsia="ja-JP"/>
              </w:rPr>
            </w:pPr>
            <w:ins w:id="988" w:author="農林水産省" w:date="2016-09-08T23:57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FLAG</w:t>
              </w:r>
            </w:ins>
          </w:p>
        </w:tc>
        <w:tc>
          <w:tcPr>
            <w:tcW w:w="3804" w:type="dxa"/>
            <w:shd w:val="clear" w:color="auto" w:fill="auto"/>
            <w:vAlign w:val="center"/>
          </w:tcPr>
          <w:p w:rsidR="0094454F" w:rsidRPr="00150259" w:rsidDel="0094454F" w:rsidRDefault="00C16D0A" w:rsidP="00F00D23">
            <w:pPr>
              <w:rPr>
                <w:ins w:id="989" w:author="農林水産省" w:date="2016-09-08T23:57:00Z"/>
                <w:rFonts w:ascii="Courier New" w:hAnsi="Courier New" w:cs="Courier New"/>
                <w:color w:val="000000"/>
                <w:sz w:val="16"/>
                <w:szCs w:val="16"/>
                <w:lang w:eastAsia="ja-JP"/>
              </w:rPr>
            </w:pPr>
            <w:ins w:id="990" w:author="農林水産省" w:date="2016-09-08T23:59:00Z"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 xml:space="preserve">Record flag of </w:t>
              </w:r>
              <w:r>
                <w:rPr>
                  <w:rFonts w:ascii="Courier New" w:hAnsi="Courier New" w:cs="Courier New"/>
                  <w:color w:val="000000"/>
                  <w:sz w:val="16"/>
                  <w:szCs w:val="16"/>
                  <w:lang w:eastAsia="ja-JP"/>
                </w:rPr>
                <w:t>sight</w:t>
              </w:r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 xml:space="preserve"> vessel, if possible</w:t>
              </w:r>
            </w:ins>
          </w:p>
        </w:tc>
        <w:tc>
          <w:tcPr>
            <w:tcW w:w="2268" w:type="dxa"/>
            <w:shd w:val="clear" w:color="auto" w:fill="auto"/>
          </w:tcPr>
          <w:p w:rsidR="0094454F" w:rsidDel="0094454F" w:rsidRDefault="0094454F" w:rsidP="00F00D23">
            <w:pPr>
              <w:rPr>
                <w:ins w:id="991" w:author="農林水産省" w:date="2016-09-08T23:57:00Z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992" w:author="農林水産省" w:date="2016-09-08T23:57:00Z"/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94454F" w:rsidDel="0094454F" w:rsidRDefault="0094454F" w:rsidP="00F00D23">
            <w:pPr>
              <w:jc w:val="center"/>
              <w:rPr>
                <w:ins w:id="993" w:author="農林水産省" w:date="2016-09-08T23:57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94454F" w:rsidRDefault="00C16D0A" w:rsidP="00F00D23">
            <w:pPr>
              <w:jc w:val="center"/>
              <w:rPr>
                <w:ins w:id="994" w:author="農林水産省" w:date="2016-09-09T00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95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C16D0A" w:rsidDel="0094454F" w:rsidRDefault="00C16D0A" w:rsidP="00F00D23">
            <w:pPr>
              <w:jc w:val="center"/>
              <w:rPr>
                <w:ins w:id="996" w:author="農林水産省" w:date="2016-09-08T23:5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997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(149)</w:t>
              </w:r>
            </w:ins>
          </w:p>
        </w:tc>
      </w:tr>
      <w:tr w:rsidR="0094454F" w:rsidRPr="00366A8D" w:rsidDel="0094454F" w:rsidTr="0094454F">
        <w:trPr>
          <w:ins w:id="998" w:author="農林水産省" w:date="2016-09-08T23:57:00Z"/>
        </w:trPr>
        <w:tc>
          <w:tcPr>
            <w:tcW w:w="1690" w:type="dxa"/>
            <w:gridSpan w:val="2"/>
            <w:shd w:val="clear" w:color="auto" w:fill="auto"/>
            <w:vAlign w:val="center"/>
          </w:tcPr>
          <w:p w:rsidR="0094454F" w:rsidRDefault="0094454F" w:rsidP="00F00D23">
            <w:pPr>
              <w:rPr>
                <w:ins w:id="999" w:author="農林水産省" w:date="2016-09-08T23:57:00Z"/>
                <w:rFonts w:ascii="Courier New" w:hAnsi="Courier New" w:cs="Courier New"/>
                <w:caps/>
                <w:color w:val="000000"/>
                <w:sz w:val="16"/>
                <w:szCs w:val="16"/>
                <w:lang w:eastAsia="ja-JP"/>
              </w:rPr>
            </w:pPr>
            <w:ins w:id="1000" w:author="農林水産省" w:date="2016-09-08T23:57:00Z">
              <w:r>
                <w:rPr>
                  <w:rFonts w:ascii="Courier New" w:hAnsi="Courier New" w:cs="Courier New" w:hint="eastAsia"/>
                  <w:caps/>
                  <w:color w:val="000000"/>
                  <w:sz w:val="16"/>
                  <w:szCs w:val="16"/>
                  <w:lang w:eastAsia="ja-JP"/>
                </w:rPr>
                <w:t>OTHER-MARKING</w:t>
              </w:r>
            </w:ins>
          </w:p>
        </w:tc>
        <w:tc>
          <w:tcPr>
            <w:tcW w:w="3804" w:type="dxa"/>
            <w:shd w:val="clear" w:color="auto" w:fill="auto"/>
            <w:vAlign w:val="center"/>
          </w:tcPr>
          <w:p w:rsidR="0094454F" w:rsidRPr="00150259" w:rsidDel="0094454F" w:rsidRDefault="00C16D0A" w:rsidP="00F00D23">
            <w:pPr>
              <w:rPr>
                <w:ins w:id="1001" w:author="農林水産省" w:date="2016-09-08T23:57:00Z"/>
                <w:rFonts w:ascii="Courier New" w:hAnsi="Courier New" w:cs="Courier New"/>
                <w:color w:val="000000"/>
                <w:sz w:val="16"/>
                <w:szCs w:val="16"/>
                <w:lang w:eastAsia="ja-JP"/>
              </w:rPr>
            </w:pPr>
            <w:ins w:id="1002" w:author="農林水産省" w:date="2016-09-08T23:59:00Z">
              <w:r>
                <w:rPr>
                  <w:rFonts w:ascii="Courier New" w:hAnsi="Courier New" w:cs="Courier New" w:hint="eastAsia"/>
                  <w:color w:val="000000"/>
                  <w:sz w:val="16"/>
                  <w:szCs w:val="16"/>
                  <w:lang w:eastAsia="ja-JP"/>
                </w:rPr>
                <w:t xml:space="preserve">Record other vessel markings, if </w:t>
              </w:r>
            </w:ins>
            <w:ins w:id="1003" w:author="農林水産省" w:date="2016-09-09T20:22:00Z">
              <w:r w:rsidR="002C4B81">
                <w:rPr>
                  <w:rFonts w:ascii="Courier New" w:hAnsi="Courier New" w:cs="Courier New"/>
                  <w:color w:val="000000"/>
                  <w:sz w:val="16"/>
                  <w:szCs w:val="16"/>
                  <w:lang w:eastAsia="ja-JP"/>
                </w:rPr>
                <w:t>possible</w:t>
              </w:r>
            </w:ins>
          </w:p>
        </w:tc>
        <w:tc>
          <w:tcPr>
            <w:tcW w:w="2268" w:type="dxa"/>
            <w:shd w:val="clear" w:color="auto" w:fill="auto"/>
          </w:tcPr>
          <w:p w:rsidR="0094454F" w:rsidDel="0094454F" w:rsidRDefault="0094454F" w:rsidP="00F00D23">
            <w:pPr>
              <w:rPr>
                <w:ins w:id="1004" w:author="農林水産省" w:date="2016-09-08T23:57:00Z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4454F" w:rsidRPr="00150259" w:rsidDel="0094454F" w:rsidRDefault="0094454F" w:rsidP="00F00D23">
            <w:pPr>
              <w:rPr>
                <w:ins w:id="1005" w:author="農林水産省" w:date="2016-09-08T23:57:00Z"/>
                <w:rFonts w:ascii="Courier New" w:hAnsi="Courier New" w:cs="Courier New"/>
                <w:color w:val="E36C0A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:rsidR="0094454F" w:rsidDel="0094454F" w:rsidRDefault="0094454F" w:rsidP="00F00D23">
            <w:pPr>
              <w:jc w:val="center"/>
              <w:rPr>
                <w:ins w:id="1006" w:author="農林水産省" w:date="2016-09-08T23:57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94454F" w:rsidRDefault="00C16D0A" w:rsidP="00F00D23">
            <w:pPr>
              <w:jc w:val="center"/>
              <w:rPr>
                <w:ins w:id="1007" w:author="農林水産省" w:date="2016-09-09T00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08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C16D0A" w:rsidDel="0094454F" w:rsidRDefault="00C16D0A" w:rsidP="00F00D23">
            <w:pPr>
              <w:jc w:val="center"/>
              <w:rPr>
                <w:ins w:id="1009" w:author="農林水産省" w:date="2016-09-08T23:5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10" w:author="農林水産省" w:date="2016-09-09T00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(150)</w:t>
              </w:r>
            </w:ins>
          </w:p>
        </w:tc>
      </w:tr>
      <w:tr w:rsidR="00982782" w:rsidDel="0094454F" w:rsidTr="00E72AEB">
        <w:trPr>
          <w:del w:id="1011" w:author="農林水産省" w:date="2016-09-08T23:57:00Z"/>
        </w:trPr>
        <w:tc>
          <w:tcPr>
            <w:tcW w:w="1690" w:type="dxa"/>
            <w:gridSpan w:val="2"/>
          </w:tcPr>
          <w:p w:rsidR="00982782" w:rsidDel="0094454F" w:rsidRDefault="00982782" w:rsidP="00F00D23">
            <w:pPr>
              <w:rPr>
                <w:del w:id="1012" w:author="農林水産省" w:date="2016-09-08T23:57:00Z"/>
                <w:rFonts w:ascii="Courier New" w:hAnsi="Courier New" w:cs="Courier New"/>
                <w:sz w:val="16"/>
                <w:szCs w:val="16"/>
              </w:rPr>
            </w:pPr>
            <w:del w:id="1013" w:author="農林水産省" w:date="2016-09-08T23:57:00Z">
              <w:r w:rsidDel="0094454F">
                <w:rPr>
                  <w:rFonts w:ascii="Courier New" w:hAnsi="Courier New" w:cs="Courier New"/>
                  <w:sz w:val="16"/>
                  <w:szCs w:val="16"/>
                </w:rPr>
                <w:delText>VESSEL IDENIFIER</w:delText>
              </w:r>
            </w:del>
          </w:p>
        </w:tc>
        <w:tc>
          <w:tcPr>
            <w:tcW w:w="13444" w:type="dxa"/>
            <w:gridSpan w:val="5"/>
            <w:vAlign w:val="center"/>
          </w:tcPr>
          <w:p w:rsidR="00982782" w:rsidDel="0094454F" w:rsidRDefault="00181935" w:rsidP="00F00D23">
            <w:pPr>
              <w:jc w:val="center"/>
              <w:rPr>
                <w:del w:id="1014" w:author="農林水産省" w:date="2016-09-08T23:57:00Z"/>
                <w:rFonts w:ascii="Courier New" w:hAnsi="Courier New" w:cs="Courier New"/>
                <w:sz w:val="14"/>
                <w:szCs w:val="14"/>
              </w:rPr>
            </w:pPr>
            <w:del w:id="1015" w:author="農林水産省" w:date="2016-09-08T23:57:00Z">
              <w:r w:rsidDel="0094454F">
                <w:fldChar w:fldCharType="begin"/>
              </w:r>
              <w:r w:rsidDel="0094454F">
                <w:delInstrText xml:space="preserve"> HYPERLINK \l "_APPENDIX_A1_–" </w:delInstrText>
              </w:r>
              <w:r w:rsidDel="0094454F">
                <w:fldChar w:fldCharType="separate"/>
              </w:r>
              <w:r w:rsidR="00982782" w:rsidRPr="003B1B6E" w:rsidDel="0094454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</w:delText>
              </w:r>
              <w:r w:rsidR="00982782" w:rsidDel="0094454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4</w:delText>
              </w:r>
              <w:r w:rsidDel="0094454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</w:tr>
      <w:tr w:rsidR="00192546" w:rsidRPr="00366A8D" w:rsidTr="0094454F">
        <w:tc>
          <w:tcPr>
            <w:tcW w:w="1667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vatyp_id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RDefault="003004EC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Vessel / Aircraft type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BF13DB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hyperlink w:anchor="_APPENDIX_A17_–" w:history="1">
              <w:r w:rsidR="00741730" w:rsidRPr="00741730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17</w:t>
              </w:r>
            </w:hyperlink>
            <w:r w:rsidR="00192546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vatyp_id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1016" w:author="農林水産省" w:date="2016-09-08T23:5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17" w:author="農林水産省" w:date="2016-09-08T23:5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(151)</w:t>
              </w:r>
            </w:ins>
          </w:p>
        </w:tc>
      </w:tr>
      <w:tr w:rsidR="00192546" w:rsidRPr="00366A8D" w:rsidTr="0094454F">
        <w:tc>
          <w:tcPr>
            <w:tcW w:w="1667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bearing_dir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Bearing (0-360 degrees)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bearing_dir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1018" w:author="農林水産省" w:date="2016-09-08T23:5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19" w:author="農林水産省" w:date="2016-09-08T23:5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(152)</w:t>
              </w:r>
            </w:ins>
          </w:p>
        </w:tc>
      </w:tr>
      <w:tr w:rsidR="00192546" w:rsidRPr="00366A8D" w:rsidTr="0094454F">
        <w:tc>
          <w:tcPr>
            <w:tcW w:w="1667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distance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Distance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Decimal (7,3)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distance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1020" w:author="農林水産省" w:date="2016-09-08T23:5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21" w:author="農林水産省" w:date="2016-09-08T23:5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(153)</w:t>
              </w:r>
            </w:ins>
          </w:p>
        </w:tc>
      </w:tr>
      <w:tr w:rsidR="00192546" w:rsidRPr="00366A8D" w:rsidDel="0094454F" w:rsidTr="0094454F">
        <w:trPr>
          <w:del w:id="1022" w:author="農林水産省" w:date="2016-09-08T23:55:00Z"/>
        </w:trPr>
        <w:tc>
          <w:tcPr>
            <w:tcW w:w="1667" w:type="dxa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1023" w:author="農林水産省" w:date="2016-09-08T23:55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024" w:author="農林水産省" w:date="2016-09-08T23:55:00Z">
              <w:r w:rsidRPr="00150259" w:rsidDel="0094454F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dist_unit</w:delText>
              </w:r>
            </w:del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1025" w:author="農林水産省" w:date="2016-09-08T23:55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26" w:author="農林水産省" w:date="2016-09-08T23:55:00Z">
              <w:r w:rsidRPr="00150259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Units of Distance</w:delText>
              </w:r>
            </w:del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Del="0094454F" w:rsidRDefault="0000555D" w:rsidP="00F00D23">
            <w:pPr>
              <w:rPr>
                <w:del w:id="1027" w:author="農林水産省" w:date="2016-09-08T23:55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28" w:author="農林水産省" w:date="2016-09-08T23:55:00Z">
              <w:r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INT</w:delText>
              </w:r>
            </w:del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Del="0094454F" w:rsidRDefault="00192546" w:rsidP="00F00D23">
            <w:pPr>
              <w:rPr>
                <w:del w:id="1029" w:author="農林水産省" w:date="2016-09-08T23:55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30" w:author="農林水産省" w:date="2016-09-08T23:55:00Z">
              <w:r w:rsidRPr="00150259" w:rsidDel="0094454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 </w:delText>
              </w:r>
              <w:r w:rsidR="0000555D" w:rsidDel="0094454F">
                <w:rPr>
                  <w:rFonts w:ascii="Courier New" w:hAnsi="Courier New" w:cs="Courier New"/>
                  <w:sz w:val="16"/>
                  <w:szCs w:val="16"/>
                </w:rPr>
                <w:delText>1 = Metres; 2 = kilometres; 3 = Nautical miles</w:delText>
              </w:r>
            </w:del>
          </w:p>
        </w:tc>
        <w:tc>
          <w:tcPr>
            <w:tcW w:w="1419" w:type="dxa"/>
            <w:vAlign w:val="center"/>
          </w:tcPr>
          <w:p w:rsidR="00192546" w:rsidRPr="00150259" w:rsidDel="0094454F" w:rsidRDefault="00ED1C59" w:rsidP="00F00D23">
            <w:pPr>
              <w:jc w:val="center"/>
              <w:rPr>
                <w:del w:id="1031" w:author="農林水産省" w:date="2016-09-08T23:55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032" w:author="農林水産省" w:date="2016-09-08T23:55:00Z">
              <w:r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192546" w:rsidRPr="00150259"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dist_unit</w:delText>
              </w:r>
              <w:r w:rsidDel="0094454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</w:tcPr>
          <w:p w:rsidR="00192546" w:rsidDel="0094454F" w:rsidRDefault="00723D35" w:rsidP="00F00D23">
            <w:pPr>
              <w:jc w:val="center"/>
              <w:rPr>
                <w:del w:id="1033" w:author="農林水産省" w:date="2016-09-08T23:55:00Z"/>
                <w:rFonts w:ascii="Courier New" w:hAnsi="Courier New" w:cs="Courier New"/>
                <w:sz w:val="14"/>
                <w:szCs w:val="14"/>
              </w:rPr>
            </w:pPr>
            <w:del w:id="1034" w:author="農林水産省" w:date="2016-09-08T23:55:00Z">
              <w:r w:rsidDel="0094454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192546" w:rsidRPr="00366A8D" w:rsidTr="0094454F">
        <w:tc>
          <w:tcPr>
            <w:tcW w:w="1667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action_code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RDefault="00723D35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Action of Vessel/Aircraft sighted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Char (2)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BF13DB" w:rsidP="00D678E8">
            <w:pPr>
              <w:rPr>
                <w:rFonts w:ascii="Courier New" w:hAnsi="Courier New" w:cs="Courier New"/>
                <w:color w:val="E36C0A"/>
                <w:sz w:val="16"/>
                <w:szCs w:val="16"/>
              </w:rPr>
            </w:pPr>
            <w:hyperlink w:anchor="_APPENDIX_A18_–" w:history="1">
              <w:r w:rsidR="00744D3A" w:rsidRPr="00744D3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18</w:t>
              </w:r>
            </w:hyperlink>
            <w:r w:rsidR="00D678E8" w:rsidRPr="008D3F8A">
              <w:rPr>
                <w:rFonts w:ascii="Courier New" w:hAnsi="Courier New" w:cs="Courier New"/>
                <w:sz w:val="16"/>
                <w:szCs w:val="16"/>
              </w:rPr>
              <w:t xml:space="preserve"> for </w:t>
            </w:r>
            <w:r w:rsidR="00D678E8">
              <w:rPr>
                <w:rFonts w:ascii="Courier New" w:hAnsi="Courier New" w:cs="Courier New"/>
                <w:sz w:val="16"/>
                <w:szCs w:val="16"/>
              </w:rPr>
              <w:t>Vessel/Aircraft sightings</w:t>
            </w:r>
            <w:r w:rsidR="00D678E8" w:rsidRPr="008D3F8A">
              <w:rPr>
                <w:rFonts w:ascii="Courier New" w:hAnsi="Courier New" w:cs="Courier New"/>
                <w:sz w:val="16"/>
                <w:szCs w:val="16"/>
              </w:rPr>
              <w:t xml:space="preserve"> only</w:t>
            </w:r>
            <w:r w:rsidR="00D678E8">
              <w:rPr>
                <w:rFonts w:ascii="Courier New" w:hAnsi="Courier New" w:cs="Courier New"/>
                <w:sz w:val="16"/>
                <w:szCs w:val="16"/>
              </w:rPr>
              <w:t xml:space="preserve"> – only allow actions where FORM USED = ‘GEN-1’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action_code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1035" w:author="農林水産省" w:date="2016-09-08T23:5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36" w:author="農林水産省" w:date="2016-09-08T23:5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(154)</w:t>
              </w:r>
            </w:ins>
          </w:p>
        </w:tc>
      </w:tr>
      <w:tr w:rsidR="00192546" w:rsidRPr="00366A8D" w:rsidTr="0094454F">
        <w:tc>
          <w:tcPr>
            <w:tcW w:w="1667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comments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Comments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  <w:vAlign w:val="center"/>
          </w:tcPr>
          <w:p w:rsidR="00192546" w:rsidRPr="00150259" w:rsidRDefault="00192546" w:rsidP="00F00D23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9" w:type="dxa"/>
            <w:vAlign w:val="center"/>
          </w:tcPr>
          <w:p w:rsidR="00192546" w:rsidRPr="00150259" w:rsidRDefault="00ED1C59" w:rsidP="00F00D23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="00192546"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92546" w:rsidRDefault="00723D35" w:rsidP="00F00D23">
            <w:pPr>
              <w:jc w:val="center"/>
              <w:rPr>
                <w:ins w:id="1037" w:author="農林水産省" w:date="2016-09-08T23:5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94454F" w:rsidRDefault="0094454F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038" w:author="農林水産省" w:date="2016-09-08T23:5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(155)</w:t>
              </w:r>
            </w:ins>
          </w:p>
        </w:tc>
      </w:tr>
    </w:tbl>
    <w:p w:rsidR="006921C5" w:rsidRDefault="006921C5" w:rsidP="006921C5"/>
    <w:p w:rsidR="006921C5" w:rsidRDefault="006921C5" w:rsidP="006921C5">
      <w:r>
        <w:br w:type="page"/>
      </w:r>
    </w:p>
    <w:p w:rsidR="00E72AEB" w:rsidDel="00715E4E" w:rsidRDefault="00E72AEB" w:rsidP="00E72AEB">
      <w:pPr>
        <w:pStyle w:val="2"/>
        <w:numPr>
          <w:ilvl w:val="1"/>
          <w:numId w:val="12"/>
        </w:numPr>
        <w:rPr>
          <w:del w:id="1039" w:author="農林水産省" w:date="2016-09-08T22:32:00Z"/>
        </w:rPr>
      </w:pPr>
      <w:bookmarkStart w:id="1040" w:name="_Toc421810086"/>
      <w:del w:id="1041" w:author="農林水産省" w:date="2016-09-08T22:32:00Z">
        <w:r w:rsidDel="00715E4E">
          <w:lastRenderedPageBreak/>
          <w:delText xml:space="preserve">CREW </w:delText>
        </w:r>
        <w:r w:rsidRPr="00C13861" w:rsidDel="00715E4E">
          <w:delText>DATA</w:delText>
        </w:r>
      </w:del>
      <w:bookmarkEnd w:id="1040"/>
      <w:ins w:id="1042" w:author="農林水産省" w:date="2016-09-08T22:32:00Z">
        <w:r w:rsidR="00FA7702">
          <w:rPr>
            <w:rFonts w:hint="eastAsia"/>
            <w:lang w:eastAsia="ja-JP"/>
          </w:rPr>
          <w:t xml:space="preserve"> (</w:t>
        </w:r>
      </w:ins>
      <w:ins w:id="1043" w:author="農林水産省" w:date="2016-09-08T22:33:00Z">
        <w:r w:rsidR="00FA7702">
          <w:rPr>
            <w:rFonts w:hint="eastAsia"/>
            <w:lang w:eastAsia="ja-JP"/>
          </w:rPr>
          <w:t>INTEGRATE</w:t>
        </w:r>
      </w:ins>
      <w:ins w:id="1044" w:author="農林水産省" w:date="2016-09-08T22:32:00Z">
        <w:r w:rsidR="00715E4E">
          <w:rPr>
            <w:rFonts w:hint="eastAsia"/>
            <w:lang w:eastAsia="ja-JP"/>
          </w:rPr>
          <w:t xml:space="preserve"> to </w:t>
        </w:r>
      </w:ins>
      <w:ins w:id="1045" w:author="農林水産省" w:date="2016-09-08T22:33:00Z">
        <w:r w:rsidR="00FA7702">
          <w:rPr>
            <w:rFonts w:hint="eastAsia"/>
            <w:lang w:eastAsia="ja-JP"/>
          </w:rPr>
          <w:t>TRIP LEVEL DATA)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843"/>
        <w:gridCol w:w="5386"/>
        <w:gridCol w:w="1701"/>
        <w:gridCol w:w="709"/>
      </w:tblGrid>
      <w:tr w:rsidR="006921C5" w:rsidRPr="00366A8D" w:rsidDel="00715E4E" w:rsidTr="00F00D23">
        <w:trPr>
          <w:del w:id="1046" w:author="農林水産省" w:date="2016-09-08T22:32:00Z"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6921C5" w:rsidDel="00715E4E" w:rsidRDefault="006921C5" w:rsidP="00F00D23">
            <w:pPr>
              <w:jc w:val="center"/>
              <w:rPr>
                <w:del w:id="1047" w:author="農林水産省" w:date="2016-09-08T22:32:00Z"/>
                <w:rFonts w:ascii="Courier New" w:hAnsi="Courier New" w:cs="Courier New"/>
                <w:b/>
                <w:sz w:val="28"/>
                <w:szCs w:val="28"/>
              </w:rPr>
            </w:pPr>
            <w:del w:id="1048" w:author="農林水産省" w:date="2016-09-08T22:32:00Z">
              <w:r w:rsidDel="00715E4E">
                <w:rPr>
                  <w:rFonts w:ascii="Courier New" w:hAnsi="Courier New" w:cs="Courier New"/>
                  <w:b/>
                  <w:sz w:val="28"/>
                  <w:szCs w:val="28"/>
                </w:rPr>
                <w:delText>PS_CREW</w:delText>
              </w:r>
            </w:del>
          </w:p>
          <w:p w:rsidR="006921C5" w:rsidDel="00715E4E" w:rsidRDefault="006921C5" w:rsidP="00F00D23">
            <w:pPr>
              <w:jc w:val="center"/>
              <w:rPr>
                <w:del w:id="1049" w:author="農林水産省" w:date="2016-09-08T22:32:00Z"/>
              </w:rPr>
            </w:pPr>
            <w:del w:id="1050" w:author="農林水産省" w:date="2016-09-08T22:32:00Z">
              <w:r w:rsidRPr="005227D5" w:rsidDel="00715E4E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PROVIDE </w:delText>
              </w:r>
              <w:r w:rsidDel="00715E4E">
                <w:rPr>
                  <w:rFonts w:ascii="Courier New" w:hAnsi="Courier New" w:cs="Courier New"/>
                  <w:b/>
                  <w:sz w:val="20"/>
                  <w:szCs w:val="20"/>
                </w:rPr>
                <w:delText>the details of each PURSE SEINE CREW member on this TRIP</w:delText>
              </w:r>
              <w:r w:rsidRPr="005227D5" w:rsidDel="00715E4E">
                <w:rPr>
                  <w:rFonts w:ascii="Courier New" w:hAnsi="Courier New" w:cs="Courier New"/>
                  <w:b/>
                  <w:sz w:val="20"/>
                  <w:szCs w:val="20"/>
                </w:rPr>
                <w:delText>.</w:delText>
              </w:r>
            </w:del>
          </w:p>
        </w:tc>
      </w:tr>
      <w:tr w:rsidR="006921C5" w:rsidRPr="00366A8D" w:rsidDel="00715E4E" w:rsidTr="00F00D23">
        <w:trPr>
          <w:del w:id="1051" w:author="農林水産省" w:date="2016-09-08T22:32:00Z"/>
        </w:trPr>
        <w:tc>
          <w:tcPr>
            <w:tcW w:w="1668" w:type="dxa"/>
            <w:shd w:val="clear" w:color="auto" w:fill="BFBFBF" w:themeFill="background1" w:themeFillShade="BF"/>
          </w:tcPr>
          <w:p w:rsidR="006921C5" w:rsidRPr="00366A8D" w:rsidDel="00715E4E" w:rsidRDefault="006921C5" w:rsidP="00F00D23">
            <w:pPr>
              <w:rPr>
                <w:del w:id="1052" w:author="農林水産省" w:date="2016-09-08T22:32:00Z"/>
                <w:rFonts w:ascii="Courier New" w:hAnsi="Courier New" w:cs="Courier New"/>
                <w:b/>
                <w:sz w:val="16"/>
                <w:szCs w:val="16"/>
              </w:rPr>
            </w:pPr>
            <w:del w:id="1053" w:author="農林水産省" w:date="2016-09-08T22:32:00Z">
              <w:r w:rsidRPr="00366A8D" w:rsidDel="00715E4E">
                <w:rPr>
                  <w:rFonts w:ascii="Courier New" w:hAnsi="Courier New" w:cs="Courier New"/>
                  <w:b/>
                  <w:sz w:val="16"/>
                  <w:szCs w:val="16"/>
                </w:rPr>
                <w:delText>FIELD</w:delText>
              </w:r>
            </w:del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6921C5" w:rsidRPr="00366A8D" w:rsidDel="00715E4E" w:rsidRDefault="006921C5" w:rsidP="00F00D23">
            <w:pPr>
              <w:rPr>
                <w:del w:id="1054" w:author="農林水産省" w:date="2016-09-08T22:32:00Z"/>
                <w:rFonts w:ascii="Courier New" w:hAnsi="Courier New" w:cs="Courier New"/>
                <w:b/>
                <w:sz w:val="16"/>
                <w:szCs w:val="16"/>
              </w:rPr>
            </w:pPr>
            <w:del w:id="1055" w:author="農林水産省" w:date="2016-09-08T22:32:00Z">
              <w:r w:rsidRPr="00366A8D" w:rsidDel="00715E4E">
                <w:rPr>
                  <w:rFonts w:ascii="Courier New" w:hAnsi="Courier New" w:cs="Courier New"/>
                  <w:b/>
                  <w:sz w:val="16"/>
                  <w:szCs w:val="16"/>
                </w:rPr>
                <w:delText>Data Collection Instructions</w:delText>
              </w:r>
            </w:del>
          </w:p>
        </w:tc>
        <w:tc>
          <w:tcPr>
            <w:tcW w:w="1843" w:type="dxa"/>
            <w:shd w:val="clear" w:color="auto" w:fill="BFBFBF" w:themeFill="background1" w:themeFillShade="BF"/>
          </w:tcPr>
          <w:p w:rsidR="006921C5" w:rsidRPr="00366A8D" w:rsidDel="00715E4E" w:rsidRDefault="006921C5" w:rsidP="00F00D23">
            <w:pPr>
              <w:rPr>
                <w:del w:id="1056" w:author="農林水産省" w:date="2016-09-08T22:32:00Z"/>
                <w:rFonts w:ascii="Courier New" w:hAnsi="Courier New" w:cs="Courier New"/>
                <w:b/>
                <w:sz w:val="16"/>
                <w:szCs w:val="16"/>
              </w:rPr>
            </w:pPr>
            <w:del w:id="1057" w:author="農林水産省" w:date="2016-09-08T22:32:00Z">
              <w:r w:rsidRPr="00366A8D" w:rsidDel="00715E4E">
                <w:rPr>
                  <w:rFonts w:ascii="Courier New" w:hAnsi="Courier New" w:cs="Courier New"/>
                  <w:b/>
                  <w:sz w:val="16"/>
                  <w:szCs w:val="16"/>
                </w:rPr>
                <w:delText>Field format notes</w:delText>
              </w:r>
            </w:del>
          </w:p>
        </w:tc>
        <w:tc>
          <w:tcPr>
            <w:tcW w:w="5386" w:type="dxa"/>
            <w:shd w:val="clear" w:color="auto" w:fill="BFBFBF" w:themeFill="background1" w:themeFillShade="BF"/>
          </w:tcPr>
          <w:p w:rsidR="006921C5" w:rsidRPr="00366A8D" w:rsidDel="00715E4E" w:rsidRDefault="006921C5" w:rsidP="00F00D23">
            <w:pPr>
              <w:rPr>
                <w:del w:id="1058" w:author="農林水産省" w:date="2016-09-08T22:32:00Z"/>
                <w:rFonts w:ascii="Courier New" w:hAnsi="Courier New" w:cs="Courier New"/>
                <w:b/>
                <w:sz w:val="16"/>
                <w:szCs w:val="16"/>
              </w:rPr>
            </w:pPr>
            <w:del w:id="1059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</w:p>
        </w:tc>
        <w:tc>
          <w:tcPr>
            <w:tcW w:w="1701" w:type="dxa"/>
            <w:shd w:val="clear" w:color="auto" w:fill="BFBFBF" w:themeFill="background1" w:themeFillShade="BF"/>
          </w:tcPr>
          <w:p w:rsidR="006921C5" w:rsidRPr="00C53D58" w:rsidDel="00715E4E" w:rsidRDefault="006921C5" w:rsidP="00F00D23">
            <w:pPr>
              <w:jc w:val="center"/>
              <w:rPr>
                <w:del w:id="1060" w:author="農林水産省" w:date="2016-09-08T22:32:00Z"/>
                <w:rFonts w:ascii="Courier New" w:hAnsi="Courier New" w:cs="Courier New"/>
                <w:b/>
                <w:sz w:val="14"/>
                <w:szCs w:val="14"/>
              </w:rPr>
            </w:pPr>
            <w:del w:id="1061" w:author="農林水産省" w:date="2016-09-08T22:32:00Z">
              <w:r w:rsidRPr="00C53D58" w:rsidDel="00715E4E">
                <w:rPr>
                  <w:rFonts w:ascii="Courier New" w:hAnsi="Courier New" w:cs="Courier New"/>
                  <w:b/>
                  <w:sz w:val="14"/>
                  <w:szCs w:val="14"/>
                </w:rPr>
                <w:delText>XML TAG</w:delText>
              </w:r>
            </w:del>
          </w:p>
        </w:tc>
        <w:tc>
          <w:tcPr>
            <w:tcW w:w="709" w:type="dxa"/>
            <w:shd w:val="clear" w:color="auto" w:fill="BFBFBF" w:themeFill="background1" w:themeFillShade="BF"/>
          </w:tcPr>
          <w:p w:rsidR="006921C5" w:rsidDel="00715E4E" w:rsidRDefault="006921C5" w:rsidP="00F00D23">
            <w:pPr>
              <w:jc w:val="center"/>
              <w:rPr>
                <w:del w:id="1062" w:author="農林水産省" w:date="2016-09-08T22:32:00Z"/>
                <w:rFonts w:ascii="Courier New" w:hAnsi="Courier New" w:cs="Courier New"/>
                <w:b/>
                <w:sz w:val="14"/>
                <w:szCs w:val="14"/>
              </w:rPr>
            </w:pPr>
            <w:del w:id="1063" w:author="農林水産省" w:date="2016-09-08T22:32:00Z">
              <w:r w:rsidRPr="00C53D58" w:rsidDel="00715E4E">
                <w:rPr>
                  <w:rFonts w:ascii="Courier New" w:hAnsi="Courier New" w:cs="Courier New"/>
                  <w:b/>
                  <w:sz w:val="14"/>
                  <w:szCs w:val="14"/>
                </w:rPr>
                <w:delText>WCPFC</w:delText>
              </w:r>
            </w:del>
          </w:p>
          <w:p w:rsidR="006921C5" w:rsidRPr="00C53D58" w:rsidDel="00715E4E" w:rsidRDefault="006921C5" w:rsidP="00F00D23">
            <w:pPr>
              <w:jc w:val="center"/>
              <w:rPr>
                <w:del w:id="1064" w:author="農林水産省" w:date="2016-09-08T22:32:00Z"/>
                <w:rFonts w:ascii="Courier New" w:hAnsi="Courier New" w:cs="Courier New"/>
                <w:b/>
                <w:sz w:val="14"/>
                <w:szCs w:val="14"/>
              </w:rPr>
            </w:pPr>
            <w:del w:id="1065" w:author="農林水産省" w:date="2016-09-08T22:32:00Z">
              <w:r w:rsidDel="00715E4E">
                <w:rPr>
                  <w:rFonts w:ascii="Courier New" w:hAnsi="Courier New" w:cs="Courier New"/>
                  <w:b/>
                  <w:sz w:val="14"/>
                  <w:szCs w:val="14"/>
                </w:rPr>
                <w:delText>FIELD</w:delText>
              </w:r>
            </w:del>
          </w:p>
        </w:tc>
      </w:tr>
      <w:tr w:rsidR="006921C5" w:rsidRPr="00366A8D" w:rsidDel="00715E4E" w:rsidTr="00F00D23">
        <w:trPr>
          <w:del w:id="1066" w:author="農林水産省" w:date="2016-09-08T22:32:00Z"/>
        </w:trPr>
        <w:tc>
          <w:tcPr>
            <w:tcW w:w="1692" w:type="dxa"/>
            <w:gridSpan w:val="2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67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068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TRIP IDENTIFIER</w:delText>
              </w:r>
            </w:del>
          </w:p>
        </w:tc>
        <w:tc>
          <w:tcPr>
            <w:tcW w:w="3803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69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070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Internally generated. Can be NATURAL KEY or unique integer.  NATURAL KEY would be VESSEL + DEPARTURE DATE</w:delText>
              </w:r>
            </w:del>
          </w:p>
        </w:tc>
        <w:tc>
          <w:tcPr>
            <w:tcW w:w="1843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71" w:author="農林水産省" w:date="2016-09-08T22:3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72" w:author="農林水産省" w:date="2016-09-08T22:3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RPr="00C53D58" w:rsidDel="00715E4E" w:rsidRDefault="006921C5" w:rsidP="00F00D23">
            <w:pPr>
              <w:jc w:val="center"/>
              <w:rPr>
                <w:del w:id="1073" w:author="農林水産省" w:date="2016-09-08T22:32:00Z"/>
                <w:rFonts w:ascii="Courier New" w:hAnsi="Courier New" w:cs="Courier New"/>
                <w:sz w:val="14"/>
                <w:szCs w:val="14"/>
              </w:rPr>
            </w:pPr>
            <w:del w:id="1074" w:author="農林水産省" w:date="2016-09-08T22:32:00Z">
              <w:r w:rsidDel="00715E4E">
                <w:rPr>
                  <w:rFonts w:ascii="Courier New" w:hAnsi="Courier New" w:cs="Courier New"/>
                  <w:sz w:val="14"/>
                  <w:szCs w:val="14"/>
                </w:rPr>
                <w:delText>&lt;OBSTRIP_ID&gt;</w:delText>
              </w:r>
            </w:del>
          </w:p>
        </w:tc>
        <w:tc>
          <w:tcPr>
            <w:tcW w:w="709" w:type="dxa"/>
            <w:shd w:val="clear" w:color="auto" w:fill="FDE9D9" w:themeFill="accent6" w:themeFillTint="33"/>
          </w:tcPr>
          <w:p w:rsidR="006921C5" w:rsidRPr="00C53D58" w:rsidDel="00715E4E" w:rsidRDefault="00153266" w:rsidP="00F00D23">
            <w:pPr>
              <w:jc w:val="center"/>
              <w:rPr>
                <w:del w:id="1075" w:author="農林水産省" w:date="2016-09-08T22:32:00Z"/>
                <w:rFonts w:ascii="Courier New" w:hAnsi="Courier New" w:cs="Courier New"/>
                <w:sz w:val="14"/>
                <w:szCs w:val="14"/>
              </w:rPr>
            </w:pPr>
            <w:del w:id="1076" w:author="農林水産省" w:date="2016-09-08T22:32:00Z">
              <w:r w:rsidDel="00715E4E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6921C5" w:rsidRPr="00366A8D" w:rsidDel="00715E4E" w:rsidTr="00F00D23">
        <w:trPr>
          <w:del w:id="1077" w:author="農林水産省" w:date="2016-09-08T22:32:00Z"/>
        </w:trPr>
        <w:tc>
          <w:tcPr>
            <w:tcW w:w="1692" w:type="dxa"/>
            <w:gridSpan w:val="2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78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079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CREW IDENTIFIER</w:delText>
              </w:r>
            </w:del>
          </w:p>
        </w:tc>
        <w:tc>
          <w:tcPr>
            <w:tcW w:w="3803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80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081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Internally generated. Can be NATURAL KEY or unique integer.  NATURAL KEY would be VESSEL + DEPARTURE DATE + CREW NAME</w:delText>
              </w:r>
            </w:del>
          </w:p>
        </w:tc>
        <w:tc>
          <w:tcPr>
            <w:tcW w:w="1843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82" w:author="農林水産省" w:date="2016-09-08T22:3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rPr>
                <w:del w:id="1083" w:author="農林水産省" w:date="2016-09-08T22:3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Del="00715E4E" w:rsidRDefault="006921C5" w:rsidP="00F00D23">
            <w:pPr>
              <w:jc w:val="center"/>
              <w:rPr>
                <w:del w:id="1084" w:author="農林水産省" w:date="2016-09-08T22:32:00Z"/>
                <w:rFonts w:ascii="Courier New" w:hAnsi="Courier New" w:cs="Courier New"/>
                <w:sz w:val="14"/>
                <w:szCs w:val="14"/>
              </w:rPr>
            </w:pPr>
            <w:del w:id="1085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E30726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S_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CREW_ID&gt;</w:delText>
              </w:r>
            </w:del>
          </w:p>
        </w:tc>
        <w:tc>
          <w:tcPr>
            <w:tcW w:w="709" w:type="dxa"/>
            <w:shd w:val="clear" w:color="auto" w:fill="FDE9D9" w:themeFill="accent6" w:themeFillTint="33"/>
          </w:tcPr>
          <w:p w:rsidR="006921C5" w:rsidRPr="00C53D58" w:rsidDel="00715E4E" w:rsidRDefault="00153266" w:rsidP="00F00D23">
            <w:pPr>
              <w:jc w:val="center"/>
              <w:rPr>
                <w:del w:id="1086" w:author="農林水産省" w:date="2016-09-08T22:32:00Z"/>
                <w:rFonts w:ascii="Courier New" w:hAnsi="Courier New" w:cs="Courier New"/>
                <w:sz w:val="14"/>
                <w:szCs w:val="14"/>
              </w:rPr>
            </w:pPr>
            <w:del w:id="1087" w:author="農林水産省" w:date="2016-09-08T22:32:00Z">
              <w:r w:rsidDel="00715E4E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6921C5" w:rsidRPr="00366A8D" w:rsidDel="00715E4E" w:rsidTr="00F00D23">
        <w:trPr>
          <w:del w:id="1088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089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090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vsjob_id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E35576" w:rsidP="00E35576">
            <w:pPr>
              <w:rPr>
                <w:del w:id="1091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92" w:author="農林水産省" w:date="2016-09-08T22:32:00Z">
              <w:r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CREW </w:delText>
              </w:r>
              <w:r w:rsidR="006921C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JOB TYPE 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093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94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Int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6921C5" w:rsidRPr="00D45215" w:rsidDel="00715E4E" w:rsidRDefault="00181935" w:rsidP="00F00D23">
            <w:pPr>
              <w:rPr>
                <w:del w:id="1095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096" w:author="農林水産省" w:date="2016-09-08T22:32:00Z">
              <w:r w:rsidDel="00715E4E">
                <w:fldChar w:fldCharType="begin"/>
              </w:r>
              <w:r w:rsidDel="00715E4E">
                <w:delInstrText xml:space="preserve"> HYPERLINK \l "_APPENDIX_A19_–" </w:delInstrText>
              </w:r>
              <w:r w:rsidDel="00715E4E">
                <w:fldChar w:fldCharType="separate"/>
              </w:r>
              <w:r w:rsidR="00E35576" w:rsidRPr="00E35576" w:rsidDel="00715E4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19</w:delText>
              </w:r>
              <w:r w:rsidDel="00715E4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097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098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vsjob_id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F00D23">
            <w:pPr>
              <w:jc w:val="center"/>
              <w:rPr>
                <w:del w:id="1099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00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N</w:delText>
              </w:r>
            </w:del>
          </w:p>
        </w:tc>
      </w:tr>
      <w:tr w:rsidR="006921C5" w:rsidRPr="00366A8D" w:rsidDel="00715E4E" w:rsidTr="00F00D23">
        <w:trPr>
          <w:del w:id="1101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02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103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name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04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05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Name of the person in this position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06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07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NVarChar (50)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08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09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 </w:delText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110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111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name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F00D23">
            <w:pPr>
              <w:jc w:val="center"/>
              <w:rPr>
                <w:del w:id="1112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13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6921C5" w:rsidRPr="00366A8D" w:rsidDel="00715E4E" w:rsidTr="00F00D23">
        <w:trPr>
          <w:del w:id="1114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15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116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country_code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17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18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Nationality of the person in this position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19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20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Char (2)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E35576" w:rsidDel="00715E4E" w:rsidRDefault="00E35576" w:rsidP="00E35576">
            <w:pPr>
              <w:rPr>
                <w:del w:id="1121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22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 xml:space="preserve">Refer to valid ISO two-letter </w:delText>
              </w:r>
              <w:r w:rsidRPr="00E35576" w:rsidDel="00715E4E">
                <w:rPr>
                  <w:rFonts w:ascii="Courier New" w:hAnsi="Courier New" w:cs="Courier New"/>
                  <w:sz w:val="16"/>
                  <w:szCs w:val="16"/>
                </w:rPr>
                <w:delText>Country Codes - ISO 3166</w:delText>
              </w:r>
            </w:del>
          </w:p>
          <w:p w:rsidR="006921C5" w:rsidRPr="00D45215" w:rsidDel="00715E4E" w:rsidRDefault="00E35576" w:rsidP="00E35576">
            <w:pPr>
              <w:rPr>
                <w:del w:id="1123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24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 xml:space="preserve">For example, refer to </w:delText>
              </w:r>
              <w:r w:rsidR="00181935" w:rsidDel="00715E4E">
                <w:fldChar w:fldCharType="begin"/>
              </w:r>
              <w:r w:rsidR="00181935" w:rsidDel="00715E4E">
                <w:delInstrText xml:space="preserve"> HYPERLINK "http://en.wikipedia.org/wiki/ISO_3166-1" </w:delInstrText>
              </w:r>
              <w:r w:rsidR="00181935" w:rsidDel="00715E4E">
                <w:fldChar w:fldCharType="separate"/>
              </w:r>
              <w:r w:rsidRPr="006E21C1" w:rsidDel="00715E4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http://en.wikipedia.org/wiki/ISO_3166-1</w:delText>
              </w:r>
              <w:r w:rsidR="00181935" w:rsidDel="00715E4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125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126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country_code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153266">
            <w:pPr>
              <w:jc w:val="center"/>
              <w:rPr>
                <w:del w:id="1127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28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6921C5" w:rsidRPr="00366A8D" w:rsidDel="00715E4E" w:rsidTr="00F00D23">
        <w:trPr>
          <w:del w:id="1129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30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131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exp_yr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32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33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Experience in Years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34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35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SmallInt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36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37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 </w:delText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138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139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exp_yr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F00D23">
            <w:pPr>
              <w:jc w:val="center"/>
              <w:rPr>
                <w:del w:id="1140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41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N</w:delText>
              </w:r>
            </w:del>
          </w:p>
        </w:tc>
      </w:tr>
      <w:tr w:rsidR="006921C5" w:rsidRPr="00366A8D" w:rsidDel="00715E4E" w:rsidTr="00F00D23">
        <w:trPr>
          <w:del w:id="1142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43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144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exp_mo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45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46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Experience in months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47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48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SmallInt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49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50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 </w:delText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151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152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exp_mo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F00D23">
            <w:pPr>
              <w:jc w:val="center"/>
              <w:rPr>
                <w:del w:id="1153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54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N</w:delText>
              </w:r>
            </w:del>
          </w:p>
        </w:tc>
      </w:tr>
      <w:tr w:rsidR="006921C5" w:rsidRPr="00366A8D" w:rsidDel="00715E4E" w:rsidTr="00F00D23">
        <w:trPr>
          <w:del w:id="1155" w:author="農林水産省" w:date="2016-09-08T22:3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56" w:author="農林水産省" w:date="2016-09-08T22:3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157" w:author="農林水産省" w:date="2016-09-08T22:32:00Z">
              <w:r w:rsidRPr="00D45215" w:rsidDel="00715E4E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comments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6921C5" w:rsidRPr="00D45215" w:rsidDel="00715E4E" w:rsidRDefault="006921C5" w:rsidP="00E35576">
            <w:pPr>
              <w:rPr>
                <w:del w:id="1158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59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Comments 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60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61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NText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6921C5" w:rsidRPr="00D45215" w:rsidDel="00715E4E" w:rsidRDefault="006921C5" w:rsidP="00F00D23">
            <w:pPr>
              <w:rPr>
                <w:del w:id="1162" w:author="農林水産省" w:date="2016-09-08T22:3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163" w:author="農林水産省" w:date="2016-09-08T22:32:00Z">
              <w:r w:rsidRPr="00D45215" w:rsidDel="00715E4E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 </w:delText>
              </w:r>
            </w:del>
          </w:p>
        </w:tc>
        <w:tc>
          <w:tcPr>
            <w:tcW w:w="1701" w:type="dxa"/>
            <w:vAlign w:val="center"/>
          </w:tcPr>
          <w:p w:rsidR="006921C5" w:rsidRPr="00D45215" w:rsidDel="00715E4E" w:rsidRDefault="00ED1C59" w:rsidP="00F00D23">
            <w:pPr>
              <w:jc w:val="center"/>
              <w:rPr>
                <w:del w:id="1164" w:author="農林水産省" w:date="2016-09-08T22:3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165" w:author="農林水産省" w:date="2016-09-08T22:32:00Z"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921C5" w:rsidRPr="00D45215"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comments</w:delText>
              </w:r>
              <w:r w:rsidDel="00715E4E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6921C5" w:rsidRPr="00D45215" w:rsidDel="00715E4E" w:rsidRDefault="00153266" w:rsidP="00F00D23">
            <w:pPr>
              <w:jc w:val="center"/>
              <w:rPr>
                <w:del w:id="1166" w:author="農林水産省" w:date="2016-09-08T22:32:00Z"/>
                <w:rFonts w:ascii="Courier New" w:hAnsi="Courier New" w:cs="Courier New"/>
                <w:sz w:val="16"/>
                <w:szCs w:val="16"/>
              </w:rPr>
            </w:pPr>
            <w:del w:id="1167" w:author="農林水産省" w:date="2016-09-08T22:32:00Z">
              <w:r w:rsidDel="00715E4E">
                <w:rPr>
                  <w:rFonts w:ascii="Courier New" w:hAnsi="Courier New" w:cs="Courier New"/>
                  <w:sz w:val="16"/>
                  <w:szCs w:val="16"/>
                </w:rPr>
                <w:delText>N</w:delText>
              </w:r>
            </w:del>
          </w:p>
        </w:tc>
      </w:tr>
    </w:tbl>
    <w:p w:rsidR="006921C5" w:rsidRDefault="006921C5" w:rsidP="006921C5"/>
    <w:p w:rsidR="006921C5" w:rsidRDefault="006921C5" w:rsidP="006921C5">
      <w:r>
        <w:br w:type="page"/>
      </w:r>
    </w:p>
    <w:p w:rsidR="00E72AEB" w:rsidRDefault="0076774D" w:rsidP="0039359E">
      <w:pPr>
        <w:pStyle w:val="2"/>
      </w:pPr>
      <w:bookmarkStart w:id="1168" w:name="_MARINE_DEVICES_DATA"/>
      <w:bookmarkStart w:id="1169" w:name="_Toc421810087"/>
      <w:bookmarkEnd w:id="1168"/>
      <w:del w:id="1170" w:author="農林水産省" w:date="2016-09-09T00:04:00Z">
        <w:r w:rsidDel="0039359E">
          <w:lastRenderedPageBreak/>
          <w:delText xml:space="preserve">MARINE </w:delText>
        </w:r>
        <w:r w:rsidR="00B448BE" w:rsidDel="0039359E">
          <w:delText>DEVICES</w:delText>
        </w:r>
        <w:r w:rsidR="00E72AEB" w:rsidDel="0039359E">
          <w:delText xml:space="preserve"> </w:delText>
        </w:r>
        <w:r w:rsidR="00E72AEB" w:rsidRPr="00C13861" w:rsidDel="0039359E">
          <w:delText>DATA</w:delText>
        </w:r>
      </w:del>
      <w:bookmarkEnd w:id="1169"/>
      <w:ins w:id="1171" w:author="農林水産省" w:date="2016-09-09T00:04:00Z">
        <w:r w:rsidR="0039359E">
          <w:rPr>
            <w:rFonts w:hint="eastAsia"/>
            <w:lang w:eastAsia="ja-JP"/>
          </w:rPr>
          <w:t xml:space="preserve"> (INTEGRATE to TRIP LEVEL DATA)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701"/>
        <w:gridCol w:w="5528"/>
        <w:gridCol w:w="1701"/>
        <w:gridCol w:w="709"/>
      </w:tblGrid>
      <w:tr w:rsidR="006921C5" w:rsidRPr="00366A8D" w:rsidTr="00F00D23">
        <w:tc>
          <w:tcPr>
            <w:tcW w:w="15134" w:type="dxa"/>
            <w:gridSpan w:val="7"/>
            <w:shd w:val="clear" w:color="auto" w:fill="D6E3BC" w:themeFill="accent3" w:themeFillTint="66"/>
          </w:tcPr>
          <w:p w:rsidR="006921C5" w:rsidRDefault="00FA3F54" w:rsidP="00F00D23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VES</w:t>
            </w:r>
            <w:r w:rsidR="006921C5">
              <w:rPr>
                <w:rFonts w:ascii="Courier New" w:hAnsi="Courier New" w:cs="Courier New"/>
                <w:b/>
                <w:sz w:val="28"/>
                <w:szCs w:val="28"/>
              </w:rPr>
              <w:t>_ELEC</w:t>
            </w:r>
          </w:p>
          <w:p w:rsidR="006921C5" w:rsidRDefault="006921C5" w:rsidP="0076774D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 w:rsidR="0076774D">
              <w:rPr>
                <w:rFonts w:ascii="Courier New" w:hAnsi="Courier New" w:cs="Courier New"/>
                <w:b/>
                <w:sz w:val="20"/>
                <w:szCs w:val="20"/>
              </w:rPr>
              <w:t>information on the standard Marine Electronic devices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6921C5" w:rsidRPr="00366A8D" w:rsidTr="00F00D23">
        <w:tc>
          <w:tcPr>
            <w:tcW w:w="16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172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173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6921C5" w:rsidRPr="00366A8D" w:rsidTr="00F00D23">
        <w:tc>
          <w:tcPr>
            <w:tcW w:w="1692" w:type="dxa"/>
            <w:gridSpan w:val="2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6921C5" w:rsidRPr="00C53D58" w:rsidRDefault="00532ED6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30726" w:rsidRPr="00366A8D" w:rsidTr="00F00D23">
        <w:tc>
          <w:tcPr>
            <w:tcW w:w="1692" w:type="dxa"/>
            <w:gridSpan w:val="2"/>
            <w:shd w:val="clear" w:color="auto" w:fill="FDE9D9" w:themeFill="accent6" w:themeFillTint="33"/>
          </w:tcPr>
          <w:p w:rsidR="00E30726" w:rsidRDefault="00E30726" w:rsidP="00E3072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TRIP/VESSEL DEVICE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DEVICE_ID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528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E30726" w:rsidRPr="00C53D58" w:rsidRDefault="007F5E31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&lt;V</w:t>
            </w:r>
            <w:r w:rsidR="00E30726">
              <w:rPr>
                <w:rFonts w:ascii="Courier New" w:hAnsi="Courier New" w:cs="Courier New"/>
                <w:sz w:val="14"/>
                <w:szCs w:val="14"/>
              </w:rPr>
              <w:t>_DEVICE_ID&gt;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E30726" w:rsidRPr="00C53D58" w:rsidRDefault="00532ED6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448BE" w:rsidRPr="00366A8D" w:rsidTr="0076774D">
        <w:tc>
          <w:tcPr>
            <w:tcW w:w="1692" w:type="dxa"/>
            <w:gridSpan w:val="2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device_id</w:t>
            </w:r>
          </w:p>
        </w:tc>
        <w:tc>
          <w:tcPr>
            <w:tcW w:w="3803" w:type="dxa"/>
            <w:shd w:val="clear" w:color="auto" w:fill="auto"/>
          </w:tcPr>
          <w:p w:rsidR="00B448BE" w:rsidRPr="00B42EFD" w:rsidRDefault="00B448BE" w:rsidP="00532ED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Marine Device CODE</w:t>
            </w:r>
            <w:r w:rsidR="00532ED6">
              <w:rPr>
                <w:rFonts w:ascii="Courier New" w:hAnsi="Courier New" w:cs="Courier New"/>
                <w:sz w:val="16"/>
                <w:szCs w:val="16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42EFD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D349E" w:rsidRPr="00B42EFD" w:rsidRDefault="00BF13DB" w:rsidP="006C2117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0_–" w:history="1">
              <w:r w:rsidR="00B448BE" w:rsidRPr="00B42EF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20</w:t>
              </w:r>
            </w:hyperlink>
            <w:r w:rsidR="00BD349E" w:rsidRPr="00B42EFD">
              <w:rPr>
                <w:rFonts w:ascii="Courier New" w:hAnsi="Courier New" w:cs="Courier New"/>
                <w:sz w:val="16"/>
                <w:szCs w:val="16"/>
              </w:rPr>
              <w:t xml:space="preserve"> -  </w:t>
            </w:r>
            <w:r w:rsidR="006C2117">
              <w:rPr>
                <w:rFonts w:ascii="Courier New" w:hAnsi="Courier New" w:cs="Courier New"/>
                <w:sz w:val="16"/>
                <w:szCs w:val="16"/>
              </w:rPr>
              <w:t xml:space="preserve">the </w:t>
            </w:r>
            <w:r w:rsidR="00BD349E" w:rsidRPr="00B42EFD">
              <w:rPr>
                <w:rFonts w:ascii="Courier New" w:hAnsi="Courier New" w:cs="Courier New"/>
                <w:sz w:val="16"/>
                <w:szCs w:val="16"/>
              </w:rPr>
              <w:t xml:space="preserve">DEVICES </w:t>
            </w:r>
            <w:r w:rsidR="006C2117">
              <w:rPr>
                <w:rFonts w:ascii="Courier New" w:hAnsi="Courier New" w:cs="Courier New"/>
                <w:sz w:val="16"/>
                <w:szCs w:val="16"/>
              </w:rPr>
              <w:t xml:space="preserve">should only be available according to the respective gear code (e.g. </w:t>
            </w:r>
            <w:r w:rsidR="00BD349E" w:rsidRPr="00B42EFD">
              <w:rPr>
                <w:rFonts w:ascii="Courier New" w:hAnsi="Courier New" w:cs="Courier New"/>
                <w:sz w:val="16"/>
                <w:szCs w:val="16"/>
              </w:rPr>
              <w:t>“S”</w:t>
            </w:r>
            <w:r w:rsidR="006C2117">
              <w:rPr>
                <w:rFonts w:ascii="Courier New" w:hAnsi="Courier New" w:cs="Courier New"/>
                <w:sz w:val="16"/>
                <w:szCs w:val="16"/>
              </w:rPr>
              <w:t xml:space="preserve"> for purse seine or “L” for longline </w:t>
            </w:r>
            <w:r w:rsidR="00BD349E" w:rsidRPr="00B42EFD">
              <w:rPr>
                <w:rFonts w:ascii="Courier New" w:hAnsi="Courier New" w:cs="Courier New"/>
                <w:sz w:val="16"/>
                <w:szCs w:val="16"/>
              </w:rPr>
              <w:t>is in the GEAR LIST CODES</w:t>
            </w:r>
            <w:r w:rsidR="006C2117">
              <w:rPr>
                <w:rFonts w:ascii="Courier New" w:hAnsi="Courier New" w:cs="Courier New"/>
                <w:sz w:val="16"/>
                <w:szCs w:val="16"/>
              </w:rPr>
              <w:t xml:space="preserve"> column )  </w:t>
            </w:r>
          </w:p>
        </w:tc>
        <w:tc>
          <w:tcPr>
            <w:tcW w:w="1701" w:type="dxa"/>
          </w:tcPr>
          <w:p w:rsidR="00B448BE" w:rsidRPr="00B42EFD" w:rsidRDefault="00ED1C59" w:rsidP="00B448B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B448BE" w:rsidRPr="00B42EFD">
              <w:rPr>
                <w:rFonts w:ascii="Courier New" w:hAnsi="Courier New" w:cs="Courier New"/>
                <w:caps/>
                <w:sz w:val="14"/>
                <w:szCs w:val="16"/>
              </w:rPr>
              <w:t>device_id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B448BE" w:rsidRDefault="00532ED6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2ED6" w:rsidRPr="00366A8D" w:rsidTr="0076774D">
        <w:tc>
          <w:tcPr>
            <w:tcW w:w="1692" w:type="dxa"/>
            <w:gridSpan w:val="2"/>
            <w:shd w:val="clear" w:color="auto" w:fill="auto"/>
          </w:tcPr>
          <w:p w:rsidR="00532ED6" w:rsidRPr="00B42EFD" w:rsidRDefault="00532ED6" w:rsidP="0093030C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ONBOARD</w:t>
            </w: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_code</w:t>
            </w:r>
          </w:p>
        </w:tc>
        <w:tc>
          <w:tcPr>
            <w:tcW w:w="3803" w:type="dxa"/>
            <w:shd w:val="clear" w:color="auto" w:fill="auto"/>
          </w:tcPr>
          <w:p w:rsidR="00532ED6" w:rsidRPr="00B42EFD" w:rsidRDefault="00532ED6" w:rsidP="00532ED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Is this DEVICE SIGHTED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ONBOARD</w:t>
            </w:r>
            <w:r w:rsidRPr="00B42EFD">
              <w:rPr>
                <w:rFonts w:ascii="Courier New" w:hAnsi="Courier New" w:cs="Courier New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32ED6" w:rsidRPr="00B42EFD" w:rsidRDefault="00532ED6" w:rsidP="00532ED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Char (</w:t>
            </w: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Pr="00B42EFD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532ED6" w:rsidRPr="00B42EFD" w:rsidRDefault="00532ED6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701" w:type="dxa"/>
          </w:tcPr>
          <w:p w:rsidR="00532ED6" w:rsidRPr="00B42EFD" w:rsidRDefault="00532ED6" w:rsidP="00532ED6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&lt;ONBOARD</w:t>
            </w:r>
            <w:r w:rsidRPr="00B42EFD">
              <w:rPr>
                <w:rFonts w:ascii="Courier New" w:hAnsi="Courier New" w:cs="Courier New"/>
                <w:caps/>
                <w:sz w:val="14"/>
                <w:szCs w:val="16"/>
              </w:rPr>
              <w:t>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532ED6" w:rsidRDefault="00532ED6" w:rsidP="0093030C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B448BE" w:rsidRPr="00366A8D" w:rsidTr="0076774D">
        <w:tc>
          <w:tcPr>
            <w:tcW w:w="1692" w:type="dxa"/>
            <w:gridSpan w:val="2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usage_code</w:t>
            </w:r>
          </w:p>
        </w:tc>
        <w:tc>
          <w:tcPr>
            <w:tcW w:w="3803" w:type="dxa"/>
            <w:shd w:val="clear" w:color="auto" w:fill="auto"/>
          </w:tcPr>
          <w:p w:rsidR="00B448BE" w:rsidRPr="00B42EFD" w:rsidRDefault="00B448BE" w:rsidP="00B448B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 xml:space="preserve">Is this DEVICE </w:t>
            </w:r>
            <w:proofErr w:type="gramStart"/>
            <w:r w:rsidRPr="00B42EFD">
              <w:rPr>
                <w:rFonts w:ascii="Courier New" w:hAnsi="Courier New" w:cs="Courier New"/>
                <w:sz w:val="16"/>
                <w:szCs w:val="16"/>
              </w:rPr>
              <w:t>USED ?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5528" w:type="dxa"/>
            <w:shd w:val="clear" w:color="auto" w:fill="auto"/>
          </w:tcPr>
          <w:p w:rsidR="00B448BE" w:rsidRPr="00B42EFD" w:rsidRDefault="00BF13DB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B448BE" w:rsidRPr="00B42EF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701" w:type="dxa"/>
          </w:tcPr>
          <w:p w:rsidR="00B448BE" w:rsidRPr="00B42EFD" w:rsidRDefault="00ED1C59" w:rsidP="00B448B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B448BE" w:rsidRPr="00B42EFD">
              <w:rPr>
                <w:rFonts w:ascii="Courier New" w:hAnsi="Courier New" w:cs="Courier New"/>
                <w:caps/>
                <w:sz w:val="14"/>
                <w:szCs w:val="16"/>
              </w:rPr>
              <w:t>usage_code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B448BE" w:rsidRDefault="00532ED6" w:rsidP="00532ED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B448BE" w:rsidRPr="00366A8D" w:rsidTr="0076774D">
        <w:tc>
          <w:tcPr>
            <w:tcW w:w="1692" w:type="dxa"/>
            <w:gridSpan w:val="2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make_desc</w:t>
            </w:r>
          </w:p>
        </w:tc>
        <w:tc>
          <w:tcPr>
            <w:tcW w:w="3803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Description of Make</w:t>
            </w:r>
          </w:p>
        </w:tc>
        <w:tc>
          <w:tcPr>
            <w:tcW w:w="1701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42EFD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B42EFD">
              <w:rPr>
                <w:rFonts w:ascii="Courier New" w:hAnsi="Courier New" w:cs="Courier New"/>
                <w:sz w:val="16"/>
                <w:szCs w:val="16"/>
              </w:rPr>
              <w:t xml:space="preserve"> (30)</w:t>
            </w:r>
          </w:p>
        </w:tc>
        <w:tc>
          <w:tcPr>
            <w:tcW w:w="5528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448BE" w:rsidRPr="00B42EFD" w:rsidRDefault="00ED1C59" w:rsidP="00B448B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B448BE" w:rsidRPr="00B42EFD">
              <w:rPr>
                <w:rFonts w:ascii="Courier New" w:hAnsi="Courier New" w:cs="Courier New"/>
                <w:caps/>
                <w:sz w:val="14"/>
                <w:szCs w:val="16"/>
              </w:rPr>
              <w:t>make_desc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B448BE" w:rsidRDefault="00532ED6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B448BE" w:rsidRPr="00366A8D" w:rsidTr="0076774D">
        <w:tc>
          <w:tcPr>
            <w:tcW w:w="1692" w:type="dxa"/>
            <w:gridSpan w:val="2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model_desc</w:t>
            </w:r>
          </w:p>
        </w:tc>
        <w:tc>
          <w:tcPr>
            <w:tcW w:w="3803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Description of Model</w:t>
            </w:r>
          </w:p>
        </w:tc>
        <w:tc>
          <w:tcPr>
            <w:tcW w:w="1701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42EFD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B42EFD">
              <w:rPr>
                <w:rFonts w:ascii="Courier New" w:hAnsi="Courier New" w:cs="Courier New"/>
                <w:sz w:val="16"/>
                <w:szCs w:val="16"/>
              </w:rPr>
              <w:t xml:space="preserve"> (30)</w:t>
            </w:r>
          </w:p>
        </w:tc>
        <w:tc>
          <w:tcPr>
            <w:tcW w:w="5528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448BE" w:rsidRPr="00B42EFD" w:rsidRDefault="00ED1C59" w:rsidP="00B448B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B448BE" w:rsidRPr="00B42EFD">
              <w:rPr>
                <w:rFonts w:ascii="Courier New" w:hAnsi="Courier New" w:cs="Courier New"/>
                <w:caps/>
                <w:sz w:val="14"/>
                <w:szCs w:val="16"/>
              </w:rPr>
              <w:t>model_desc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B448BE" w:rsidRDefault="00532ED6" w:rsidP="00532ED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B448BE" w:rsidRPr="00366A8D" w:rsidTr="0076774D">
        <w:tc>
          <w:tcPr>
            <w:tcW w:w="1692" w:type="dxa"/>
            <w:gridSpan w:val="2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42EFD">
              <w:rPr>
                <w:rFonts w:ascii="Courier New" w:hAnsi="Courier New" w:cs="Courier New"/>
                <w:sz w:val="16"/>
                <w:szCs w:val="16"/>
              </w:rPr>
              <w:t>Comments</w:t>
            </w:r>
          </w:p>
        </w:tc>
        <w:tc>
          <w:tcPr>
            <w:tcW w:w="1701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42EFD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B448BE" w:rsidRPr="00B42EFD" w:rsidRDefault="00B448BE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B448BE" w:rsidRPr="00B42EFD" w:rsidRDefault="00ED1C59" w:rsidP="00B448B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B448BE" w:rsidRPr="00B42EFD">
              <w:rPr>
                <w:rFonts w:ascii="Courier New" w:hAnsi="Courier New" w:cs="Courier New"/>
                <w:caps/>
                <w:sz w:val="14"/>
                <w:szCs w:val="16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B448BE" w:rsidRDefault="00532ED6" w:rsidP="00532ED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E72AEB" w:rsidRPr="00E72AEB" w:rsidRDefault="00E72AEB" w:rsidP="00E72AEB">
      <w:pPr>
        <w:pStyle w:val="2"/>
        <w:ind w:left="720"/>
      </w:pPr>
      <w:r>
        <w:br w:type="page"/>
      </w:r>
    </w:p>
    <w:p w:rsidR="00E72AEB" w:rsidRDefault="00E72AEB" w:rsidP="00E72AEB">
      <w:pPr>
        <w:pStyle w:val="2"/>
        <w:numPr>
          <w:ilvl w:val="1"/>
          <w:numId w:val="12"/>
        </w:numPr>
      </w:pPr>
      <w:bookmarkStart w:id="1174" w:name="_Toc421810088"/>
      <w:r>
        <w:lastRenderedPageBreak/>
        <w:t>WELL TRANSFER DATA</w:t>
      </w:r>
      <w:bookmarkEnd w:id="1174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268"/>
        <w:gridCol w:w="4961"/>
        <w:gridCol w:w="1701"/>
        <w:gridCol w:w="709"/>
      </w:tblGrid>
      <w:tr w:rsidR="006921C5" w:rsidRPr="00366A8D" w:rsidTr="00F00D23">
        <w:tc>
          <w:tcPr>
            <w:tcW w:w="15134" w:type="dxa"/>
            <w:gridSpan w:val="7"/>
            <w:shd w:val="clear" w:color="auto" w:fill="D6E3BC" w:themeFill="accent3" w:themeFillTint="66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WELL_TRANSFER</w:t>
            </w:r>
          </w:p>
          <w:p w:rsidR="00723D35" w:rsidRDefault="006921C5" w:rsidP="007107E1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 w:rsidR="007107E1">
              <w:rPr>
                <w:rFonts w:ascii="Courier New" w:hAnsi="Courier New" w:cs="Courier New"/>
                <w:b/>
                <w:sz w:val="20"/>
                <w:szCs w:val="20"/>
              </w:rPr>
              <w:t xml:space="preserve">information for each transfer to/from storage WELLs during 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the trip.</w:t>
            </w:r>
          </w:p>
          <w:p w:rsidR="006921C5" w:rsidRDefault="00723D35" w:rsidP="007107E1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This may become mandatory WCPFC data collection related to CDS.</w:t>
            </w:r>
          </w:p>
        </w:tc>
      </w:tr>
      <w:tr w:rsidR="006921C5" w:rsidRPr="00366A8D" w:rsidTr="008D3F8A">
        <w:tc>
          <w:tcPr>
            <w:tcW w:w="16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17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17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6921C5" w:rsidRPr="00366A8D" w:rsidTr="008D3F8A">
        <w:tc>
          <w:tcPr>
            <w:tcW w:w="1692" w:type="dxa"/>
            <w:gridSpan w:val="2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6921C5" w:rsidRPr="00C53D58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E30726" w:rsidRPr="00366A8D" w:rsidTr="008D3F8A">
        <w:tc>
          <w:tcPr>
            <w:tcW w:w="1692" w:type="dxa"/>
            <w:gridSpan w:val="2"/>
            <w:shd w:val="clear" w:color="auto" w:fill="FDE9D9" w:themeFill="accent6" w:themeFillTint="33"/>
          </w:tcPr>
          <w:p w:rsidR="00E30726" w:rsidRDefault="00E30726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WELL TRANSFER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TRX_DATE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E30726" w:rsidRPr="00C53D58" w:rsidRDefault="00E30726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&lt;S_WELL_TRX_ID&gt;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E30726" w:rsidRPr="00C53D58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8D3F8A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trx_date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 xml:space="preserve">DATE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and TIME </w:t>
            </w:r>
            <w:r w:rsidRPr="008D3F8A">
              <w:rPr>
                <w:rFonts w:ascii="Courier New" w:hAnsi="Courier New" w:cs="Courier New"/>
                <w:sz w:val="16"/>
                <w:szCs w:val="16"/>
              </w:rPr>
              <w:t>of fish transfer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BF13DB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8D3F8A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961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BC08BF">
              <w:rPr>
                <w:rFonts w:ascii="Courier New" w:hAnsi="Courier New" w:cs="Courier New"/>
                <w:caps/>
                <w:sz w:val="14"/>
                <w:szCs w:val="14"/>
              </w:rPr>
              <w:t>TRX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action_code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WELL TRANSFER ACTION CODE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BF13DB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8_–" w:history="1">
              <w:r w:rsidR="008D3F8A" w:rsidRPr="00744D3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18</w:t>
              </w:r>
            </w:hyperlink>
            <w:r w:rsidR="008D3F8A">
              <w:rPr>
                <w:rFonts w:ascii="Courier New" w:hAnsi="Courier New" w:cs="Courier New"/>
                <w:color w:val="E36C0A"/>
                <w:sz w:val="16"/>
                <w:szCs w:val="16"/>
              </w:rPr>
              <w:t xml:space="preserve">  </w:t>
            </w:r>
            <w:r w:rsidR="008D3F8A" w:rsidRPr="008D3F8A">
              <w:rPr>
                <w:rFonts w:ascii="Courier New" w:hAnsi="Courier New" w:cs="Courier New"/>
                <w:sz w:val="16"/>
                <w:szCs w:val="16"/>
              </w:rPr>
              <w:t>for Well transfers only</w:t>
            </w:r>
            <w:r w:rsidR="00D678E8">
              <w:rPr>
                <w:rFonts w:ascii="Courier New" w:hAnsi="Courier New" w:cs="Courier New"/>
                <w:sz w:val="16"/>
                <w:szCs w:val="16"/>
              </w:rPr>
              <w:t xml:space="preserve"> – only allow actions where FORM USED = ‘PS-5</w:t>
            </w: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action_code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source</w:t>
            </w:r>
          </w:p>
        </w:tc>
        <w:tc>
          <w:tcPr>
            <w:tcW w:w="3803" w:type="dxa"/>
            <w:shd w:val="clear" w:color="auto" w:fill="auto"/>
          </w:tcPr>
          <w:p w:rsid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Fish transfer source</w:t>
            </w:r>
          </w:p>
          <w:p w:rsidR="00E8607C" w:rsidRPr="008D3F8A" w:rsidRDefault="00E8607C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Can be the ‘NET’  and valid well number or a VESSEL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D3F8A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8D3F8A">
              <w:rPr>
                <w:rFonts w:ascii="Courier New" w:hAnsi="Courier New" w:cs="Courier New"/>
                <w:sz w:val="16"/>
                <w:szCs w:val="16"/>
              </w:rPr>
              <w:t xml:space="preserve"> (80)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E8607C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Can be the ‘NET’  and valid well number or a VESSEL</w:t>
            </w: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source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destination</w:t>
            </w:r>
          </w:p>
        </w:tc>
        <w:tc>
          <w:tcPr>
            <w:tcW w:w="3803" w:type="dxa"/>
            <w:shd w:val="clear" w:color="auto" w:fill="auto"/>
          </w:tcPr>
          <w:p w:rsid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Description of the transfer destination</w:t>
            </w:r>
          </w:p>
          <w:p w:rsidR="00E8607C" w:rsidRPr="008D3F8A" w:rsidRDefault="00E8607C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Can be Well No., vessel, SHORE or DISCARD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D3F8A">
              <w:rPr>
                <w:rFonts w:ascii="Courier New" w:hAnsi="Courier New" w:cs="Courier New"/>
                <w:sz w:val="16"/>
                <w:szCs w:val="16"/>
              </w:rPr>
              <w:t>VarChar</w:t>
            </w:r>
            <w:proofErr w:type="spellEnd"/>
            <w:r w:rsidRPr="008D3F8A">
              <w:rPr>
                <w:rFonts w:ascii="Courier New" w:hAnsi="Courier New" w:cs="Courier New"/>
                <w:sz w:val="16"/>
                <w:szCs w:val="16"/>
              </w:rPr>
              <w:t xml:space="preserve"> (80)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E8607C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Can be Well No., vessel, SHORE or DISCARD</w:t>
            </w: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destination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ED1C5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w</w:t>
            </w:r>
            <w:r w:rsidR="00ED1C59">
              <w:rPr>
                <w:rFonts w:ascii="Courier New" w:hAnsi="Courier New" w:cs="Courier New"/>
                <w:caps/>
                <w:sz w:val="16"/>
                <w:szCs w:val="16"/>
              </w:rPr>
              <w:t>ELL_MT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Weight of the fish transfer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D3F8A" w:rsidRPr="00BC08BF" w:rsidRDefault="00ED1C59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&lt;WELL_MT&gt;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change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Change of transfer – add or remove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EB5F57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either ‘+’, ‘-‘ or ‘0’ (for no change)</w:t>
            </w: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change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new_total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New cumulative to for the transfer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Decimal (8,3)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new_total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on_logsheet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FLAG to indicate the transfer has been stated on the logsheet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on_logsheet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D3F8A" w:rsidRPr="00366A8D" w:rsidTr="008D3F8A">
        <w:tc>
          <w:tcPr>
            <w:tcW w:w="1692" w:type="dxa"/>
            <w:gridSpan w:val="2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>Comments made on the fish transfer</w:t>
            </w:r>
          </w:p>
        </w:tc>
        <w:tc>
          <w:tcPr>
            <w:tcW w:w="2268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8D3F8A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8D3F8A" w:rsidRPr="008D3F8A" w:rsidRDefault="008D3F8A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D3F8A" w:rsidRPr="00BC08BF" w:rsidRDefault="00ED1C59" w:rsidP="00BC08BF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8D3F8A" w:rsidRPr="00BC08BF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8D3F8A" w:rsidRDefault="00723D3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6921C5" w:rsidRDefault="006921C5" w:rsidP="006921C5"/>
    <w:p w:rsidR="006921C5" w:rsidRDefault="006921C5" w:rsidP="006921C5">
      <w:r>
        <w:br w:type="page"/>
      </w:r>
    </w:p>
    <w:p w:rsidR="00E72AEB" w:rsidRDefault="00240C8C" w:rsidP="0039359E">
      <w:pPr>
        <w:pStyle w:val="2"/>
        <w:numPr>
          <w:ilvl w:val="1"/>
          <w:numId w:val="12"/>
        </w:numPr>
      </w:pPr>
      <w:bookmarkStart w:id="1177" w:name="_Toc421810089"/>
      <w:r>
        <w:lastRenderedPageBreak/>
        <w:t xml:space="preserve">PURSE SEINE </w:t>
      </w:r>
      <w:r w:rsidR="00E72AEB">
        <w:t xml:space="preserve">GEAR </w:t>
      </w:r>
      <w:r w:rsidR="00E72AEB" w:rsidRPr="00C13861">
        <w:t>DATA</w:t>
      </w:r>
      <w:bookmarkEnd w:id="1177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843"/>
        <w:gridCol w:w="5103"/>
        <w:gridCol w:w="1701"/>
        <w:gridCol w:w="992"/>
      </w:tblGrid>
      <w:tr w:rsidR="006921C5" w:rsidRPr="00366A8D" w:rsidTr="00F00D23">
        <w:tc>
          <w:tcPr>
            <w:tcW w:w="15134" w:type="dxa"/>
            <w:gridSpan w:val="6"/>
            <w:shd w:val="clear" w:color="auto" w:fill="D6E3BC" w:themeFill="accent3" w:themeFillTint="66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PS_GEAR</w:t>
            </w:r>
          </w:p>
          <w:p w:rsidR="006921C5" w:rsidRDefault="006921C5" w:rsidP="007107E1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 w:rsidR="007107E1">
              <w:rPr>
                <w:rFonts w:ascii="Courier New" w:hAnsi="Courier New" w:cs="Courier New"/>
                <w:b/>
                <w:sz w:val="20"/>
                <w:szCs w:val="20"/>
              </w:rPr>
              <w:t>information on the PURSE SEINE GEAR on the vessel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6921C5" w:rsidRPr="00366A8D" w:rsidTr="00B1454A">
        <w:tc>
          <w:tcPr>
            <w:tcW w:w="1951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6921C5" w:rsidRPr="00366A8D" w:rsidRDefault="006921C5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178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179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6921C5" w:rsidRDefault="006921C5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6921C5" w:rsidRDefault="006921C5" w:rsidP="00F00D23">
            <w:pPr>
              <w:jc w:val="center"/>
              <w:rPr>
                <w:ins w:id="1180" w:author="農林水産省" w:date="2016-09-09T00:10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181" w:author="農林水産省" w:date="2016-09-09T00:10:00Z">
              <w:r w:rsidR="00B1454A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9"/>
                <w:t>*</w:t>
              </w:r>
            </w:ins>
          </w:p>
          <w:p w:rsidR="00B1454A" w:rsidRPr="00C53D58" w:rsidRDefault="00B1454A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183" w:author="農林水産省" w:date="2016-09-09T00:10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6921C5" w:rsidRPr="00366A8D" w:rsidTr="00B1454A">
        <w:tc>
          <w:tcPr>
            <w:tcW w:w="1951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FDE9D9" w:themeFill="accent6" w:themeFillTint="33"/>
          </w:tcPr>
          <w:p w:rsidR="006921C5" w:rsidRDefault="006921C5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6921C5" w:rsidRPr="00C53D58" w:rsidRDefault="006921C5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6921C5" w:rsidRPr="00C53D58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E30726" w:rsidRPr="00366A8D" w:rsidTr="00B1454A">
        <w:tc>
          <w:tcPr>
            <w:tcW w:w="1951" w:type="dxa"/>
            <w:shd w:val="clear" w:color="auto" w:fill="FDE9D9" w:themeFill="accent6" w:themeFillTint="33"/>
          </w:tcPr>
          <w:p w:rsidR="00E30726" w:rsidRDefault="00E30726" w:rsidP="00E3072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PS GEAR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E30726" w:rsidRDefault="00E30726" w:rsidP="00E3072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FDE9D9" w:themeFill="accent6" w:themeFillTint="33"/>
          </w:tcPr>
          <w:p w:rsidR="00E30726" w:rsidRDefault="00E30726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E30726" w:rsidRPr="00C53D58" w:rsidRDefault="00E30726" w:rsidP="00E3072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&lt;S_GEAR_ID&gt;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E30726" w:rsidRPr="00C53D58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70473" w:rsidRPr="00366A8D" w:rsidTr="00AC7F6B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170473" w:rsidRPr="00AD3568" w:rsidRDefault="00170473" w:rsidP="00AC7F6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1184" w:author="農林水産省" w:date="2016-09-08T23:24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VESSEL AND RELATED ACTIVITIES</w:t>
              </w:r>
            </w:ins>
          </w:p>
        </w:tc>
      </w:tr>
      <w:tr w:rsidR="00170473" w:rsidRPr="00366A8D" w:rsidTr="00B1454A">
        <w:trPr>
          <w:ins w:id="1185" w:author="農林水産省" w:date="2016-09-09T01:11:00Z"/>
        </w:trPr>
        <w:tc>
          <w:tcPr>
            <w:tcW w:w="1951" w:type="dxa"/>
            <w:shd w:val="clear" w:color="auto" w:fill="auto"/>
          </w:tcPr>
          <w:p w:rsidR="00170473" w:rsidRPr="007107E1" w:rsidRDefault="00170473" w:rsidP="00AC47B4">
            <w:pPr>
              <w:rPr>
                <w:ins w:id="1186" w:author="農林水産省" w:date="2016-09-09T01:11:00Z"/>
                <w:rFonts w:ascii="Courier New" w:hAnsi="Courier New" w:cs="Courier New"/>
                <w:caps/>
                <w:sz w:val="14"/>
                <w:szCs w:val="14"/>
                <w:lang w:eastAsia="ja-JP"/>
              </w:rPr>
            </w:pPr>
            <w:ins w:id="1187" w:author="農林水産省" w:date="2016-09-09T01:12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SUpport vessels</w:t>
              </w:r>
            </w:ins>
          </w:p>
        </w:tc>
        <w:tc>
          <w:tcPr>
            <w:tcW w:w="3544" w:type="dxa"/>
            <w:shd w:val="clear" w:color="auto" w:fill="auto"/>
          </w:tcPr>
          <w:p w:rsidR="00170473" w:rsidRPr="007107E1" w:rsidRDefault="00170473" w:rsidP="00AC47B4">
            <w:pPr>
              <w:rPr>
                <w:ins w:id="1188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170473" w:rsidRPr="007107E1" w:rsidRDefault="00170473" w:rsidP="00AC47B4">
            <w:pPr>
              <w:rPr>
                <w:ins w:id="1189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:rsidR="00170473" w:rsidRPr="007107E1" w:rsidRDefault="00170473" w:rsidP="00AC47B4">
            <w:pPr>
              <w:rPr>
                <w:ins w:id="1190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170473" w:rsidRDefault="00170473" w:rsidP="007107E1">
            <w:pPr>
              <w:jc w:val="center"/>
              <w:rPr>
                <w:ins w:id="1191" w:author="農林水産省" w:date="2016-09-09T01:11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</w:tcPr>
          <w:p w:rsidR="00170473" w:rsidRDefault="00170473" w:rsidP="00F00D23">
            <w:pPr>
              <w:jc w:val="center"/>
              <w:rPr>
                <w:ins w:id="1192" w:author="農林水産省" w:date="2016-09-09T01:1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193" w:author="農林水産省" w:date="2016-09-09T01:1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170473" w:rsidRDefault="00170473" w:rsidP="00F00D23">
            <w:pPr>
              <w:jc w:val="center"/>
              <w:rPr>
                <w:ins w:id="1194" w:author="農林水産省" w:date="2016-09-09T01:1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195" w:author="農林水産省" w:date="2016-09-09T01:1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(94)</w:t>
              </w:r>
            </w:ins>
          </w:p>
        </w:tc>
      </w:tr>
      <w:tr w:rsidR="00170473" w:rsidRPr="00366A8D" w:rsidTr="00B1454A">
        <w:trPr>
          <w:ins w:id="1196" w:author="農林水産省" w:date="2016-09-09T01:11:00Z"/>
        </w:trPr>
        <w:tc>
          <w:tcPr>
            <w:tcW w:w="1951" w:type="dxa"/>
            <w:shd w:val="clear" w:color="auto" w:fill="auto"/>
          </w:tcPr>
          <w:p w:rsidR="00170473" w:rsidRPr="007107E1" w:rsidRDefault="00170473" w:rsidP="00AC47B4">
            <w:pPr>
              <w:rPr>
                <w:ins w:id="1197" w:author="農林水産省" w:date="2016-09-09T01:11:00Z"/>
                <w:rFonts w:ascii="Courier New" w:hAnsi="Courier New" w:cs="Courier New"/>
                <w:caps/>
                <w:sz w:val="14"/>
                <w:szCs w:val="14"/>
                <w:lang w:eastAsia="ja-JP"/>
              </w:rPr>
            </w:pPr>
            <w:ins w:id="1198" w:author="農林水産省" w:date="2016-09-09T01:12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Helicopter</w:t>
              </w:r>
            </w:ins>
          </w:p>
        </w:tc>
        <w:tc>
          <w:tcPr>
            <w:tcW w:w="3544" w:type="dxa"/>
            <w:shd w:val="clear" w:color="auto" w:fill="auto"/>
          </w:tcPr>
          <w:p w:rsidR="00170473" w:rsidRPr="007107E1" w:rsidRDefault="00170473" w:rsidP="00AC47B4">
            <w:pPr>
              <w:rPr>
                <w:ins w:id="1199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170473" w:rsidRPr="007107E1" w:rsidRDefault="00170473" w:rsidP="00AC47B4">
            <w:pPr>
              <w:rPr>
                <w:ins w:id="1200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:rsidR="00170473" w:rsidRPr="007107E1" w:rsidRDefault="00170473" w:rsidP="00AC47B4">
            <w:pPr>
              <w:rPr>
                <w:ins w:id="1201" w:author="農林水産省" w:date="2016-09-09T01:11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170473" w:rsidRDefault="00170473" w:rsidP="007107E1">
            <w:pPr>
              <w:jc w:val="center"/>
              <w:rPr>
                <w:ins w:id="1202" w:author="農林水産省" w:date="2016-09-09T01:11:00Z"/>
                <w:rFonts w:ascii="Courier New" w:hAnsi="Courier New" w:cs="Courier New"/>
                <w:caps/>
                <w:sz w:val="14"/>
                <w:szCs w:val="14"/>
              </w:rPr>
            </w:pPr>
          </w:p>
        </w:tc>
        <w:tc>
          <w:tcPr>
            <w:tcW w:w="992" w:type="dxa"/>
          </w:tcPr>
          <w:p w:rsidR="00170473" w:rsidRDefault="00170473" w:rsidP="00F00D23">
            <w:pPr>
              <w:jc w:val="center"/>
              <w:rPr>
                <w:ins w:id="1203" w:author="農林水産省" w:date="2016-09-09T01:1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04" w:author="農林水産省" w:date="2016-09-09T01:1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170473" w:rsidRDefault="00170473" w:rsidP="00F00D23">
            <w:pPr>
              <w:jc w:val="center"/>
              <w:rPr>
                <w:ins w:id="1205" w:author="農林水産省" w:date="2016-09-09T01:1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06" w:author="農林水産省" w:date="2016-09-09T01:1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(95)</w:t>
              </w:r>
            </w:ins>
          </w:p>
        </w:tc>
      </w:tr>
      <w:tr w:rsidR="00170473" w:rsidRPr="00366A8D" w:rsidTr="00AC7F6B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170473" w:rsidRPr="00AD3568" w:rsidRDefault="00170473" w:rsidP="00AC7F6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1207" w:author="農林水産省" w:date="2016-09-09T01:11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GEAR ATTRIBUTES</w:t>
              </w:r>
            </w:ins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pb_make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Power block make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7107E1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pb_make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pb_model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Power block model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7107E1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pb_model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pw_make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Purse winch make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7107E1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pw_make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pw_model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Purse winch model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7107E1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pw_model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net_depth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Max depth of the net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net_depth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ins w:id="1208" w:author="農林水産省" w:date="2016-09-09T00:0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39359E" w:rsidRDefault="0039359E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09" w:author="農林水産省" w:date="2016-09-09T00:0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(96)</w:t>
              </w:r>
            </w:ins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ED1C5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net_depth_unit_id</w:t>
            </w:r>
          </w:p>
        </w:tc>
        <w:tc>
          <w:tcPr>
            <w:tcW w:w="3544" w:type="dxa"/>
            <w:shd w:val="clear" w:color="auto" w:fill="auto"/>
          </w:tcPr>
          <w:p w:rsid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Net Depth unit of measurement</w:t>
            </w:r>
          </w:p>
          <w:p w:rsidR="007107E1" w:rsidRP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 – metres;  Y- Yards; F-Fathoms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M, Y, F or blank</w:t>
            </w:r>
          </w:p>
        </w:tc>
        <w:tc>
          <w:tcPr>
            <w:tcW w:w="1701" w:type="dxa"/>
          </w:tcPr>
          <w:p w:rsidR="007107E1" w:rsidRPr="007107E1" w:rsidRDefault="00ED1C59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net_depth_unit_id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39359E" w:rsidRDefault="005C04D8" w:rsidP="0039359E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net_length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Max length of the net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net_length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ins w:id="1210" w:author="農林水産省" w:date="2016-09-09T00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B1454A" w:rsidRDefault="00B1454A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11" w:author="農林水産省" w:date="2016-09-09T00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(97)</w:t>
              </w:r>
            </w:ins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ED1C5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net_length_unit_id</w:t>
            </w:r>
          </w:p>
        </w:tc>
        <w:tc>
          <w:tcPr>
            <w:tcW w:w="3544" w:type="dxa"/>
            <w:shd w:val="clear" w:color="auto" w:fill="auto"/>
          </w:tcPr>
          <w:p w:rsid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Net Length unit of measurement</w:t>
            </w:r>
          </w:p>
          <w:p w:rsidR="007107E1" w:rsidRP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 – metres;  Y- Yards; F-Fathoms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M, Y, F or blank</w:t>
            </w:r>
          </w:p>
        </w:tc>
        <w:tc>
          <w:tcPr>
            <w:tcW w:w="1701" w:type="dxa"/>
          </w:tcPr>
          <w:p w:rsidR="007107E1" w:rsidRPr="007107E1" w:rsidRDefault="00ED1C59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net_length_unit_id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39359E" w:rsidRDefault="005C04D8" w:rsidP="0039359E">
            <w:pPr>
              <w:jc w:val="center"/>
              <w:rPr>
                <w:ins w:id="1212" w:author="農林水産省" w:date="2016-09-09T00:0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39359E" w:rsidRDefault="0039359E" w:rsidP="0039359E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net_strips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Number of net strips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net_strips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net_hang_ratio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Max net hang ratio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net_hang_ratio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mesh_main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Main Mesh size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mesh_main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ins w:id="1213" w:author="農林水産省" w:date="2016-09-09T00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B1454A" w:rsidRDefault="00B1454A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14" w:author="農林水産省" w:date="2016-09-09T00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(98)</w:t>
              </w:r>
            </w:ins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ED1C5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mesh_main_unit_id</w:t>
            </w:r>
          </w:p>
        </w:tc>
        <w:tc>
          <w:tcPr>
            <w:tcW w:w="3544" w:type="dxa"/>
            <w:shd w:val="clear" w:color="auto" w:fill="auto"/>
          </w:tcPr>
          <w:p w:rsid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Main mesh size unit of measurement</w:t>
            </w:r>
          </w:p>
          <w:p w:rsidR="007107E1" w:rsidRP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 – centimetres;  I - Inches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7107E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C, I or blank</w:t>
            </w:r>
          </w:p>
        </w:tc>
        <w:tc>
          <w:tcPr>
            <w:tcW w:w="1701" w:type="dxa"/>
          </w:tcPr>
          <w:p w:rsidR="007107E1" w:rsidRPr="007107E1" w:rsidRDefault="00ED1C59" w:rsidP="00ED1C5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mesh_main_unit_id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brail_size1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Brail #1 Capacity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brail_size1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ins w:id="1215" w:author="農林水産省" w:date="2016-09-09T00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B1454A" w:rsidRDefault="00B1454A" w:rsidP="00F00D2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16" w:author="農林水産省" w:date="2016-09-09T00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(99)</w:t>
              </w:r>
            </w:ins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brail_size2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Brail #2 Capacity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brail_size2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107E1" w:rsidRPr="00366A8D" w:rsidTr="00B1454A">
        <w:tc>
          <w:tcPr>
            <w:tcW w:w="1951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brail_type</w:t>
            </w:r>
          </w:p>
        </w:tc>
        <w:tc>
          <w:tcPr>
            <w:tcW w:w="3544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107E1">
              <w:rPr>
                <w:rFonts w:ascii="Courier New" w:hAnsi="Courier New" w:cs="Courier New"/>
                <w:sz w:val="16"/>
                <w:szCs w:val="16"/>
              </w:rPr>
              <w:t>Brailing Type Description</w:t>
            </w:r>
          </w:p>
        </w:tc>
        <w:tc>
          <w:tcPr>
            <w:tcW w:w="184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107E1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7107E1" w:rsidRPr="007107E1" w:rsidRDefault="007107E1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107E1" w:rsidRPr="007107E1" w:rsidRDefault="00ED1C59" w:rsidP="007107E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107E1" w:rsidRPr="007107E1">
              <w:rPr>
                <w:rFonts w:ascii="Courier New" w:hAnsi="Courier New" w:cs="Courier New"/>
                <w:caps/>
                <w:sz w:val="14"/>
                <w:szCs w:val="14"/>
              </w:rPr>
              <w:t>brail_type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107E1" w:rsidRDefault="005C04D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</w:tbl>
    <w:p w:rsidR="006921C5" w:rsidRDefault="006921C5" w:rsidP="006921C5"/>
    <w:p w:rsidR="002A47FF" w:rsidRDefault="002A47FF">
      <w:r>
        <w:lastRenderedPageBreak/>
        <w:br w:type="page"/>
      </w:r>
    </w:p>
    <w:p w:rsidR="00930256" w:rsidRPr="00BB412F" w:rsidRDefault="00930256" w:rsidP="00930256">
      <w:pPr>
        <w:pStyle w:val="2"/>
        <w:numPr>
          <w:ilvl w:val="1"/>
          <w:numId w:val="12"/>
        </w:numPr>
        <w:rPr>
          <w:highlight w:val="green"/>
        </w:rPr>
      </w:pPr>
      <w:bookmarkStart w:id="1217" w:name="_OBSERVER_JOURNAL"/>
      <w:bookmarkStart w:id="1218" w:name="_Toc421810090"/>
      <w:bookmarkEnd w:id="1217"/>
      <w:r w:rsidRPr="00BB412F">
        <w:rPr>
          <w:highlight w:val="green"/>
        </w:rPr>
        <w:lastRenderedPageBreak/>
        <w:t>FAD MATERIAL DATA</w:t>
      </w:r>
      <w:bookmarkEnd w:id="1218"/>
      <w:ins w:id="1219" w:author="農林水産省" w:date="2016-09-09T01:22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410"/>
        <w:gridCol w:w="4536"/>
        <w:gridCol w:w="1701"/>
        <w:gridCol w:w="992"/>
      </w:tblGrid>
      <w:tr w:rsidR="00930256" w:rsidRPr="00366A8D" w:rsidTr="00930256">
        <w:tc>
          <w:tcPr>
            <w:tcW w:w="15134" w:type="dxa"/>
            <w:gridSpan w:val="6"/>
            <w:shd w:val="clear" w:color="auto" w:fill="D6E3BC" w:themeFill="accent3" w:themeFillTint="66"/>
          </w:tcPr>
          <w:p w:rsidR="00930256" w:rsidRDefault="00930256" w:rsidP="00930256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</w:t>
            </w:r>
            <w:r w:rsidR="00304040">
              <w:rPr>
                <w:rFonts w:ascii="Courier New" w:hAnsi="Courier New" w:cs="Courier New"/>
                <w:b/>
                <w:sz w:val="28"/>
                <w:szCs w:val="28"/>
              </w:rPr>
              <w:t>FAD_MATERIAL</w:t>
            </w:r>
          </w:p>
          <w:p w:rsidR="00930256" w:rsidRDefault="00930256" w:rsidP="00304040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information on the </w:t>
            </w:r>
            <w:r w:rsidR="00304040">
              <w:rPr>
                <w:rFonts w:ascii="Courier New" w:hAnsi="Courier New" w:cs="Courier New"/>
                <w:b/>
                <w:sz w:val="20"/>
                <w:szCs w:val="20"/>
              </w:rPr>
              <w:t>FAD MATERIAL observed during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930256" w:rsidRPr="00366A8D" w:rsidTr="00B1454A">
        <w:tc>
          <w:tcPr>
            <w:tcW w:w="1951" w:type="dxa"/>
            <w:shd w:val="clear" w:color="auto" w:fill="BFBFBF" w:themeFill="background1" w:themeFillShade="BF"/>
          </w:tcPr>
          <w:p w:rsidR="00930256" w:rsidRPr="00366A8D" w:rsidRDefault="00930256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930256" w:rsidRPr="00366A8D" w:rsidRDefault="00930256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30256" w:rsidRPr="00366A8D" w:rsidRDefault="00930256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930256" w:rsidRPr="00366A8D" w:rsidRDefault="00930256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20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21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930256" w:rsidRPr="00C53D58" w:rsidRDefault="00930256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30256" w:rsidRDefault="00930256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930256" w:rsidRPr="00C53D58" w:rsidRDefault="00930256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930256" w:rsidRPr="00366A8D" w:rsidTr="00B1454A">
        <w:tc>
          <w:tcPr>
            <w:tcW w:w="1951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30256" w:rsidRPr="00C53D58" w:rsidRDefault="00930256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30256" w:rsidRPr="00C53D58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30256" w:rsidRPr="00366A8D" w:rsidTr="00B1454A">
        <w:tc>
          <w:tcPr>
            <w:tcW w:w="1951" w:type="dxa"/>
            <w:shd w:val="clear" w:color="auto" w:fill="FDE9D9" w:themeFill="accent6" w:themeFillTint="33"/>
          </w:tcPr>
          <w:p w:rsidR="00930256" w:rsidRDefault="00542C27" w:rsidP="00542C2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FAD</w:t>
            </w:r>
            <w:r w:rsidR="00930256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EVENT </w:t>
            </w:r>
            <w:r w:rsidR="00930256">
              <w:rPr>
                <w:rFonts w:ascii="Courier New" w:hAnsi="Courier New" w:cs="Courier New"/>
                <w:sz w:val="16"/>
                <w:szCs w:val="16"/>
              </w:rPr>
              <w:t>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930256" w:rsidRDefault="00930256" w:rsidP="00542C2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</w:t>
            </w:r>
            <w:r w:rsidR="00542C27">
              <w:rPr>
                <w:rFonts w:ascii="Courier New" w:hAnsi="Courier New" w:cs="Courier New"/>
                <w:sz w:val="16"/>
                <w:szCs w:val="16"/>
              </w:rPr>
              <w:t>+ FAD EVENT DATE/TIME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930256" w:rsidRDefault="00930256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30256" w:rsidRPr="00C53D58" w:rsidRDefault="00930256" w:rsidP="00542C27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542C27">
              <w:rPr>
                <w:rFonts w:ascii="Courier New" w:hAnsi="Courier New" w:cs="Courier New"/>
                <w:sz w:val="14"/>
                <w:szCs w:val="14"/>
              </w:rPr>
              <w:t>FAD</w:t>
            </w:r>
            <w:r>
              <w:rPr>
                <w:rFonts w:ascii="Courier New" w:hAnsi="Courier New" w:cs="Courier New"/>
                <w:sz w:val="14"/>
                <w:szCs w:val="14"/>
              </w:rPr>
              <w:t>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30256" w:rsidRPr="00C53D58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542C27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FAD_EVENT_DATE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542C2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DATE/TIME of the FAD observation event  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542C27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:rsidR="00542C27" w:rsidRPr="0053628F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542C27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&lt;FAD_EVENT_DATE&gt;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object_number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Number allocated for the object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object_number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origin_code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Original CODE of the FAD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BF13DB" w:rsidP="00657412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4_–" w:history="1">
              <w:r w:rsidR="00542C27" w:rsidRPr="00657412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A24</w:t>
              </w:r>
            </w:hyperlink>
            <w:r w:rsidR="00542C27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Code 5 or 6 used for FADs with radio buoy attached</w:t>
            </w: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origin_code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deployment_date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Date of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FAD </w:t>
            </w:r>
            <w:r w:rsidRPr="00304040">
              <w:rPr>
                <w:rFonts w:ascii="Courier New" w:hAnsi="Courier New" w:cs="Courier New"/>
                <w:sz w:val="16"/>
                <w:szCs w:val="16"/>
              </w:rPr>
              <w:t>deployment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2C27" w:rsidRPr="0053628F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542C27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deployment_date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lat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LAT </w:t>
            </w: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postion</w:t>
            </w:r>
            <w:proofErr w:type="spellEnd"/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 of deployment</w:t>
            </w:r>
          </w:p>
        </w:tc>
        <w:tc>
          <w:tcPr>
            <w:tcW w:w="2410" w:type="dxa"/>
            <w:shd w:val="clear" w:color="auto" w:fill="auto"/>
          </w:tcPr>
          <w:p w:rsidR="00542C27" w:rsidRPr="00366A8D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42C27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lon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LON </w:t>
            </w: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postion</w:t>
            </w:r>
            <w:proofErr w:type="spellEnd"/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 of deployment</w:t>
            </w:r>
          </w:p>
        </w:tc>
        <w:tc>
          <w:tcPr>
            <w:tcW w:w="2410" w:type="dxa"/>
            <w:shd w:val="clear" w:color="auto" w:fill="auto"/>
          </w:tcPr>
          <w:p w:rsidR="00542C27" w:rsidRPr="00366A8D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542C27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ssi_trapped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30404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FLAG to ind</w:t>
            </w:r>
            <w:r>
              <w:rPr>
                <w:rFonts w:ascii="Courier New" w:hAnsi="Courier New" w:cs="Courier New"/>
                <w:sz w:val="16"/>
                <w:szCs w:val="16"/>
              </w:rPr>
              <w:t>i</w:t>
            </w: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cate whether any SSI are trapped on the FAD 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ssi_trapped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as_found_code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CODE to indicate whether the FAD “as Found” 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as_found_code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as_left_code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CODE to indicate whether the FAD “as Left” 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as_left_code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max_depth_m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Max DEPTH of the FAD in metres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max_depth_m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length_m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Max LENGTH of the FAD in metres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length_m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width_m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Max WIDTH of the FAD in metres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width_m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buoy_number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Buoy number stated on the FAD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 (20)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buoy_number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markings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Markings on the FAD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304040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markings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42C27" w:rsidRPr="00366A8D" w:rsidTr="00B1454A">
        <w:tc>
          <w:tcPr>
            <w:tcW w:w="1951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</w:p>
        </w:tc>
        <w:tc>
          <w:tcPr>
            <w:tcW w:w="3544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04040">
              <w:rPr>
                <w:rFonts w:ascii="Courier New" w:hAnsi="Courier New" w:cs="Courier New"/>
                <w:sz w:val="16"/>
                <w:szCs w:val="16"/>
              </w:rPr>
              <w:t>Comments made by the observer about the FAD</w:t>
            </w:r>
          </w:p>
        </w:tc>
        <w:tc>
          <w:tcPr>
            <w:tcW w:w="2410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04040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42C27" w:rsidRPr="00304040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2C27" w:rsidRPr="00304040" w:rsidRDefault="00542C27" w:rsidP="0030404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304040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42C27" w:rsidRDefault="0060528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</w:tbl>
    <w:p w:rsidR="00542C27" w:rsidRDefault="00542C27"/>
    <w:p w:rsidR="00542C27" w:rsidRDefault="00542C2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542C27" w:rsidRPr="00BB412F" w:rsidRDefault="00542C27" w:rsidP="00542C27">
      <w:pPr>
        <w:pStyle w:val="2"/>
        <w:numPr>
          <w:ilvl w:val="1"/>
          <w:numId w:val="12"/>
        </w:numPr>
        <w:rPr>
          <w:highlight w:val="green"/>
        </w:rPr>
      </w:pPr>
      <w:bookmarkStart w:id="1222" w:name="_Toc421810091"/>
      <w:r w:rsidRPr="00BB412F">
        <w:rPr>
          <w:highlight w:val="green"/>
        </w:rPr>
        <w:lastRenderedPageBreak/>
        <w:t>FAD MATERIAL DETAIL</w:t>
      </w:r>
      <w:bookmarkEnd w:id="1222"/>
      <w:ins w:id="1223" w:author="農林水産省" w:date="2016-09-09T01:22:00Z">
        <w:r w:rsidR="00BB412F" w:rsidRPr="00BB412F">
          <w:rPr>
            <w:rFonts w:hint="eastAsia"/>
            <w:highlight w:val="green"/>
            <w:lang w:eastAsia="ja-JP"/>
          </w:rPr>
          <w:t xml:space="preserve"> (Keep consistent with items used in </w:t>
        </w:r>
        <w:r w:rsidR="00BB412F" w:rsidRPr="00BB412F">
          <w:rPr>
            <w:highlight w:val="green"/>
            <w:lang w:eastAsia="ja-JP"/>
          </w:rPr>
          <w:t>WCPFC ROP Minimum Standards Data Fields</w:t>
        </w:r>
        <w:r w:rsidR="00BB412F" w:rsidRPr="00BB412F">
          <w:rPr>
            <w:rFonts w:hint="eastAsia"/>
            <w:highlight w:val="green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410"/>
        <w:gridCol w:w="4536"/>
        <w:gridCol w:w="1984"/>
        <w:gridCol w:w="709"/>
      </w:tblGrid>
      <w:tr w:rsidR="00542C27" w:rsidRPr="00366A8D" w:rsidTr="00746A09">
        <w:tc>
          <w:tcPr>
            <w:tcW w:w="15134" w:type="dxa"/>
            <w:gridSpan w:val="6"/>
            <w:shd w:val="clear" w:color="auto" w:fill="D6E3BC" w:themeFill="accent3" w:themeFillTint="66"/>
          </w:tcPr>
          <w:p w:rsidR="00542C27" w:rsidRDefault="00542C27" w:rsidP="00746A09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PS_FAD_MATERIAL_DETAIL</w:t>
            </w:r>
          </w:p>
          <w:p w:rsidR="00542C27" w:rsidRDefault="00542C27" w:rsidP="00746A09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information on the FAD MATERIAL DETAIL observed during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542C27" w:rsidRPr="00366A8D" w:rsidTr="00746A09">
        <w:tc>
          <w:tcPr>
            <w:tcW w:w="1951" w:type="dxa"/>
            <w:shd w:val="clear" w:color="auto" w:fill="BFBFBF" w:themeFill="background1" w:themeFillShade="BF"/>
          </w:tcPr>
          <w:p w:rsidR="00542C27" w:rsidRPr="00366A8D" w:rsidRDefault="00542C27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542C27" w:rsidRPr="00366A8D" w:rsidRDefault="00542C27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542C27" w:rsidRPr="00366A8D" w:rsidRDefault="00542C27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542C27" w:rsidRPr="00366A8D" w:rsidRDefault="00542C27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24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25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984" w:type="dxa"/>
            <w:shd w:val="clear" w:color="auto" w:fill="BFBFBF" w:themeFill="background1" w:themeFillShade="BF"/>
          </w:tcPr>
          <w:p w:rsidR="00542C27" w:rsidRPr="00C53D58" w:rsidRDefault="00542C27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42C27" w:rsidRDefault="00542C27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542C27" w:rsidRPr="00C53D58" w:rsidRDefault="00542C27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542C27" w:rsidRPr="00366A8D" w:rsidTr="00746A09">
        <w:tc>
          <w:tcPr>
            <w:tcW w:w="1951" w:type="dxa"/>
            <w:shd w:val="clear" w:color="auto" w:fill="FDE9D9" w:themeFill="accent6" w:themeFillTint="33"/>
          </w:tcPr>
          <w:p w:rsidR="00542C27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542C27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542C27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542C27" w:rsidRDefault="00542C27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DE9D9" w:themeFill="accent6" w:themeFillTint="33"/>
          </w:tcPr>
          <w:p w:rsidR="00542C27" w:rsidRPr="00C53D58" w:rsidRDefault="00542C27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542C27" w:rsidRPr="00C53D58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B3020" w:rsidRPr="00366A8D" w:rsidTr="00746A09">
        <w:tc>
          <w:tcPr>
            <w:tcW w:w="1951" w:type="dxa"/>
            <w:shd w:val="clear" w:color="auto" w:fill="FDE9D9" w:themeFill="accent6" w:themeFillTint="33"/>
          </w:tcPr>
          <w:p w:rsid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FAD EVENT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FAD EVENT DATE/TIME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DE9D9" w:themeFill="accent6" w:themeFillTint="33"/>
          </w:tcPr>
          <w:p w:rsidR="001B3020" w:rsidRPr="00C53D58" w:rsidRDefault="001B3020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&lt;FAD_ID&gt;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1B3020" w:rsidRPr="00C53D58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B3020" w:rsidRPr="00366A8D" w:rsidTr="00746A09">
        <w:tc>
          <w:tcPr>
            <w:tcW w:w="1951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caps/>
                <w:sz w:val="16"/>
                <w:szCs w:val="16"/>
              </w:rPr>
              <w:t>material_code</w:t>
            </w:r>
          </w:p>
        </w:tc>
        <w:tc>
          <w:tcPr>
            <w:tcW w:w="3544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sz w:val="16"/>
                <w:szCs w:val="16"/>
              </w:rPr>
              <w:t>FAD Material CODE</w:t>
            </w:r>
          </w:p>
        </w:tc>
        <w:tc>
          <w:tcPr>
            <w:tcW w:w="2410" w:type="dxa"/>
            <w:shd w:val="clear" w:color="auto" w:fill="auto"/>
          </w:tcPr>
          <w:p w:rsidR="001B3020" w:rsidRPr="001B3020" w:rsidRDefault="00BF13DB" w:rsidP="001B3020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6_–" w:history="1">
              <w:r w:rsidR="001B3020" w:rsidRPr="00657412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  <w:r w:rsidR="001B3020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6</w:t>
              </w:r>
            </w:hyperlink>
          </w:p>
        </w:tc>
        <w:tc>
          <w:tcPr>
            <w:tcW w:w="4536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sz w:val="16"/>
                <w:szCs w:val="16"/>
              </w:rPr>
              <w:t xml:space="preserve">Material Code must exist in the </w:t>
            </w:r>
            <w:proofErr w:type="spellStart"/>
            <w:r w:rsidRPr="001B3020">
              <w:rPr>
                <w:rFonts w:ascii="Courier New" w:hAnsi="Courier New" w:cs="Courier New"/>
                <w:sz w:val="16"/>
                <w:szCs w:val="16"/>
              </w:rPr>
              <w:t>ref_ids</w:t>
            </w:r>
            <w:proofErr w:type="spellEnd"/>
            <w:r w:rsidRPr="001B3020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984" w:type="dxa"/>
          </w:tcPr>
          <w:p w:rsidR="001B3020" w:rsidRPr="001B3020" w:rsidRDefault="001B3020" w:rsidP="001B302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1B3020">
              <w:rPr>
                <w:rFonts w:ascii="Courier New" w:hAnsi="Courier New" w:cs="Courier New"/>
                <w:caps/>
                <w:sz w:val="14"/>
                <w:szCs w:val="14"/>
              </w:rPr>
              <w:t>material_code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1B3020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1B3020" w:rsidRPr="00366A8D" w:rsidTr="00746A09">
        <w:tc>
          <w:tcPr>
            <w:tcW w:w="1951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caps/>
                <w:sz w:val="16"/>
                <w:szCs w:val="16"/>
              </w:rPr>
              <w:t>is_attachment</w:t>
            </w:r>
          </w:p>
        </w:tc>
        <w:tc>
          <w:tcPr>
            <w:tcW w:w="3544" w:type="dxa"/>
            <w:shd w:val="clear" w:color="auto" w:fill="auto"/>
          </w:tcPr>
          <w:p w:rsidR="001B3020" w:rsidRPr="001B3020" w:rsidRDefault="001B3020" w:rsidP="001B302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sz w:val="16"/>
                <w:szCs w:val="16"/>
              </w:rPr>
              <w:t>FLAG to indicate if there is an attachment to the FAD</w:t>
            </w:r>
          </w:p>
        </w:tc>
        <w:tc>
          <w:tcPr>
            <w:tcW w:w="2410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B3020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1B3020" w:rsidRPr="001B3020" w:rsidRDefault="001B3020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984" w:type="dxa"/>
          </w:tcPr>
          <w:p w:rsidR="001B3020" w:rsidRPr="001B3020" w:rsidRDefault="001B3020" w:rsidP="001B3020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1B3020">
              <w:rPr>
                <w:rFonts w:ascii="Courier New" w:hAnsi="Courier New" w:cs="Courier New"/>
                <w:caps/>
                <w:sz w:val="14"/>
                <w:szCs w:val="14"/>
              </w:rPr>
              <w:t>is_attachment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1B3020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</w:tbl>
    <w:p w:rsidR="008C5395" w:rsidRDefault="008C539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746A09" w:rsidRDefault="008C5395" w:rsidP="00746A09">
      <w:pPr>
        <w:pStyle w:val="2"/>
        <w:numPr>
          <w:ilvl w:val="1"/>
          <w:numId w:val="12"/>
        </w:numPr>
      </w:pPr>
      <w:bookmarkStart w:id="1226" w:name="_OBSERVER_POLLUTION_REPORT"/>
      <w:bookmarkStart w:id="1227" w:name="_Toc421810092"/>
      <w:bookmarkEnd w:id="1226"/>
      <w:r>
        <w:lastRenderedPageBreak/>
        <w:t xml:space="preserve">OBSERVER </w:t>
      </w:r>
      <w:r w:rsidR="00746A09">
        <w:t>POLLUTION REPORT</w:t>
      </w:r>
      <w:bookmarkEnd w:id="1227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410"/>
        <w:gridCol w:w="4536"/>
        <w:gridCol w:w="1701"/>
        <w:gridCol w:w="992"/>
      </w:tblGrid>
      <w:tr w:rsidR="00746A09" w:rsidRPr="00366A8D" w:rsidTr="00746A09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746A09" w:rsidRDefault="008C5395" w:rsidP="00746A09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OBS_POLLUTION</w:t>
            </w:r>
          </w:p>
          <w:p w:rsidR="00746A09" w:rsidRDefault="00746A09" w:rsidP="008C5395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information </w:t>
            </w:r>
            <w:r w:rsidR="008C5395">
              <w:rPr>
                <w:rFonts w:ascii="Courier New" w:hAnsi="Courier New" w:cs="Courier New"/>
                <w:b/>
                <w:sz w:val="20"/>
                <w:szCs w:val="20"/>
              </w:rPr>
              <w:t xml:space="preserve">any Pollution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observed during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746A09" w:rsidRPr="00366A8D" w:rsidTr="00B1454A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746A09" w:rsidRPr="00366A8D" w:rsidRDefault="00746A09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746A09" w:rsidRPr="00366A8D" w:rsidRDefault="00746A09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746A09" w:rsidRPr="00366A8D" w:rsidRDefault="00746A09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746A09" w:rsidRPr="00366A8D" w:rsidRDefault="00746A09" w:rsidP="00746A09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28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29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746A09" w:rsidRPr="00C53D58" w:rsidRDefault="00746A09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46A09" w:rsidRDefault="00746A09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746A09" w:rsidRDefault="00746A09" w:rsidP="00746A09">
            <w:pPr>
              <w:jc w:val="center"/>
              <w:rPr>
                <w:ins w:id="1230" w:author="農林水産省" w:date="2016-09-09T00:13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231" w:author="農林水産省" w:date="2016-09-09T00:14:00Z">
              <w:r w:rsidR="00B1454A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10"/>
                <w:t>*</w:t>
              </w:r>
            </w:ins>
          </w:p>
          <w:p w:rsidR="00B1454A" w:rsidRPr="00C53D58" w:rsidRDefault="00B1454A" w:rsidP="00746A09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233" w:author="農林水産省" w:date="2016-09-09T00:13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746A09" w:rsidRPr="00366A8D" w:rsidTr="00B1454A">
        <w:tc>
          <w:tcPr>
            <w:tcW w:w="1951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746A09" w:rsidRPr="00C53D58" w:rsidRDefault="00746A09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46A09" w:rsidRPr="00C53D58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FDE9D9" w:themeFill="accent6" w:themeFillTint="33"/>
          </w:tcPr>
          <w:p w:rsidR="00746A09" w:rsidRDefault="008C5395" w:rsidP="008C539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</w:t>
            </w:r>
            <w:r w:rsidR="00746A09">
              <w:rPr>
                <w:rFonts w:ascii="Courier New" w:hAnsi="Courier New" w:cs="Courier New"/>
                <w:sz w:val="16"/>
                <w:szCs w:val="16"/>
              </w:rPr>
              <w:t xml:space="preserve"> EVENT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746A09" w:rsidRDefault="00746A09" w:rsidP="008C539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</w:t>
            </w:r>
            <w:r w:rsidR="008C5395">
              <w:rPr>
                <w:rFonts w:ascii="Courier New" w:hAnsi="Courier New" w:cs="Courier New"/>
                <w:sz w:val="16"/>
                <w:szCs w:val="16"/>
              </w:rPr>
              <w:t>INCIDENT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DATE/TIME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746A09" w:rsidRPr="00C53D58" w:rsidRDefault="00746A09" w:rsidP="008C5395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8C5395">
              <w:rPr>
                <w:rFonts w:ascii="Courier New" w:hAnsi="Courier New" w:cs="Courier New"/>
                <w:sz w:val="14"/>
                <w:szCs w:val="14"/>
              </w:rPr>
              <w:t>POLL</w:t>
            </w:r>
            <w:r>
              <w:rPr>
                <w:rFonts w:ascii="Courier New" w:hAnsi="Courier New" w:cs="Courier New"/>
                <w:sz w:val="14"/>
                <w:szCs w:val="14"/>
              </w:rPr>
              <w:t>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46A09" w:rsidRPr="00C53D58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8C5395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inc_d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ATE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DATE &amp; TIME of the incident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5395" w:rsidRPr="0053628F" w:rsidRDefault="00BF13DB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8C53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inc_dtime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B1454A" w:rsidP="0060528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34" w:author="農林水産省" w:date="2016-09-09T00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235" w:author="農林水産省" w:date="2016-09-09T00:13:00Z">
              <w:r w:rsidR="00605283" w:rsidDel="00B1454A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lat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 xml:space="preserve">Latitude where incident </w:t>
            </w:r>
            <w:proofErr w:type="spellStart"/>
            <w:r w:rsidRPr="00746A09">
              <w:rPr>
                <w:rFonts w:ascii="Courier New" w:hAnsi="Courier New" w:cs="Courier New"/>
                <w:sz w:val="16"/>
                <w:szCs w:val="16"/>
              </w:rPr>
              <w:t>occured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C5395" w:rsidRPr="00366A8D" w:rsidRDefault="00BF13DB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8C53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B1454A" w:rsidP="00605283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36" w:author="農林水産省" w:date="2016-09-09T00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237" w:author="農林水産省" w:date="2016-09-09T00:13:00Z">
              <w:r w:rsidR="00605283" w:rsidDel="00B1454A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8C5395" w:rsidRPr="00366A8D" w:rsidTr="00B1454A">
        <w:trPr>
          <w:trHeight w:val="282"/>
        </w:trPr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lon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 xml:space="preserve">Longitude where incident </w:t>
            </w:r>
            <w:proofErr w:type="spellStart"/>
            <w:r w:rsidRPr="00746A09">
              <w:rPr>
                <w:rFonts w:ascii="Courier New" w:hAnsi="Courier New" w:cs="Courier New"/>
                <w:sz w:val="16"/>
                <w:szCs w:val="16"/>
              </w:rPr>
              <w:t>occured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C5395" w:rsidRPr="00366A8D" w:rsidRDefault="00BF13DB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8C53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B1454A" w:rsidP="00746A09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38" w:author="農林水産省" w:date="2016-09-09T00:1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239" w:author="農林水産省" w:date="2016-09-09T00:13:00Z">
              <w:r w:rsidR="00605283" w:rsidDel="00B1454A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port_id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PORT where incident occurred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3_–" w:history="1">
              <w:r w:rsidR="008C53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A3</w:t>
              </w:r>
            </w:hyperlink>
          </w:p>
        </w:tc>
        <w:tc>
          <w:tcPr>
            <w:tcW w:w="4536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port_id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activ_id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Activity when event occurred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BF13DB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5_–" w:history="1">
              <w:r w:rsidR="008C5395" w:rsidRPr="00A84269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A5</w:t>
              </w:r>
            </w:hyperlink>
          </w:p>
        </w:tc>
        <w:tc>
          <w:tcPr>
            <w:tcW w:w="4536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activ_id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C5395" w:rsidRPr="00366A8D" w:rsidTr="00D2055E">
        <w:tc>
          <w:tcPr>
            <w:tcW w:w="1951" w:type="dxa"/>
            <w:shd w:val="clear" w:color="auto" w:fill="auto"/>
          </w:tcPr>
          <w:p w:rsidR="008C5395" w:rsidRDefault="008C5395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IDENIFIER</w:t>
            </w:r>
          </w:p>
        </w:tc>
        <w:tc>
          <w:tcPr>
            <w:tcW w:w="13183" w:type="dxa"/>
            <w:gridSpan w:val="5"/>
            <w:shd w:val="clear" w:color="auto" w:fill="auto"/>
            <w:vAlign w:val="center"/>
          </w:tcPr>
          <w:p w:rsidR="008C5395" w:rsidRDefault="00BF13DB" w:rsidP="00D2055E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hyperlink w:anchor="_APPENDIX_A1_–" w:history="1">
              <w:r w:rsidR="008C5395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 w:rsidR="008C53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4</w:t>
              </w:r>
            </w:hyperlink>
          </w:p>
        </w:tc>
      </w:tr>
      <w:tr w:rsidR="008C5395" w:rsidRPr="00366A8D" w:rsidTr="00B1454A">
        <w:tc>
          <w:tcPr>
            <w:tcW w:w="1951" w:type="dxa"/>
            <w:shd w:val="clear" w:color="auto" w:fill="auto"/>
            <w:vAlign w:val="center"/>
          </w:tcPr>
          <w:p w:rsidR="008C5395" w:rsidRPr="00150259" w:rsidRDefault="008C5395" w:rsidP="00D2055E">
            <w:pPr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r w:rsidRPr="00150259">
              <w:rPr>
                <w:rFonts w:ascii="Courier New" w:hAnsi="Courier New" w:cs="Courier New"/>
                <w:caps/>
                <w:color w:val="000000"/>
                <w:sz w:val="16"/>
                <w:szCs w:val="16"/>
              </w:rPr>
              <w:t>vatyp_id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C5395" w:rsidRPr="00150259" w:rsidRDefault="008C5395" w:rsidP="00D2055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Vessel / Aircraft type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5395" w:rsidRPr="00150259" w:rsidRDefault="008C5395" w:rsidP="00D2055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spellStart"/>
            <w:r w:rsidRPr="00150259">
              <w:rPr>
                <w:rFonts w:ascii="Courier New" w:hAnsi="Courier New" w:cs="Courier New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8C5395" w:rsidRPr="00150259" w:rsidRDefault="00BF13DB" w:rsidP="00D2055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hyperlink w:anchor="_APPENDIX_A17_–" w:history="1">
              <w:r w:rsidR="008C5395" w:rsidRPr="00741730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17</w:t>
              </w:r>
            </w:hyperlink>
            <w:r w:rsidR="008C5395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C5395" w:rsidRPr="00150259" w:rsidRDefault="008C5395" w:rsidP="00D2055E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150259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vatyp_id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bearing_dir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Compass Bearing to offending vessel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46A09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bearing_dir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distance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Distance to offending vessel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Decimal (7,3)</w:t>
            </w:r>
          </w:p>
        </w:tc>
        <w:tc>
          <w:tcPr>
            <w:tcW w:w="4536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distance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Additional comments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46A0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746A09" w:rsidRPr="00366A8D" w:rsidTr="00B1454A">
        <w:tc>
          <w:tcPr>
            <w:tcW w:w="1951" w:type="dxa"/>
            <w:shd w:val="clear" w:color="auto" w:fill="auto"/>
          </w:tcPr>
          <w:p w:rsidR="00746A09" w:rsidRPr="008C5395" w:rsidRDefault="00746A09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stickers_ans</w:t>
            </w:r>
          </w:p>
        </w:tc>
        <w:tc>
          <w:tcPr>
            <w:tcW w:w="3544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Response to "Stickers" question</w:t>
            </w:r>
          </w:p>
        </w:tc>
        <w:tc>
          <w:tcPr>
            <w:tcW w:w="2410" w:type="dxa"/>
            <w:shd w:val="clear" w:color="auto" w:fill="auto"/>
          </w:tcPr>
          <w:p w:rsidR="00746A09" w:rsidRPr="00746A09" w:rsidRDefault="00746A09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746A09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701" w:type="dxa"/>
          </w:tcPr>
          <w:p w:rsidR="00746A09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746A09" w:rsidRPr="008C5395">
              <w:rPr>
                <w:rFonts w:ascii="Courier New" w:hAnsi="Courier New" w:cs="Courier New"/>
                <w:caps/>
                <w:sz w:val="14"/>
                <w:szCs w:val="14"/>
              </w:rPr>
              <w:t>stickers_ans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746A09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aware_ans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Response to "MARPOL" question</w:t>
            </w:r>
          </w:p>
        </w:tc>
        <w:tc>
          <w:tcPr>
            <w:tcW w:w="2410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aware_ans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advised_ans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Response to "INFRINGEMENTS" question</w:t>
            </w:r>
          </w:p>
        </w:tc>
        <w:tc>
          <w:tcPr>
            <w:tcW w:w="2410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advised_ans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photos_ans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Response to "PHOTOS" question</w:t>
            </w:r>
          </w:p>
        </w:tc>
        <w:tc>
          <w:tcPr>
            <w:tcW w:w="2410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‘Y’ or ‘N’</w:t>
            </w: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photos_ans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C5395" w:rsidRPr="00366A8D" w:rsidTr="00B1454A">
        <w:tc>
          <w:tcPr>
            <w:tcW w:w="1951" w:type="dxa"/>
            <w:shd w:val="clear" w:color="auto" w:fill="auto"/>
          </w:tcPr>
          <w:p w:rsidR="008C5395" w:rsidRPr="008C5395" w:rsidRDefault="008C5395" w:rsidP="00746A0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8C5395">
              <w:rPr>
                <w:rFonts w:ascii="Courier New" w:hAnsi="Courier New" w:cs="Courier New"/>
                <w:caps/>
                <w:sz w:val="16"/>
                <w:szCs w:val="16"/>
              </w:rPr>
              <w:t>photo_numbers</w:t>
            </w:r>
          </w:p>
        </w:tc>
        <w:tc>
          <w:tcPr>
            <w:tcW w:w="3544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746A09">
              <w:rPr>
                <w:rFonts w:ascii="Courier New" w:hAnsi="Courier New" w:cs="Courier New"/>
                <w:sz w:val="16"/>
                <w:szCs w:val="16"/>
              </w:rPr>
              <w:t>Number of photos taken on the incident</w:t>
            </w:r>
          </w:p>
        </w:tc>
        <w:tc>
          <w:tcPr>
            <w:tcW w:w="2410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746A09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746A09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536" w:type="dxa"/>
            <w:shd w:val="clear" w:color="auto" w:fill="auto"/>
          </w:tcPr>
          <w:p w:rsidR="008C5395" w:rsidRPr="00746A09" w:rsidRDefault="008C5395" w:rsidP="00746A09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5395" w:rsidRPr="008C5395" w:rsidRDefault="008C5395" w:rsidP="008C539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8C5395">
              <w:rPr>
                <w:rFonts w:ascii="Courier New" w:hAnsi="Courier New" w:cs="Courier New"/>
                <w:caps/>
                <w:sz w:val="14"/>
                <w:szCs w:val="14"/>
              </w:rPr>
              <w:t>photo_numbers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8C5395" w:rsidRDefault="00605283" w:rsidP="00746A09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746A09" w:rsidRDefault="00746A09" w:rsidP="00746A0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</w:p>
    <w:p w:rsidR="00965DD1" w:rsidRDefault="00965DD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965DD1" w:rsidRDefault="00965DD1" w:rsidP="00965DD1">
      <w:pPr>
        <w:pStyle w:val="2"/>
        <w:numPr>
          <w:ilvl w:val="1"/>
          <w:numId w:val="12"/>
        </w:numPr>
      </w:pPr>
      <w:bookmarkStart w:id="1240" w:name="_OBSERVER_POLLUTION_DETAILS"/>
      <w:bookmarkStart w:id="1241" w:name="_Toc421810093"/>
      <w:bookmarkEnd w:id="1240"/>
      <w:r>
        <w:lastRenderedPageBreak/>
        <w:t>OBSERVER POLLUTION DETAILS</w:t>
      </w:r>
      <w:bookmarkEnd w:id="1241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410"/>
        <w:gridCol w:w="4536"/>
        <w:gridCol w:w="1701"/>
        <w:gridCol w:w="992"/>
      </w:tblGrid>
      <w:tr w:rsidR="00965DD1" w:rsidRPr="00366A8D" w:rsidTr="00D2055E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965DD1" w:rsidRDefault="00965DD1" w:rsidP="00D2055E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OBS_POLLUTION_DETAILS</w:t>
            </w:r>
          </w:p>
          <w:p w:rsidR="00965DD1" w:rsidRDefault="00965DD1" w:rsidP="00D2055E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information any Pollution details observed during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965DD1" w:rsidRPr="00366A8D" w:rsidTr="00B1454A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965DD1" w:rsidRPr="00366A8D" w:rsidRDefault="00965DD1" w:rsidP="00D2055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965DD1" w:rsidRPr="00366A8D" w:rsidRDefault="00965DD1" w:rsidP="00D2055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65DD1" w:rsidRPr="00366A8D" w:rsidRDefault="00965DD1" w:rsidP="00D2055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965DD1" w:rsidRPr="00366A8D" w:rsidRDefault="00965DD1" w:rsidP="00D2055E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42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43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965DD1" w:rsidRPr="00C53D58" w:rsidRDefault="00965DD1" w:rsidP="00D2055E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65DD1" w:rsidRDefault="00965DD1" w:rsidP="00D2055E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965DD1" w:rsidRDefault="00965DD1" w:rsidP="00D2055E">
            <w:pPr>
              <w:jc w:val="center"/>
              <w:rPr>
                <w:ins w:id="1244" w:author="農林水産省" w:date="2016-09-09T00:14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245" w:author="農林水産省" w:date="2016-09-09T00:15:00Z">
              <w:r w:rsidR="00B1454A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11"/>
                <w:t>*</w:t>
              </w:r>
            </w:ins>
          </w:p>
          <w:p w:rsidR="00B1454A" w:rsidRPr="00C53D58" w:rsidRDefault="00B1454A" w:rsidP="00D2055E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247" w:author="農林水産省" w:date="2016-09-09T00:14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</w:t>
              </w:r>
            </w:ins>
            <w:ins w:id="1248" w:author="農林水産省" w:date="2016-09-09T00:15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 xml:space="preserve"> </w:t>
              </w:r>
            </w:ins>
            <w:ins w:id="1249" w:author="農林水産省" w:date="2016-09-09T00:14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#)</w:t>
              </w:r>
            </w:ins>
          </w:p>
        </w:tc>
      </w:tr>
      <w:tr w:rsidR="00965DD1" w:rsidRPr="00366A8D" w:rsidTr="00B1454A">
        <w:tc>
          <w:tcPr>
            <w:tcW w:w="1951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65DD1" w:rsidRPr="00C53D58" w:rsidRDefault="00965DD1" w:rsidP="00D2055E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65DD1" w:rsidRPr="00C53D58" w:rsidRDefault="00F07C9C" w:rsidP="00D2055E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65DD1" w:rsidRPr="00366A8D" w:rsidTr="00B1454A">
        <w:tc>
          <w:tcPr>
            <w:tcW w:w="1951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 EVENT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 + INCIDENT DATE/TIME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FDE9D9" w:themeFill="accent6" w:themeFillTint="33"/>
          </w:tcPr>
          <w:p w:rsidR="00965DD1" w:rsidRDefault="00965DD1" w:rsidP="00D2055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65DD1" w:rsidRPr="00C53D58" w:rsidRDefault="00965DD1" w:rsidP="00D2055E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&lt;POLL_ID&gt;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65DD1" w:rsidRPr="00C53D58" w:rsidRDefault="00F07C9C" w:rsidP="00D2055E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65DD1" w:rsidRPr="00366A8D" w:rsidTr="00B1454A">
        <w:tc>
          <w:tcPr>
            <w:tcW w:w="1951" w:type="dxa"/>
            <w:shd w:val="clear" w:color="auto" w:fill="auto"/>
            <w:vAlign w:val="center"/>
          </w:tcPr>
          <w:p w:rsidR="00965DD1" w:rsidRPr="00965DD1" w:rsidRDefault="00965DD1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caps/>
                <w:sz w:val="16"/>
                <w:szCs w:val="16"/>
              </w:rPr>
              <w:t>pollutiontype_id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5DD1" w:rsidRPr="00965DD1" w:rsidRDefault="001B491A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 type 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5DD1" w:rsidRPr="00965DD1" w:rsidRDefault="00BF13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31_–" w:history="1">
              <w:r w:rsidR="001B491A" w:rsidRPr="001B491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A31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:rsidR="00965DD1" w:rsidRPr="00965DD1" w:rsidRDefault="008A078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example, Disposal of OFFAL MANAGEMENT is a WCFPC required field.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DD1" w:rsidRPr="00965DD1" w:rsidRDefault="00A06A79" w:rsidP="00A06A7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965DD1" w:rsidRPr="00965DD1">
              <w:rPr>
                <w:rFonts w:ascii="Courier New" w:hAnsi="Courier New" w:cs="Courier New"/>
                <w:caps/>
                <w:sz w:val="14"/>
                <w:szCs w:val="14"/>
              </w:rPr>
              <w:t>pollutiontype_id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965DD1" w:rsidRPr="00965DD1" w:rsidRDefault="008A078B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965DD1" w:rsidRPr="00366A8D" w:rsidTr="00B1454A">
        <w:tc>
          <w:tcPr>
            <w:tcW w:w="1951" w:type="dxa"/>
            <w:shd w:val="clear" w:color="auto" w:fill="auto"/>
            <w:vAlign w:val="center"/>
          </w:tcPr>
          <w:p w:rsidR="00965DD1" w:rsidRPr="00965DD1" w:rsidRDefault="00965DD1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caps/>
                <w:sz w:val="16"/>
                <w:szCs w:val="16"/>
              </w:rPr>
              <w:t>material_id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5DD1" w:rsidRPr="00965DD1" w:rsidRDefault="001B491A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 Materials 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5DD1" w:rsidRPr="00965DD1" w:rsidRDefault="00BF13DB" w:rsidP="001B491A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9_–" w:history="1">
              <w:r w:rsidR="001B491A" w:rsidRPr="001B491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 w:rsidR="001B491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29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:rsidR="00965DD1" w:rsidRPr="00965DD1" w:rsidRDefault="00965DD1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DD1" w:rsidRPr="00965DD1" w:rsidRDefault="00A06A79" w:rsidP="00A06A7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965DD1" w:rsidRPr="00965DD1">
              <w:rPr>
                <w:rFonts w:ascii="Courier New" w:hAnsi="Courier New" w:cs="Courier New"/>
                <w:caps/>
                <w:sz w:val="14"/>
                <w:szCs w:val="14"/>
              </w:rPr>
              <w:t>material_id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965DD1" w:rsidRPr="00965DD1" w:rsidRDefault="00965DD1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835684" w:rsidRPr="00366A8D" w:rsidTr="00B1454A">
        <w:tc>
          <w:tcPr>
            <w:tcW w:w="1951" w:type="dxa"/>
            <w:shd w:val="clear" w:color="auto" w:fill="auto"/>
            <w:vAlign w:val="center"/>
          </w:tcPr>
          <w:p w:rsidR="00835684" w:rsidRPr="00965DD1" w:rsidRDefault="00835684" w:rsidP="00EF16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POLL_GEAR_ID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35684" w:rsidRPr="00965DD1" w:rsidRDefault="00835684" w:rsidP="00EF16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 Gear 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684" w:rsidRPr="00965DD1" w:rsidRDefault="00BF13DB" w:rsidP="00EF16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8_–" w:history="1">
              <w:r w:rsidR="00835684" w:rsidRPr="00EF16EB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A28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:rsidR="00835684" w:rsidRPr="00965DD1" w:rsidRDefault="0083568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835684" w:rsidRPr="00835684" w:rsidRDefault="00835684" w:rsidP="0083568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Pr="00835684">
              <w:rPr>
                <w:rFonts w:ascii="Courier New" w:hAnsi="Courier New" w:cs="Courier New"/>
                <w:sz w:val="14"/>
                <w:szCs w:val="14"/>
              </w:rPr>
              <w:t>POLL_GEAR_ID</w:t>
            </w:r>
            <w:r>
              <w:rPr>
                <w:rFonts w:ascii="Courier New" w:hAnsi="Courier New" w:cs="Courier New"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835684" w:rsidRPr="00965DD1" w:rsidRDefault="00835684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835684" w:rsidRPr="00366A8D" w:rsidTr="00B1454A">
        <w:tc>
          <w:tcPr>
            <w:tcW w:w="1951" w:type="dxa"/>
            <w:shd w:val="clear" w:color="auto" w:fill="auto"/>
            <w:vAlign w:val="center"/>
          </w:tcPr>
          <w:p w:rsidR="00835684" w:rsidRPr="00965DD1" w:rsidRDefault="00835684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POLL_SRC_ID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35684" w:rsidRPr="00965DD1" w:rsidRDefault="00835684" w:rsidP="00EF16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Pollution Source 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684" w:rsidRPr="00965DD1" w:rsidRDefault="00BF13DB" w:rsidP="00EF16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30_–" w:history="1">
              <w:r w:rsidR="00835684" w:rsidRPr="001B491A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 w:rsidR="00835684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30</w:t>
              </w:r>
            </w:hyperlink>
          </w:p>
        </w:tc>
        <w:tc>
          <w:tcPr>
            <w:tcW w:w="4536" w:type="dxa"/>
            <w:shd w:val="clear" w:color="auto" w:fill="auto"/>
            <w:vAlign w:val="center"/>
          </w:tcPr>
          <w:p w:rsidR="00835684" w:rsidRPr="00965DD1" w:rsidRDefault="008A078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example, Disposal of OFFAL MANAGEMENT is a WCFPC required field.</w:t>
            </w:r>
          </w:p>
        </w:tc>
        <w:tc>
          <w:tcPr>
            <w:tcW w:w="1701" w:type="dxa"/>
            <w:shd w:val="clear" w:color="auto" w:fill="auto"/>
          </w:tcPr>
          <w:p w:rsidR="00835684" w:rsidRPr="00835684" w:rsidRDefault="00835684" w:rsidP="0083568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Pr="00835684">
              <w:rPr>
                <w:rFonts w:ascii="Courier New" w:hAnsi="Courier New" w:cs="Courier New"/>
                <w:sz w:val="14"/>
                <w:szCs w:val="14"/>
              </w:rPr>
              <w:t>POLL_SRC_ID</w:t>
            </w:r>
            <w:r>
              <w:rPr>
                <w:rFonts w:ascii="Courier New" w:hAnsi="Courier New" w:cs="Courier New"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835684" w:rsidRPr="00965DD1" w:rsidRDefault="008A078B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EF16EB" w:rsidRPr="00366A8D" w:rsidTr="00B1454A">
        <w:tc>
          <w:tcPr>
            <w:tcW w:w="1951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caps/>
                <w:sz w:val="16"/>
                <w:szCs w:val="16"/>
              </w:rPr>
              <w:t>poll_desc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sz w:val="16"/>
                <w:szCs w:val="16"/>
              </w:rPr>
              <w:t>Description of pollution type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965DD1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EF16EB" w:rsidRPr="00965DD1" w:rsidRDefault="008A078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example, Disposal of OFFAL MANAGEMENT is a WCFPC required field.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16EB" w:rsidRPr="00965DD1" w:rsidRDefault="00EF16EB" w:rsidP="00A06A7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965DD1">
              <w:rPr>
                <w:rFonts w:ascii="Courier New" w:hAnsi="Courier New" w:cs="Courier New"/>
                <w:caps/>
                <w:sz w:val="14"/>
                <w:szCs w:val="14"/>
              </w:rPr>
              <w:t>poll_desc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EF16EB" w:rsidRPr="00965DD1" w:rsidRDefault="008A078B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EF16EB" w:rsidRPr="00366A8D" w:rsidTr="00B1454A">
        <w:tc>
          <w:tcPr>
            <w:tcW w:w="1951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caps/>
                <w:sz w:val="16"/>
                <w:szCs w:val="16"/>
              </w:rPr>
              <w:t>poll_qty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65DD1">
              <w:rPr>
                <w:rFonts w:ascii="Courier New" w:hAnsi="Courier New" w:cs="Courier New"/>
                <w:sz w:val="16"/>
                <w:szCs w:val="16"/>
              </w:rPr>
              <w:t>Description of pollution quantity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16EB" w:rsidRPr="00965DD1" w:rsidRDefault="00EF16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965DD1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EF16EB" w:rsidRPr="00965DD1" w:rsidRDefault="008A078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For example, Disposal of OFFAL MANAGEMENT is a WCFPC required field.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16EB" w:rsidRPr="00965DD1" w:rsidRDefault="00EF16EB" w:rsidP="00A06A79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965DD1">
              <w:rPr>
                <w:rFonts w:ascii="Courier New" w:hAnsi="Courier New" w:cs="Courier New"/>
                <w:caps/>
                <w:sz w:val="14"/>
                <w:szCs w:val="14"/>
              </w:rPr>
              <w:t>poll_qty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  <w:shd w:val="clear" w:color="auto" w:fill="auto"/>
          </w:tcPr>
          <w:p w:rsidR="00EF16EB" w:rsidRPr="00965DD1" w:rsidRDefault="008A078B" w:rsidP="00D2055E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</w:tbl>
    <w:p w:rsidR="00746A09" w:rsidRDefault="00746A0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</w:p>
    <w:p w:rsidR="000B0561" w:rsidRDefault="000B0561" w:rsidP="000B0561">
      <w:pPr>
        <w:pStyle w:val="2"/>
        <w:numPr>
          <w:ilvl w:val="1"/>
          <w:numId w:val="12"/>
        </w:numPr>
      </w:pPr>
      <w:bookmarkStart w:id="1250" w:name="_OBSERVER_JOURNAL_1"/>
      <w:bookmarkStart w:id="1251" w:name="_Toc421810094"/>
      <w:bookmarkEnd w:id="1250"/>
      <w:r>
        <w:t>OBSERVER JOURNAL</w:t>
      </w:r>
      <w:bookmarkEnd w:id="1251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2268"/>
        <w:gridCol w:w="4678"/>
        <w:gridCol w:w="1701"/>
        <w:gridCol w:w="992"/>
      </w:tblGrid>
      <w:tr w:rsidR="000B0561" w:rsidRPr="00366A8D" w:rsidTr="00930256">
        <w:tc>
          <w:tcPr>
            <w:tcW w:w="15134" w:type="dxa"/>
            <w:gridSpan w:val="6"/>
            <w:shd w:val="clear" w:color="auto" w:fill="D6E3BC" w:themeFill="accent3" w:themeFillTint="66"/>
          </w:tcPr>
          <w:p w:rsidR="000B0561" w:rsidRDefault="000B0561" w:rsidP="00930256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OBS_JOURNAL</w:t>
            </w:r>
          </w:p>
          <w:p w:rsidR="000B0561" w:rsidRDefault="000B0561" w:rsidP="000B0561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a description of the day’s activities in a daily journal record for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0B0561" w:rsidRPr="00366A8D" w:rsidTr="00B1454A">
        <w:tc>
          <w:tcPr>
            <w:tcW w:w="1951" w:type="dxa"/>
            <w:shd w:val="clear" w:color="auto" w:fill="BFBFBF" w:themeFill="background1" w:themeFillShade="BF"/>
          </w:tcPr>
          <w:p w:rsidR="000B0561" w:rsidRPr="00366A8D" w:rsidRDefault="000B0561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0B0561" w:rsidRPr="00366A8D" w:rsidRDefault="000B0561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0B0561" w:rsidRPr="00366A8D" w:rsidRDefault="000B0561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0B0561" w:rsidRPr="00366A8D" w:rsidRDefault="000B0561" w:rsidP="00930256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52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53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0B0561" w:rsidRPr="00C53D58" w:rsidRDefault="000B0561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B0561" w:rsidRDefault="000B0561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0B0561" w:rsidRPr="00C53D58" w:rsidRDefault="000B0561" w:rsidP="00930256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0B0561" w:rsidRPr="00366A8D" w:rsidTr="00B1454A">
        <w:tc>
          <w:tcPr>
            <w:tcW w:w="1951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678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0B0561" w:rsidRPr="00C53D58" w:rsidRDefault="000B0561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B0561" w:rsidRPr="00C53D58" w:rsidRDefault="00C1176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B0561" w:rsidRPr="00366A8D" w:rsidTr="00B1454A">
        <w:tc>
          <w:tcPr>
            <w:tcW w:w="1951" w:type="dxa"/>
            <w:shd w:val="clear" w:color="auto" w:fill="FDE9D9" w:themeFill="accent6" w:themeFillTint="33"/>
          </w:tcPr>
          <w:p w:rsidR="000B0561" w:rsidRDefault="000B0561" w:rsidP="000B056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DAILY JOURNAL IDENTIFIER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678" w:type="dxa"/>
            <w:shd w:val="clear" w:color="auto" w:fill="FDE9D9" w:themeFill="accent6" w:themeFillTint="33"/>
          </w:tcPr>
          <w:p w:rsidR="000B056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0B0561" w:rsidRPr="00C53D58" w:rsidRDefault="000B0561" w:rsidP="000B0561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&lt;OBS_JRNL_ID&gt;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B0561" w:rsidRPr="00C53D58" w:rsidRDefault="00C1176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B0561" w:rsidRPr="00366A8D" w:rsidTr="00B1454A">
        <w:tc>
          <w:tcPr>
            <w:tcW w:w="1951" w:type="dxa"/>
            <w:shd w:val="clear" w:color="auto" w:fill="auto"/>
          </w:tcPr>
          <w:p w:rsidR="000B0561" w:rsidRPr="008D3F8A" w:rsidRDefault="000B0561" w:rsidP="0093025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JRNL</w:t>
            </w:r>
            <w:r w:rsidRPr="008D3F8A">
              <w:rPr>
                <w:rFonts w:ascii="Courier New" w:hAnsi="Courier New" w:cs="Courier New"/>
                <w:caps/>
                <w:sz w:val="16"/>
                <w:szCs w:val="16"/>
              </w:rPr>
              <w:t>_date</w:t>
            </w:r>
          </w:p>
        </w:tc>
        <w:tc>
          <w:tcPr>
            <w:tcW w:w="3544" w:type="dxa"/>
            <w:shd w:val="clear" w:color="auto" w:fill="auto"/>
          </w:tcPr>
          <w:p w:rsidR="000B0561" w:rsidRPr="008D3F8A" w:rsidRDefault="000B0561" w:rsidP="000B0561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D3F8A">
              <w:rPr>
                <w:rFonts w:ascii="Courier New" w:hAnsi="Courier New" w:cs="Courier New"/>
                <w:sz w:val="16"/>
                <w:szCs w:val="16"/>
              </w:rPr>
              <w:t xml:space="preserve">DATE </w:t>
            </w:r>
            <w:r>
              <w:rPr>
                <w:rFonts w:ascii="Courier New" w:hAnsi="Courier New" w:cs="Courier New"/>
                <w:sz w:val="16"/>
                <w:szCs w:val="16"/>
              </w:rPr>
              <w:t>of Journal entry</w:t>
            </w:r>
          </w:p>
        </w:tc>
        <w:tc>
          <w:tcPr>
            <w:tcW w:w="2268" w:type="dxa"/>
            <w:shd w:val="clear" w:color="auto" w:fill="auto"/>
          </w:tcPr>
          <w:p w:rsidR="000B0561" w:rsidRPr="008D3F8A" w:rsidRDefault="00BF13DB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0B0561" w:rsidRPr="003B1B6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678" w:type="dxa"/>
            <w:shd w:val="clear" w:color="auto" w:fill="auto"/>
          </w:tcPr>
          <w:p w:rsidR="000B0561" w:rsidRPr="008D3F8A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0561" w:rsidRPr="00BC08BF" w:rsidRDefault="000B0561" w:rsidP="000B056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&lt;JRNL</w:t>
            </w:r>
            <w:r w:rsidRPr="00BC08BF">
              <w:rPr>
                <w:rFonts w:ascii="Courier New" w:hAnsi="Courier New" w:cs="Courier New"/>
                <w:caps/>
                <w:sz w:val="14"/>
                <w:szCs w:val="14"/>
              </w:rPr>
              <w:t>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0B0561" w:rsidRDefault="00C1176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B0561" w:rsidRPr="00366A8D" w:rsidTr="00B1454A">
        <w:tc>
          <w:tcPr>
            <w:tcW w:w="1951" w:type="dxa"/>
            <w:shd w:val="clear" w:color="auto" w:fill="auto"/>
          </w:tcPr>
          <w:p w:rsidR="000B0561" w:rsidRPr="000B0561" w:rsidRDefault="000B0561" w:rsidP="0093025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0B0561">
              <w:rPr>
                <w:rFonts w:ascii="Courier New" w:hAnsi="Courier New" w:cs="Courier New"/>
                <w:caps/>
                <w:sz w:val="16"/>
                <w:szCs w:val="16"/>
              </w:rPr>
              <w:t>JRNL_TEXT</w:t>
            </w:r>
          </w:p>
        </w:tc>
        <w:tc>
          <w:tcPr>
            <w:tcW w:w="3544" w:type="dxa"/>
            <w:shd w:val="clear" w:color="auto" w:fill="auto"/>
          </w:tcPr>
          <w:p w:rsidR="000B0561" w:rsidRPr="007107E1" w:rsidRDefault="000B0561" w:rsidP="000B056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Daily journal entry </w:t>
            </w:r>
          </w:p>
        </w:tc>
        <w:tc>
          <w:tcPr>
            <w:tcW w:w="2268" w:type="dxa"/>
            <w:shd w:val="clear" w:color="auto" w:fill="auto"/>
          </w:tcPr>
          <w:p w:rsidR="000B0561" w:rsidRPr="007107E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0B0561" w:rsidRPr="007107E1" w:rsidRDefault="000B0561" w:rsidP="0093025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0561" w:rsidRPr="007107E1" w:rsidRDefault="000B0561" w:rsidP="000B0561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&lt;JRNL_TEXT&gt;</w:t>
            </w:r>
          </w:p>
        </w:tc>
        <w:tc>
          <w:tcPr>
            <w:tcW w:w="992" w:type="dxa"/>
          </w:tcPr>
          <w:p w:rsidR="000B0561" w:rsidRDefault="00C11763" w:rsidP="0093025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0B0561" w:rsidRDefault="000B056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2A47FF" w:rsidRDefault="005D13E4" w:rsidP="002A47FF">
      <w:pPr>
        <w:pStyle w:val="2"/>
        <w:numPr>
          <w:ilvl w:val="1"/>
          <w:numId w:val="12"/>
        </w:numPr>
      </w:pPr>
      <w:bookmarkStart w:id="1254" w:name="_Toc421810095"/>
      <w:r>
        <w:lastRenderedPageBreak/>
        <w:t>PURSE SEINE</w:t>
      </w:r>
      <w:r w:rsidR="008E0CDC">
        <w:t xml:space="preserve"> </w:t>
      </w:r>
      <w:r w:rsidR="002A47FF">
        <w:t>TRIP REPORT</w:t>
      </w:r>
      <w:bookmarkEnd w:id="1254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1418"/>
        <w:gridCol w:w="4394"/>
        <w:gridCol w:w="2268"/>
        <w:gridCol w:w="709"/>
      </w:tblGrid>
      <w:tr w:rsidR="002A47FF" w:rsidRPr="00366A8D" w:rsidTr="004B48A7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2A47FF" w:rsidRDefault="00903B8C" w:rsidP="002A47FF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PS</w:t>
            </w:r>
            <w:r w:rsidR="002A47FF">
              <w:rPr>
                <w:rFonts w:ascii="Courier New" w:hAnsi="Courier New" w:cs="Courier New"/>
                <w:b/>
                <w:sz w:val="28"/>
                <w:szCs w:val="28"/>
              </w:rPr>
              <w:t>_</w:t>
            </w:r>
            <w:r w:rsidR="006344E1">
              <w:rPr>
                <w:rFonts w:ascii="Courier New" w:hAnsi="Courier New" w:cs="Courier New"/>
                <w:b/>
                <w:sz w:val="28"/>
                <w:szCs w:val="28"/>
              </w:rPr>
              <w:t>TRIP_REPORT</w:t>
            </w:r>
          </w:p>
          <w:p w:rsidR="002A47FF" w:rsidRDefault="002A47FF" w:rsidP="002A47FF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descriptive information on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  <w:p w:rsidR="004B48A7" w:rsidRPr="004B48A7" w:rsidRDefault="004B48A7" w:rsidP="00461D53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Refer to the relevant sections in </w:t>
            </w:r>
            <w:hyperlink r:id="rId15" w:history="1">
              <w:r w:rsidR="00461D53" w:rsidRPr="006B09BF">
                <w:rPr>
                  <w:rStyle w:val="a5"/>
                  <w:rFonts w:ascii="Courier New" w:hAnsi="Courier New" w:cs="Courier New"/>
                  <w:b/>
                  <w:sz w:val="16"/>
                  <w:szCs w:val="16"/>
                </w:rPr>
                <w:t>http://www.spc.int/OceanFish/en/publications/doc_download/1334-2014-ps-trip-report-</w:t>
              </w:r>
            </w:hyperlink>
            <w:r w:rsidR="00461D53"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</w:p>
        </w:tc>
      </w:tr>
      <w:tr w:rsidR="002A47FF" w:rsidRPr="00366A8D" w:rsidTr="006E1A6A">
        <w:trPr>
          <w:tblHeader/>
        </w:trPr>
        <w:tc>
          <w:tcPr>
            <w:tcW w:w="2093" w:type="dxa"/>
            <w:shd w:val="clear" w:color="auto" w:fill="BFBFBF" w:themeFill="background1" w:themeFillShade="BF"/>
          </w:tcPr>
          <w:p w:rsidR="002A47FF" w:rsidRPr="00366A8D" w:rsidRDefault="002A47FF" w:rsidP="002A47FF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2A47FF" w:rsidRPr="00366A8D" w:rsidRDefault="002A47FF" w:rsidP="002A47FF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A47FF" w:rsidRPr="00366A8D" w:rsidRDefault="002A47FF" w:rsidP="002A47FF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2A47FF" w:rsidRPr="00366A8D" w:rsidRDefault="002A47FF" w:rsidP="002A47FF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5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5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2268" w:type="dxa"/>
            <w:shd w:val="clear" w:color="auto" w:fill="BFBFBF" w:themeFill="background1" w:themeFillShade="BF"/>
          </w:tcPr>
          <w:p w:rsidR="002A47FF" w:rsidRPr="00C53D58" w:rsidRDefault="002A47FF" w:rsidP="002A47FF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2A47FF" w:rsidRDefault="002A47FF" w:rsidP="002A47FF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2A47FF" w:rsidRPr="00C53D58" w:rsidRDefault="002A47FF" w:rsidP="002A47FF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2A47FF" w:rsidRPr="00366A8D" w:rsidTr="006E1A6A">
        <w:tc>
          <w:tcPr>
            <w:tcW w:w="2093" w:type="dxa"/>
            <w:shd w:val="clear" w:color="auto" w:fill="FDE9D9" w:themeFill="accent6" w:themeFillTint="33"/>
          </w:tcPr>
          <w:p w:rsidR="002A47FF" w:rsidRDefault="002A47FF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4252" w:type="dxa"/>
            <w:shd w:val="clear" w:color="auto" w:fill="FDE9D9" w:themeFill="accent6" w:themeFillTint="33"/>
          </w:tcPr>
          <w:p w:rsidR="002A47FF" w:rsidRDefault="002A47FF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2A47FF" w:rsidRDefault="002A47FF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DE9D9" w:themeFill="accent6" w:themeFillTint="33"/>
          </w:tcPr>
          <w:p w:rsidR="002A47FF" w:rsidRDefault="002A47FF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DE9D9" w:themeFill="accent6" w:themeFillTint="33"/>
          </w:tcPr>
          <w:p w:rsidR="002A47FF" w:rsidRPr="00C53D58" w:rsidRDefault="002A47FF" w:rsidP="002A47FF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2A47FF" w:rsidRPr="00C53D58" w:rsidRDefault="00903B8C" w:rsidP="002A47FF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1_BACKGROUND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1_BACKGROUND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2_0_CRUISE_SUMMARY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2_0_CRUISE_SUMMARY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2_1_Area_FISHED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2_1_Area_FISHED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2_2_END_OF_TRIP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2_2_END_OF_TRIP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3_0_DATA_COLLECTED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3_0_DATA_COLLECTED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4_0_VESSEL_CREW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4_0_VESSEL_CREW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4_1_VESS_INFO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4_1_VESS_INFO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2A47FF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4_2_CREW_NATION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4_2_CREW_NATION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6344E1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4_2_1_PIC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4_2_1_PIC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4_3_FISHING_GEAR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4_3_FISHING_GEAR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4_3_1_BRAIL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4_3_1_BRAIL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4_3_2 NET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4_3_2 NET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4_4_ELEC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4_4_ELEC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4_5_safety_eq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4_5_safety_eq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4_6_OTHER_GEAR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4_6_OTHER_GEAR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5_0_fISH_STRATEGY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5_0_fISH_STRATEGY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5_1_FLOAT_SCHS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5_1_FLOAT_SCHS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5_2_FREE_SCHS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5_2_FREE_SCHS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5_3_set_TECH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5_3_set_TECH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5_4_VESS_ADV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5_4_VESS_ADV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5_5_HELICOPTER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5_5_HELICOPTER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5_6_FISH_SUCC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5_6_FISH_SUCC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5_7_FISH_INFO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5_7_FISH_INFO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6_0_COC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6_0_COC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7_0_ENVIRON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7_0_ENVIRON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8_1_tARGET_RET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8_1_tARGET_RET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</w:tcPr>
          <w:p w:rsidR="00903B8C" w:rsidRDefault="00903B8C" w:rsidP="00461D53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8_2_tARGET_DISC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sz w:val="14"/>
                <w:szCs w:val="14"/>
              </w:rPr>
              <w:t>8_2_tARGET_DISC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_3_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Target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_LOG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8_3_Target_LOG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_4_BYCATCH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8_4_BYCATCH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_BYC_LOG_COMP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8_4_1_BYC_LOG_COMP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_4_2_bill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8_4_2_bill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_4_3_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Sharks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rays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8_4_3_Sharks_rays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by-catch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8_4_4_Other_by-catch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_4_5_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Unspec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_codes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8_4_5_Unspec_sp_codes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_6_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si_land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8_4_6_Ssi_land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_7_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si_interact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8_4_7_Ssi_interact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_8_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si_sight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8_4_8_Ssi_sight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_SAMPLING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9_0_SAMPLING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_GRAB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9_1_GRAB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241CA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lastRenderedPageBreak/>
              <w:t>9_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_SPILL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9_2_SPILL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9_3_OTHER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9_3_OTHER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_0_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_PROJ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10_0_Other_PROJ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B48A7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11_0_WELL_LOAD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11_0_WELL_LOAD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930256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VESS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DATA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12_0_VESS _DATA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930256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GENERAL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 w:rsidP="00930256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930256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13_0_GENERAL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TRIP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MON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14_0_ TRIP_MON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Clarify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14_1_Clarify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Recommend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14_2_Recommend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Crew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info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14_3_Crew_info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Medical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14_4_Medical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Photos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14_5_Photos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6E1A6A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_other info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14_6_other info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5_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PROB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15_0_PROBs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5_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Form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15_1_Form_ch_recs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6_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CONCL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16_0_CONCL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6E1A6A">
        <w:tc>
          <w:tcPr>
            <w:tcW w:w="2093" w:type="dxa"/>
            <w:shd w:val="clear" w:color="auto" w:fill="auto"/>
            <w:vAlign w:val="bottom"/>
          </w:tcPr>
          <w:p w:rsidR="00903B8C" w:rsidRPr="00F64098" w:rsidRDefault="00903B8C" w:rsidP="00461D53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7_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ACK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2" w:type="dxa"/>
            <w:shd w:val="clear" w:color="auto" w:fill="auto"/>
          </w:tcPr>
          <w:p w:rsidR="00903B8C" w:rsidRDefault="00903B8C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418" w:type="dxa"/>
            <w:shd w:val="clear" w:color="auto" w:fill="auto"/>
          </w:tcPr>
          <w:p w:rsidR="00903B8C" w:rsidRDefault="00903B8C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903B8C" w:rsidRPr="007107E1" w:rsidRDefault="00903B8C" w:rsidP="002A47F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:rsidR="00903B8C" w:rsidRPr="006E1A6A" w:rsidRDefault="00903B8C" w:rsidP="006E1A6A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6E1A6A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17_0_ACKs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9E7B74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2A47FF" w:rsidRDefault="002A47FF"/>
    <w:p w:rsidR="00A10EEE" w:rsidRDefault="00A10EEE"/>
    <w:p w:rsidR="002A47FF" w:rsidRDefault="002A47FF">
      <w:pPr>
        <w:sectPr w:rsidR="002A47FF" w:rsidSect="00E72AE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10EEE" w:rsidRDefault="00A10EEE" w:rsidP="00A10EEE">
      <w:pPr>
        <w:pStyle w:val="1"/>
        <w:numPr>
          <w:ilvl w:val="0"/>
          <w:numId w:val="12"/>
        </w:numPr>
      </w:pPr>
      <w:bookmarkStart w:id="1257" w:name="_Toc421810096"/>
      <w:r>
        <w:lastRenderedPageBreak/>
        <w:t xml:space="preserve">LONGLINE </w:t>
      </w:r>
      <w:r w:rsidR="005531A7">
        <w:t xml:space="preserve">OBSERVER </w:t>
      </w:r>
      <w:r>
        <w:t>E-REPORTING STANDARDS</w:t>
      </w:r>
      <w:bookmarkEnd w:id="1257"/>
    </w:p>
    <w:p w:rsidR="00A10EEE" w:rsidRDefault="00A10EEE" w:rsidP="00A10EEE">
      <w:pPr>
        <w:pStyle w:val="2"/>
        <w:numPr>
          <w:ilvl w:val="1"/>
          <w:numId w:val="12"/>
        </w:numPr>
      </w:pPr>
      <w:bookmarkStart w:id="1258" w:name="_Toc421810097"/>
      <w:r w:rsidRPr="00C13861">
        <w:t>DATA MODEL DIAGRAM</w:t>
      </w:r>
      <w:bookmarkEnd w:id="1258"/>
    </w:p>
    <w:p w:rsidR="00A10EEE" w:rsidRPr="00C13861" w:rsidRDefault="00A10EEE" w:rsidP="00A10EEE"/>
    <w:p w:rsidR="00A10EEE" w:rsidRDefault="00A10EEE" w:rsidP="00A10EEE">
      <w:pPr>
        <w:spacing w:after="0" w:line="240" w:lineRule="auto"/>
        <w:contextualSpacing/>
        <w:jc w:val="both"/>
      </w:pPr>
      <w:r w:rsidRPr="00625D1D">
        <w:t xml:space="preserve">The following </w:t>
      </w:r>
      <w:r>
        <w:t xml:space="preserve">basic </w:t>
      </w:r>
      <w:r w:rsidRPr="00625D1D">
        <w:t xml:space="preserve">data model diagram outlines the structure of the entities and their relationships for purse seine operational </w:t>
      </w:r>
      <w:r>
        <w:t>OBSERVER</w:t>
      </w:r>
      <w:r w:rsidRPr="00625D1D">
        <w:t xml:space="preserve"> data collected by E-Reporting systems and submitted to national and regional fisheries authorities.  The tables that follow provide more information on the mechanisms of the links (relationships) between the entities.</w:t>
      </w:r>
    </w:p>
    <w:p w:rsidR="00A10EEE" w:rsidRPr="00625D1D" w:rsidRDefault="003D7E25" w:rsidP="00A10EEE">
      <w:pPr>
        <w:spacing w:after="0" w:line="240" w:lineRule="auto"/>
        <w:contextualSpacing/>
        <w:jc w:val="both"/>
      </w:pPr>
      <w:r>
        <w:rPr>
          <w:noProof/>
          <w:lang w:val="en-US" w:eastAsia="ja-JP"/>
        </w:rPr>
        <w:drawing>
          <wp:inline distT="0" distB="0" distL="0" distR="0" wp14:anchorId="098EB739" wp14:editId="4317AA0C">
            <wp:extent cx="6177516" cy="519932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L_OBSV_data_stds - New Page (1).jpe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927" b="34363"/>
                    <a:stretch/>
                  </pic:blipFill>
                  <pic:spPr bwMode="auto">
                    <a:xfrm>
                      <a:off x="0" y="0"/>
                      <a:ext cx="6176813" cy="5198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3050" w:rsidRDefault="009E3050">
      <w:pPr>
        <w:sectPr w:rsidR="009E3050" w:rsidSect="00A10EE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E3050" w:rsidRDefault="009E3050" w:rsidP="009E3050">
      <w:pPr>
        <w:pStyle w:val="2"/>
        <w:numPr>
          <w:ilvl w:val="1"/>
          <w:numId w:val="12"/>
        </w:numPr>
      </w:pPr>
      <w:bookmarkStart w:id="1259" w:name="_Toc421810098"/>
      <w:r>
        <w:lastRenderedPageBreak/>
        <w:t xml:space="preserve">TRIP-LEVEL </w:t>
      </w:r>
      <w:r w:rsidRPr="00C13861">
        <w:t>DATA</w:t>
      </w:r>
      <w:bookmarkEnd w:id="1259"/>
    </w:p>
    <w:p w:rsidR="009E3050" w:rsidRDefault="009E3050" w:rsidP="009E3050"/>
    <w:p w:rsidR="00614EA0" w:rsidRDefault="00614EA0" w:rsidP="009E3050">
      <w:r>
        <w:t>(</w:t>
      </w:r>
      <w:proofErr w:type="gramStart"/>
      <w:r>
        <w:t>see</w:t>
      </w:r>
      <w:proofErr w:type="gramEnd"/>
      <w:r w:rsidR="00AC47B4">
        <w:t xml:space="preserve"> the common OBS_TRIP table under </w:t>
      </w:r>
      <w:r>
        <w:t xml:space="preserve"> </w:t>
      </w:r>
      <w:hyperlink w:anchor="_TRIP-LEVEL_DATA" w:history="1">
        <w:r w:rsidRPr="00614EA0">
          <w:rPr>
            <w:rStyle w:val="a5"/>
          </w:rPr>
          <w:t>1.2  TRIP-LEVEL DATA</w:t>
        </w:r>
      </w:hyperlink>
      <w:r>
        <w:t>)</w:t>
      </w:r>
    </w:p>
    <w:p w:rsidR="009E3050" w:rsidRDefault="009E3050" w:rsidP="009E3050">
      <w:r>
        <w:br w:type="page"/>
      </w:r>
    </w:p>
    <w:p w:rsidR="00B7615B" w:rsidRPr="00B7615B" w:rsidRDefault="009E3050" w:rsidP="00B7615B">
      <w:pPr>
        <w:pStyle w:val="2"/>
        <w:numPr>
          <w:ilvl w:val="1"/>
          <w:numId w:val="12"/>
        </w:numPr>
        <w:rPr>
          <w:lang w:eastAsia="ja-JP"/>
        </w:rPr>
      </w:pPr>
      <w:bookmarkStart w:id="1260" w:name="_Toc421810099"/>
      <w:r>
        <w:lastRenderedPageBreak/>
        <w:t xml:space="preserve">SET-LEVEL </w:t>
      </w:r>
      <w:r w:rsidRPr="00C13861">
        <w:t>DATA</w:t>
      </w:r>
      <w:bookmarkEnd w:id="1260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1701"/>
        <w:gridCol w:w="4677"/>
        <w:gridCol w:w="1560"/>
        <w:gridCol w:w="992"/>
      </w:tblGrid>
      <w:tr w:rsidR="009E3050" w:rsidRPr="00366A8D" w:rsidTr="00AC47B4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9E3050" w:rsidRDefault="00AC47B4" w:rsidP="00AC47B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LL</w:t>
            </w:r>
            <w:r w:rsidR="009E3050">
              <w:rPr>
                <w:rFonts w:ascii="Courier New" w:hAnsi="Courier New" w:cs="Courier New"/>
                <w:b/>
                <w:sz w:val="28"/>
                <w:szCs w:val="28"/>
              </w:rPr>
              <w:t>_OBS_SET</w:t>
            </w:r>
          </w:p>
          <w:p w:rsidR="009E3050" w:rsidRDefault="009E3050" w:rsidP="00AA44E3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The observer must PROVIDE the following information for EACH FISHING SET</w:t>
            </w:r>
            <w:r w:rsidR="00AA44E3">
              <w:rPr>
                <w:rFonts w:ascii="Courier New" w:hAnsi="Courier New" w:cs="Courier New"/>
                <w:b/>
                <w:sz w:val="20"/>
                <w:szCs w:val="20"/>
              </w:rPr>
              <w:t xml:space="preserve">/HAUL during 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the trip.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</w:tr>
      <w:tr w:rsidR="009E3050" w:rsidRPr="00366A8D" w:rsidTr="00AC7F6B">
        <w:trPr>
          <w:tblHeader/>
        </w:trPr>
        <w:tc>
          <w:tcPr>
            <w:tcW w:w="2093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261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262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560" w:type="dxa"/>
            <w:shd w:val="clear" w:color="auto" w:fill="BFBFBF" w:themeFill="background1" w:themeFillShade="BF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E3050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9E3050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263" w:author="農林水産省" w:date="2016-09-09T01:29:00Z">
              <w:r w:rsidR="00B7615B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12"/>
                <w:t>*</w:t>
              </w:r>
            </w:ins>
          </w:p>
          <w:p w:rsidR="00B7615B" w:rsidRPr="00C53D58" w:rsidRDefault="00B7615B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266" w:author="農林水産省" w:date="2016-09-09T01:29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9E3050" w:rsidRPr="00366A8D" w:rsidTr="00AC7F6B">
        <w:tc>
          <w:tcPr>
            <w:tcW w:w="209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411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Pr="00C53D58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E3050" w:rsidRPr="00366A8D" w:rsidTr="00AC7F6B">
        <w:tc>
          <w:tcPr>
            <w:tcW w:w="209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411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9E3050" w:rsidRDefault="009E3050" w:rsidP="006B79F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6B79F2">
              <w:rPr>
                <w:rFonts w:ascii="Courier New" w:hAnsi="Courier New" w:cs="Courier New"/>
                <w:sz w:val="14"/>
                <w:szCs w:val="14"/>
              </w:rPr>
              <w:t>L</w:t>
            </w:r>
            <w:r>
              <w:rPr>
                <w:rFonts w:ascii="Courier New" w:hAnsi="Courier New" w:cs="Courier New"/>
                <w:sz w:val="14"/>
                <w:szCs w:val="14"/>
              </w:rPr>
              <w:t>_SET_ID&gt;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Pr="00C53D58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set_number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382270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520E">
              <w:rPr>
                <w:rFonts w:ascii="Courier New" w:hAnsi="Courier New" w:cs="Courier New"/>
                <w:sz w:val="16"/>
                <w:szCs w:val="16"/>
              </w:rPr>
              <w:t>Unique # for the SET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in this trip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set_number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observed_yn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Flag to indicate whether set was observer or not.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observed_yn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set_</w:t>
            </w:r>
            <w:ins w:id="1267" w:author="農林水産省" w:date="2016-09-09T02:28:00Z">
              <w:r w:rsidR="00AC7F6B"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SART_</w:t>
              </w:r>
            </w:ins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date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382270" w:rsidP="00382270">
            <w:pPr>
              <w:rPr>
                <w:rFonts w:ascii="Courier New" w:hAnsi="Courier New" w:cs="Courier New"/>
                <w:sz w:val="16"/>
                <w:szCs w:val="16"/>
              </w:rPr>
            </w:pPr>
            <w:del w:id="1268" w:author="農林水産省" w:date="2016-09-09T02:28:00Z">
              <w:r w:rsidDel="00AC7F6B">
                <w:rPr>
                  <w:rFonts w:ascii="Courier New" w:hAnsi="Courier New" w:cs="Courier New"/>
                  <w:sz w:val="16"/>
                  <w:szCs w:val="16"/>
                </w:rPr>
                <w:delText xml:space="preserve">Start </w:delText>
              </w:r>
            </w:del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>Date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/time for </w:t>
            </w:r>
            <w:ins w:id="1269" w:author="農林水産省" w:date="2016-09-09T02:28:00Z">
              <w:r w:rsidR="00AC7F6B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start of </w:t>
              </w:r>
            </w:ins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>set.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382270"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set</w:t>
            </w:r>
            <w:ins w:id="1270" w:author="農林水産省" w:date="2016-09-09T02:28:00Z">
              <w:r w:rsidR="00AC7F6B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STAR</w:t>
              </w:r>
            </w:ins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_date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271" w:author="農林水産省" w:date="2016-09-09T01:30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B7615B" w:rsidRDefault="00B7615B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72" w:author="農林水産省" w:date="2016-09-09T01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(67)</w:t>
              </w:r>
            </w:ins>
          </w:p>
        </w:tc>
      </w:tr>
      <w:tr w:rsidR="00AC7F6B" w:rsidRPr="00366A8D" w:rsidTr="00AC7F6B">
        <w:trPr>
          <w:ins w:id="1273" w:author="農林水産省" w:date="2016-09-09T02:25:00Z"/>
        </w:trPr>
        <w:tc>
          <w:tcPr>
            <w:tcW w:w="2093" w:type="dxa"/>
            <w:shd w:val="clear" w:color="auto" w:fill="auto"/>
          </w:tcPr>
          <w:p w:rsidR="00AC7F6B" w:rsidRPr="00F01273" w:rsidRDefault="00AC7F6B" w:rsidP="00D462CB">
            <w:pPr>
              <w:rPr>
                <w:ins w:id="1274" w:author="農林水産省" w:date="2016-09-09T02:25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1275" w:author="農林水産省" w:date="2016-09-09T02:2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SET_</w:t>
              </w:r>
            </w:ins>
            <w:ins w:id="1276" w:author="農林水産省" w:date="2016-09-09T02:28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START_</w:t>
              </w:r>
            </w:ins>
            <w:ins w:id="1277" w:author="農林水産省" w:date="2016-09-09T02:2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POSITION</w:t>
              </w:r>
            </w:ins>
          </w:p>
        </w:tc>
        <w:tc>
          <w:tcPr>
            <w:tcW w:w="4111" w:type="dxa"/>
            <w:shd w:val="clear" w:color="auto" w:fill="auto"/>
          </w:tcPr>
          <w:p w:rsidR="00AC7F6B" w:rsidRPr="00F01273" w:rsidRDefault="00AC7F6B" w:rsidP="00D462CB">
            <w:pPr>
              <w:rPr>
                <w:ins w:id="1278" w:author="農林水産省" w:date="2016-09-09T02:25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279" w:author="農林水産省" w:date="2016-09-09T02:2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P</w:t>
              </w:r>
            </w:ins>
            <w:ins w:id="1280" w:author="農林水産省" w:date="2016-09-09T02:2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osition for </w:t>
              </w:r>
            </w:ins>
            <w:ins w:id="1281" w:author="農林水産省" w:date="2016-09-09T02:2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start of </w:t>
              </w:r>
            </w:ins>
            <w:ins w:id="1282" w:author="農林水産省" w:date="2016-09-09T02:2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set</w:t>
              </w:r>
            </w:ins>
          </w:p>
        </w:tc>
        <w:tc>
          <w:tcPr>
            <w:tcW w:w="1701" w:type="dxa"/>
            <w:shd w:val="clear" w:color="auto" w:fill="auto"/>
          </w:tcPr>
          <w:p w:rsidR="00AC7F6B" w:rsidRPr="00F01273" w:rsidRDefault="00AC7F6B" w:rsidP="00AC7F6B">
            <w:pPr>
              <w:rPr>
                <w:ins w:id="1283" w:author="農林水産省" w:date="2016-09-09T02:25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284" w:author="農林水産省" w:date="2016-09-09T02:27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>
                <w:rPr>
                  <w:rStyle w:val="a5"/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2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677" w:type="dxa"/>
            <w:shd w:val="clear" w:color="auto" w:fill="auto"/>
          </w:tcPr>
          <w:p w:rsidR="00AC7F6B" w:rsidRPr="00F01273" w:rsidRDefault="00AC7F6B" w:rsidP="00382270">
            <w:pPr>
              <w:rPr>
                <w:ins w:id="1285" w:author="農林水産省" w:date="2016-09-09T02:25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AC7F6B" w:rsidRDefault="00AC7F6B" w:rsidP="00F01273">
            <w:pPr>
              <w:jc w:val="center"/>
              <w:rPr>
                <w:ins w:id="1286" w:author="農林水産省" w:date="2016-09-09T02:25:00Z"/>
                <w:rFonts w:ascii="Courier New" w:hAnsi="Courier New" w:cs="Courier New"/>
                <w:caps/>
                <w:sz w:val="14"/>
                <w:szCs w:val="16"/>
              </w:rPr>
            </w:pPr>
            <w:ins w:id="1287" w:author="農林水産省" w:date="2016-09-09T02:27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&lt;set</w:t>
              </w:r>
            </w:ins>
            <w:ins w:id="1288" w:author="農林水産省" w:date="2016-09-09T02:28:00Z"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STAR</w:t>
              </w:r>
            </w:ins>
            <w:ins w:id="1289" w:author="農林水産省" w:date="2016-09-09T02:27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_</w:t>
              </w:r>
            </w:ins>
            <w:ins w:id="1290" w:author="農林水産省" w:date="2016-09-09T02:28:00Z"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POSITION</w:t>
              </w:r>
            </w:ins>
            <w:ins w:id="1291" w:author="農林水産省" w:date="2016-09-09T02:27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AC7F6B" w:rsidRDefault="00AC7F6B" w:rsidP="00AC47B4">
            <w:pPr>
              <w:jc w:val="center"/>
              <w:rPr>
                <w:ins w:id="1292" w:author="農林水産省" w:date="2016-09-09T02:2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93" w:author="農林水産省" w:date="2016-09-09T02:2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AC7F6B" w:rsidRDefault="00AC7F6B" w:rsidP="00AC47B4">
            <w:pPr>
              <w:jc w:val="center"/>
              <w:rPr>
                <w:ins w:id="1294" w:author="農林水産省" w:date="2016-09-09T02:2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295" w:author="農林水産省" w:date="2016-09-09T02:2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(68)</w:t>
              </w:r>
            </w:ins>
          </w:p>
        </w:tc>
      </w:tr>
      <w:tr w:rsidR="00AC7F6B" w:rsidRPr="00366A8D" w:rsidTr="00AC7F6B">
        <w:trPr>
          <w:ins w:id="1296" w:author="農林水産省" w:date="2016-09-09T02:29:00Z"/>
        </w:trPr>
        <w:tc>
          <w:tcPr>
            <w:tcW w:w="2093" w:type="dxa"/>
            <w:shd w:val="clear" w:color="auto" w:fill="auto"/>
          </w:tcPr>
          <w:p w:rsidR="00AC7F6B" w:rsidRPr="00F01273" w:rsidRDefault="000A499D" w:rsidP="00D462CB">
            <w:pPr>
              <w:rPr>
                <w:ins w:id="1297" w:author="農林水産省" w:date="2016-09-09T02:29:00Z"/>
                <w:rFonts w:ascii="Courier New" w:hAnsi="Courier New" w:cs="Courier New"/>
                <w:caps/>
                <w:sz w:val="16"/>
                <w:szCs w:val="16"/>
              </w:rPr>
            </w:pPr>
            <w:ins w:id="1298" w:author="農林水産省" w:date="2016-09-09T02:29:00Z">
              <w:r>
                <w:rPr>
                  <w:rFonts w:ascii="Courier New" w:hAnsi="Courier New" w:cs="Courier New"/>
                  <w:caps/>
                  <w:sz w:val="16"/>
                  <w:szCs w:val="16"/>
                </w:rPr>
                <w:t>SET_</w:t>
              </w:r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END</w:t>
              </w:r>
              <w:r w:rsidR="00AC7F6B" w:rsidRPr="00AC7F6B">
                <w:rPr>
                  <w:rFonts w:ascii="Courier New" w:hAnsi="Courier New" w:cs="Courier New"/>
                  <w:caps/>
                  <w:sz w:val="16"/>
                  <w:szCs w:val="16"/>
                </w:rPr>
                <w:t>_DATE</w:t>
              </w:r>
            </w:ins>
          </w:p>
        </w:tc>
        <w:tc>
          <w:tcPr>
            <w:tcW w:w="4111" w:type="dxa"/>
            <w:shd w:val="clear" w:color="auto" w:fill="auto"/>
          </w:tcPr>
          <w:p w:rsidR="00AC7F6B" w:rsidRPr="00F01273" w:rsidRDefault="000A499D" w:rsidP="00D462CB">
            <w:pPr>
              <w:rPr>
                <w:ins w:id="1299" w:author="農林水産省" w:date="2016-09-09T02:29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300" w:author="農林水産省" w:date="2016-09-09T02:3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Date/time for end of set</w:t>
              </w:r>
            </w:ins>
          </w:p>
        </w:tc>
        <w:tc>
          <w:tcPr>
            <w:tcW w:w="1701" w:type="dxa"/>
            <w:shd w:val="clear" w:color="auto" w:fill="auto"/>
          </w:tcPr>
          <w:p w:rsidR="00AC7F6B" w:rsidRPr="00F01273" w:rsidRDefault="000A499D" w:rsidP="00D462CB">
            <w:pPr>
              <w:rPr>
                <w:ins w:id="1301" w:author="農林水産省" w:date="2016-09-09T02:29:00Z"/>
                <w:rFonts w:ascii="Courier New" w:hAnsi="Courier New" w:cs="Courier New"/>
                <w:sz w:val="16"/>
                <w:szCs w:val="16"/>
              </w:rPr>
            </w:pPr>
            <w:ins w:id="1302" w:author="農林水産省" w:date="2016-09-09T02:30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677" w:type="dxa"/>
            <w:shd w:val="clear" w:color="auto" w:fill="auto"/>
          </w:tcPr>
          <w:p w:rsidR="00AC7F6B" w:rsidRPr="00F01273" w:rsidRDefault="00AC7F6B" w:rsidP="00382270">
            <w:pPr>
              <w:rPr>
                <w:ins w:id="1303" w:author="農林水産省" w:date="2016-09-09T02:29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AC7F6B" w:rsidRDefault="000A499D" w:rsidP="00F01273">
            <w:pPr>
              <w:jc w:val="center"/>
              <w:rPr>
                <w:ins w:id="1304" w:author="農林水産省" w:date="2016-09-09T02:29:00Z"/>
                <w:rFonts w:ascii="Courier New" w:hAnsi="Courier New" w:cs="Courier New"/>
                <w:caps/>
                <w:sz w:val="14"/>
                <w:szCs w:val="16"/>
              </w:rPr>
            </w:pPr>
            <w:ins w:id="1305" w:author="農林水産省" w:date="2016-09-09T02:31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set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END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_date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AC7F6B" w:rsidRDefault="000A499D" w:rsidP="00AC47B4">
            <w:pPr>
              <w:jc w:val="center"/>
              <w:rPr>
                <w:ins w:id="1306" w:author="農林水産省" w:date="2016-09-09T02:3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07" w:author="農林水産省" w:date="2016-09-09T02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0A499D" w:rsidRDefault="000A499D" w:rsidP="00AC47B4">
            <w:pPr>
              <w:jc w:val="center"/>
              <w:rPr>
                <w:ins w:id="1308" w:author="農林水産省" w:date="2016-09-09T02:2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09" w:author="農林水産省" w:date="2016-09-09T02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(69)</w:t>
              </w:r>
            </w:ins>
          </w:p>
        </w:tc>
      </w:tr>
      <w:tr w:rsidR="00AC7F6B" w:rsidRPr="00366A8D" w:rsidTr="00AC7F6B">
        <w:trPr>
          <w:ins w:id="1310" w:author="農林水産省" w:date="2016-09-09T02:29:00Z"/>
        </w:trPr>
        <w:tc>
          <w:tcPr>
            <w:tcW w:w="2093" w:type="dxa"/>
            <w:shd w:val="clear" w:color="auto" w:fill="auto"/>
          </w:tcPr>
          <w:p w:rsidR="00AC7F6B" w:rsidRPr="00F01273" w:rsidRDefault="000A499D" w:rsidP="00D462CB">
            <w:pPr>
              <w:rPr>
                <w:ins w:id="1311" w:author="農林水産省" w:date="2016-09-09T02:29:00Z"/>
                <w:rFonts w:ascii="Courier New" w:hAnsi="Courier New" w:cs="Courier New"/>
                <w:caps/>
                <w:sz w:val="16"/>
                <w:szCs w:val="16"/>
              </w:rPr>
            </w:pPr>
            <w:ins w:id="1312" w:author="農林水産省" w:date="2016-09-09T02:3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SET_END_POSITION</w:t>
              </w:r>
            </w:ins>
          </w:p>
        </w:tc>
        <w:tc>
          <w:tcPr>
            <w:tcW w:w="4111" w:type="dxa"/>
            <w:shd w:val="clear" w:color="auto" w:fill="auto"/>
          </w:tcPr>
          <w:p w:rsidR="00AC7F6B" w:rsidRPr="00F01273" w:rsidRDefault="000A499D" w:rsidP="00D462CB">
            <w:pPr>
              <w:rPr>
                <w:ins w:id="1313" w:author="農林水産省" w:date="2016-09-09T02:29:00Z"/>
                <w:rFonts w:ascii="Courier New" w:hAnsi="Courier New" w:cs="Courier New"/>
                <w:sz w:val="16"/>
                <w:szCs w:val="16"/>
              </w:rPr>
            </w:pPr>
            <w:ins w:id="1314" w:author="農林水産省" w:date="2016-09-09T02:3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Position for end of set</w:t>
              </w:r>
            </w:ins>
          </w:p>
        </w:tc>
        <w:tc>
          <w:tcPr>
            <w:tcW w:w="1701" w:type="dxa"/>
            <w:shd w:val="clear" w:color="auto" w:fill="auto"/>
          </w:tcPr>
          <w:p w:rsidR="00AC7F6B" w:rsidRPr="00F01273" w:rsidRDefault="000A499D" w:rsidP="00D462CB">
            <w:pPr>
              <w:rPr>
                <w:ins w:id="1315" w:author="農林水産省" w:date="2016-09-09T02:29:00Z"/>
                <w:rFonts w:ascii="Courier New" w:hAnsi="Courier New" w:cs="Courier New"/>
                <w:sz w:val="16"/>
                <w:szCs w:val="16"/>
              </w:rPr>
            </w:pPr>
            <w:ins w:id="1316" w:author="農林水産省" w:date="2016-09-09T02:30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</w:t>
              </w:r>
              <w:r>
                <w:rPr>
                  <w:rStyle w:val="a5"/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2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677" w:type="dxa"/>
            <w:shd w:val="clear" w:color="auto" w:fill="auto"/>
          </w:tcPr>
          <w:p w:rsidR="00AC7F6B" w:rsidRPr="00F01273" w:rsidRDefault="00AC7F6B" w:rsidP="00382270">
            <w:pPr>
              <w:rPr>
                <w:ins w:id="1317" w:author="農林水産省" w:date="2016-09-09T02:29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AC7F6B" w:rsidRDefault="000A499D" w:rsidP="00F01273">
            <w:pPr>
              <w:jc w:val="center"/>
              <w:rPr>
                <w:ins w:id="1318" w:author="農林水産省" w:date="2016-09-09T02:29:00Z"/>
                <w:rFonts w:ascii="Courier New" w:hAnsi="Courier New" w:cs="Courier New"/>
                <w:caps/>
                <w:sz w:val="14"/>
                <w:szCs w:val="16"/>
              </w:rPr>
            </w:pPr>
            <w:ins w:id="1319" w:author="農林水産省" w:date="2016-09-09T02:30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&lt;set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END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_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POSITION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AC7F6B" w:rsidRDefault="000A499D" w:rsidP="00AC47B4">
            <w:pPr>
              <w:jc w:val="center"/>
              <w:rPr>
                <w:ins w:id="1320" w:author="農林水産省" w:date="2016-09-09T02:3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21" w:author="農林水産省" w:date="2016-09-09T02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0A499D" w:rsidRDefault="000A499D" w:rsidP="00AC47B4">
            <w:pPr>
              <w:jc w:val="center"/>
              <w:rPr>
                <w:ins w:id="1322" w:author="農林水産省" w:date="2016-09-09T02:2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23" w:author="農林水産省" w:date="2016-09-09T02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(70)</w:t>
              </w:r>
            </w:ins>
          </w:p>
        </w:tc>
      </w:tr>
      <w:tr w:rsidR="00C13B4B" w:rsidRPr="00366A8D" w:rsidTr="00E830CC">
        <w:trPr>
          <w:ins w:id="1324" w:author="農林水産省" w:date="2016-09-09T03:00:00Z"/>
        </w:trPr>
        <w:tc>
          <w:tcPr>
            <w:tcW w:w="2093" w:type="dxa"/>
            <w:shd w:val="clear" w:color="auto" w:fill="auto"/>
          </w:tcPr>
          <w:p w:rsidR="00C13B4B" w:rsidRPr="00F01273" w:rsidRDefault="00C13B4B" w:rsidP="00E830CC">
            <w:pPr>
              <w:rPr>
                <w:ins w:id="1325" w:author="農林水産省" w:date="2016-09-09T03:00:00Z"/>
                <w:rFonts w:ascii="Courier New" w:hAnsi="Courier New" w:cs="Courier New"/>
                <w:caps/>
                <w:sz w:val="16"/>
                <w:szCs w:val="16"/>
              </w:rPr>
            </w:pPr>
            <w:ins w:id="1326" w:author="農林水産省" w:date="2016-09-09T03:0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HAUL</w:t>
              </w:r>
              <w:r w:rsidRPr="00F01273">
                <w:rPr>
                  <w:rFonts w:ascii="Courier New" w:hAnsi="Courier New" w:cs="Courier New"/>
                  <w:caps/>
                  <w:sz w:val="16"/>
                  <w:szCs w:val="16"/>
                </w:rPr>
                <w:t>_</w:t>
              </w:r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SART_</w:t>
              </w:r>
              <w:r w:rsidRPr="00F01273">
                <w:rPr>
                  <w:rFonts w:ascii="Courier New" w:hAnsi="Courier New" w:cs="Courier New"/>
                  <w:caps/>
                  <w:sz w:val="16"/>
                  <w:szCs w:val="16"/>
                </w:rPr>
                <w:t>date</w:t>
              </w:r>
            </w:ins>
          </w:p>
        </w:tc>
        <w:tc>
          <w:tcPr>
            <w:tcW w:w="4111" w:type="dxa"/>
            <w:shd w:val="clear" w:color="auto" w:fill="auto"/>
          </w:tcPr>
          <w:p w:rsidR="00C13B4B" w:rsidRPr="00F01273" w:rsidRDefault="00C13B4B" w:rsidP="00E830CC">
            <w:pPr>
              <w:rPr>
                <w:ins w:id="1327" w:author="農林水産省" w:date="2016-09-09T03:00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328" w:author="農林水産省" w:date="2016-09-09T03:00:00Z">
              <w:r w:rsidRPr="00F01273">
                <w:rPr>
                  <w:rFonts w:ascii="Courier New" w:hAnsi="Courier New" w:cs="Courier New"/>
                  <w:sz w:val="16"/>
                  <w:szCs w:val="16"/>
                </w:rPr>
                <w:t>Date</w:t>
              </w:r>
              <w:r w:rsidR="00942FD2">
                <w:rPr>
                  <w:rFonts w:ascii="Courier New" w:hAnsi="Courier New" w:cs="Courier New"/>
                  <w:sz w:val="16"/>
                  <w:szCs w:val="16"/>
                </w:rPr>
                <w:t xml:space="preserve">/time </w:t>
              </w:r>
            </w:ins>
            <w:ins w:id="1329" w:author="農林水産省" w:date="2016-09-09T03:01:00Z">
              <w:r w:rsidR="00942FD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the first buoy of the mainline is hauled from the water to start the haul</w:t>
              </w:r>
            </w:ins>
          </w:p>
        </w:tc>
        <w:tc>
          <w:tcPr>
            <w:tcW w:w="1701" w:type="dxa"/>
            <w:shd w:val="clear" w:color="auto" w:fill="auto"/>
          </w:tcPr>
          <w:p w:rsidR="00C13B4B" w:rsidRPr="00F01273" w:rsidRDefault="00C13B4B" w:rsidP="00E830CC">
            <w:pPr>
              <w:rPr>
                <w:ins w:id="1330" w:author="農林水産省" w:date="2016-09-09T03:00:00Z"/>
                <w:rFonts w:ascii="Courier New" w:hAnsi="Courier New" w:cs="Courier New"/>
                <w:sz w:val="16"/>
                <w:szCs w:val="16"/>
              </w:rPr>
            </w:pPr>
            <w:ins w:id="1331" w:author="農林水産省" w:date="2016-09-09T03:00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677" w:type="dxa"/>
            <w:shd w:val="clear" w:color="auto" w:fill="auto"/>
          </w:tcPr>
          <w:p w:rsidR="00C13B4B" w:rsidRPr="00F01273" w:rsidRDefault="00C13B4B" w:rsidP="00E830CC">
            <w:pPr>
              <w:rPr>
                <w:ins w:id="1332" w:author="農林水産省" w:date="2016-09-09T03:00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C13B4B" w:rsidRPr="00F01273" w:rsidRDefault="00C13B4B" w:rsidP="00E830CC">
            <w:pPr>
              <w:jc w:val="center"/>
              <w:rPr>
                <w:ins w:id="1333" w:author="農林水産省" w:date="2016-09-09T03:00:00Z"/>
                <w:rFonts w:ascii="Courier New" w:hAnsi="Courier New" w:cs="Courier New"/>
                <w:caps/>
                <w:sz w:val="14"/>
                <w:szCs w:val="16"/>
              </w:rPr>
            </w:pPr>
            <w:ins w:id="1334" w:author="農林水産省" w:date="2016-09-09T03:00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set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STAR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_date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C13B4B" w:rsidRDefault="00C13B4B" w:rsidP="00E830CC">
            <w:pPr>
              <w:jc w:val="center"/>
              <w:rPr>
                <w:ins w:id="1335" w:author="農林水産省" w:date="2016-09-09T03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36" w:author="農林水産省" w:date="2016-09-09T03:00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C13B4B" w:rsidRDefault="00942FD2" w:rsidP="00E830CC">
            <w:pPr>
              <w:jc w:val="center"/>
              <w:rPr>
                <w:ins w:id="1337" w:author="農林水産省" w:date="2016-09-09T03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38" w:author="農林水産省" w:date="2016-09-09T03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1339" w:author="農林水産省" w:date="2016-09-09T03:0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82</w:t>
              </w:r>
            </w:ins>
            <w:ins w:id="1340" w:author="農林水産省" w:date="2016-09-09T03:00:00Z">
              <w:r w:rsidR="00C13B4B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C13B4B" w:rsidRPr="00366A8D" w:rsidTr="00E830CC">
        <w:trPr>
          <w:ins w:id="1341" w:author="農林水産省" w:date="2016-09-09T03:00:00Z"/>
        </w:trPr>
        <w:tc>
          <w:tcPr>
            <w:tcW w:w="2093" w:type="dxa"/>
            <w:shd w:val="clear" w:color="auto" w:fill="auto"/>
          </w:tcPr>
          <w:p w:rsidR="00C13B4B" w:rsidRPr="00F01273" w:rsidRDefault="00C13B4B" w:rsidP="00E830CC">
            <w:pPr>
              <w:rPr>
                <w:ins w:id="1342" w:author="農林水産省" w:date="2016-09-09T03:00:00Z"/>
                <w:rFonts w:ascii="Courier New" w:hAnsi="Courier New" w:cs="Courier New"/>
                <w:caps/>
                <w:sz w:val="16"/>
                <w:szCs w:val="16"/>
              </w:rPr>
            </w:pPr>
            <w:ins w:id="1343" w:author="農林水産省" w:date="2016-09-09T03:0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HAUL</w:t>
              </w:r>
              <w:r>
                <w:rPr>
                  <w:rFonts w:ascii="Courier New" w:hAnsi="Courier New" w:cs="Courier New"/>
                  <w:caps/>
                  <w:sz w:val="16"/>
                  <w:szCs w:val="16"/>
                </w:rPr>
                <w:t>_</w:t>
              </w:r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END</w:t>
              </w:r>
              <w:r w:rsidRPr="00AC7F6B">
                <w:rPr>
                  <w:rFonts w:ascii="Courier New" w:hAnsi="Courier New" w:cs="Courier New"/>
                  <w:caps/>
                  <w:sz w:val="16"/>
                  <w:szCs w:val="16"/>
                </w:rPr>
                <w:t>_DATE</w:t>
              </w:r>
            </w:ins>
          </w:p>
        </w:tc>
        <w:tc>
          <w:tcPr>
            <w:tcW w:w="4111" w:type="dxa"/>
            <w:shd w:val="clear" w:color="auto" w:fill="auto"/>
          </w:tcPr>
          <w:p w:rsidR="00C13B4B" w:rsidRPr="00F01273" w:rsidRDefault="00942FD2" w:rsidP="00E830CC">
            <w:pPr>
              <w:rPr>
                <w:ins w:id="1344" w:author="農林水産省" w:date="2016-09-09T03:00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345" w:author="農林水産省" w:date="2016-09-09T03:0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Date/time </w:t>
              </w:r>
            </w:ins>
            <w:ins w:id="1346" w:author="農林水産省" w:date="2016-09-09T03:02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the last buoy of the mainline is hauled from water to end the haul</w:t>
              </w:r>
            </w:ins>
          </w:p>
        </w:tc>
        <w:tc>
          <w:tcPr>
            <w:tcW w:w="1701" w:type="dxa"/>
            <w:shd w:val="clear" w:color="auto" w:fill="auto"/>
          </w:tcPr>
          <w:p w:rsidR="00C13B4B" w:rsidRPr="00F01273" w:rsidRDefault="00C13B4B" w:rsidP="00E830CC">
            <w:pPr>
              <w:rPr>
                <w:ins w:id="1347" w:author="農林水産省" w:date="2016-09-09T03:00:00Z"/>
                <w:rFonts w:ascii="Courier New" w:hAnsi="Courier New" w:cs="Courier New"/>
                <w:sz w:val="16"/>
                <w:szCs w:val="16"/>
              </w:rPr>
            </w:pPr>
            <w:ins w:id="1348" w:author="農林水産省" w:date="2016-09-09T03:00:00Z">
              <w:r>
                <w:fldChar w:fldCharType="begin"/>
              </w:r>
              <w:r>
                <w:instrText xml:space="preserve"> HYPERLINK \l "_APPENDIX_A1_–" </w:instrText>
              </w:r>
              <w:r>
                <w:fldChar w:fldCharType="separate"/>
              </w:r>
              <w:r w:rsidRPr="006269C6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  <w:r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4677" w:type="dxa"/>
            <w:shd w:val="clear" w:color="auto" w:fill="auto"/>
          </w:tcPr>
          <w:p w:rsidR="00C13B4B" w:rsidRPr="00F01273" w:rsidRDefault="00C13B4B" w:rsidP="00E830CC">
            <w:pPr>
              <w:rPr>
                <w:ins w:id="1349" w:author="農林水産省" w:date="2016-09-09T03:00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C13B4B" w:rsidRDefault="00C13B4B" w:rsidP="00E830CC">
            <w:pPr>
              <w:jc w:val="center"/>
              <w:rPr>
                <w:ins w:id="1350" w:author="農林水産省" w:date="2016-09-09T03:00:00Z"/>
                <w:rFonts w:ascii="Courier New" w:hAnsi="Courier New" w:cs="Courier New"/>
                <w:caps/>
                <w:sz w:val="14"/>
                <w:szCs w:val="16"/>
              </w:rPr>
            </w:pPr>
            <w:ins w:id="1351" w:author="農林水産省" w:date="2016-09-09T03:00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set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END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_date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C13B4B" w:rsidRDefault="00C13B4B" w:rsidP="00E830CC">
            <w:pPr>
              <w:jc w:val="center"/>
              <w:rPr>
                <w:ins w:id="1352" w:author="農林水産省" w:date="2016-09-09T03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53" w:author="農林水産省" w:date="2016-09-09T03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C13B4B" w:rsidRDefault="00942FD2" w:rsidP="00E830CC">
            <w:pPr>
              <w:jc w:val="center"/>
              <w:rPr>
                <w:ins w:id="1354" w:author="農林水産省" w:date="2016-09-09T03:0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55" w:author="農林水産省" w:date="2016-09-09T03:0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1356" w:author="農林水産省" w:date="2016-09-09T03:0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83</w:t>
              </w:r>
            </w:ins>
            <w:ins w:id="1357" w:author="農林水産省" w:date="2016-09-09T03:00:00Z">
              <w:r w:rsidR="00C13B4B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hk_bt_flt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Number of hooks between floats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382270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Must be 1-60</w:t>
            </w:r>
            <w:r w:rsidR="00382270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r w:rsidR="00382270">
              <w:rPr>
                <w:rFonts w:ascii="Courier New" w:hAnsi="Courier New" w:cs="Courier New"/>
                <w:sz w:val="16"/>
                <w:szCs w:val="16"/>
              </w:rPr>
              <w:t>-1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for no information.</w:t>
            </w: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hk_bt_flt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58" w:author="農林水産省" w:date="2016-09-09T02:31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59" w:author="農林水産省" w:date="2016-09-09T02:3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(72)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bask_set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Number of baskets set.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bask_set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60" w:author="農林水産省" w:date="2016-09-09T02:3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61" w:author="農林水産省" w:date="2016-09-09T02:3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bask_observed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Number of basket observed (bottom of form, Nov 07 version)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bask_observed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62" w:author="農林水産省" w:date="2016-09-09T02:3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63" w:author="農林水産省" w:date="2016-09-09T02:3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(84)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hook_set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Total number of hooks </w:t>
            </w:r>
            <w:ins w:id="1364" w:author="農林水産省" w:date="2016-09-09T02:33:00Z">
              <w:r w:rsidR="000A499D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used in a </w:t>
              </w:r>
            </w:ins>
            <w:r w:rsidRPr="00F01273">
              <w:rPr>
                <w:rFonts w:ascii="Courier New" w:hAnsi="Courier New" w:cs="Courier New"/>
                <w:sz w:val="16"/>
                <w:szCs w:val="16"/>
              </w:rPr>
              <w:t>set.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hook_set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65" w:author="農林水産省" w:date="2016-09-09T02:3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66" w:author="農林水産省" w:date="2016-09-09T02:3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(73)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hook_observed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Number of hooks observed and data recorded.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hook_observed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67" w:author="農林水産省" w:date="2016-09-09T02:3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368" w:author="農林水産省" w:date="2016-09-09T02:33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float_length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Length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floatline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(m)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float_length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69" w:author="農林水産省" w:date="2016-09-09T02:3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70" w:author="農林水産省" w:date="2016-09-09T02:3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(75)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lspeed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Line </w:t>
            </w:r>
            <w:ins w:id="1371" w:author="農林水産省" w:date="2016-09-09T02:34:00Z">
              <w:r w:rsidR="000A499D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shooter</w:t>
              </w:r>
            </w:ins>
            <w:del w:id="1372" w:author="農林水産省" w:date="2016-09-09T02:34:00Z">
              <w:r w:rsidRPr="00F01273" w:rsidDel="000A499D">
                <w:rPr>
                  <w:rFonts w:ascii="Courier New" w:hAnsi="Courier New" w:cs="Courier New"/>
                  <w:sz w:val="16"/>
                  <w:szCs w:val="16"/>
                </w:rPr>
                <w:delText>setting</w:delText>
              </w:r>
            </w:del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speed.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lspeed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73" w:author="農林水産省" w:date="2016-09-09T02:3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74" w:author="農林水産省" w:date="2016-09-09T02:3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(74)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EB0689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lspeed_unit_id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ref_ids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EB0689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CHAR(1)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EB0689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‘M’ for metres/second or ‘K’ for knots</w:t>
            </w:r>
          </w:p>
        </w:tc>
        <w:tc>
          <w:tcPr>
            <w:tcW w:w="1560" w:type="dxa"/>
          </w:tcPr>
          <w:p w:rsidR="00F01273" w:rsidRPr="00F01273" w:rsidRDefault="00ED1C59" w:rsidP="00EB0689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lspeed_unit_id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75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76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(74)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branch_intvl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Time interval (secs.) between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sets.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branch_intvl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77" w:author="農林水産省" w:date="2016-09-09T02:3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378" w:author="農林水産省" w:date="2016-09-09T02:35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branch_dist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Mainline distance between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(m).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Decimal (4,1)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branch_dist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B52792" w:rsidP="00AC47B4">
            <w:pPr>
              <w:jc w:val="center"/>
              <w:rPr>
                <w:ins w:id="1379" w:author="農林水産省" w:date="2016-09-09T02:3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80" w:author="農林水産省" w:date="2016-09-09T02:3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(76)</w:t>
              </w:r>
            </w:ins>
          </w:p>
        </w:tc>
      </w:tr>
      <w:tr w:rsidR="000A499D" w:rsidRPr="00366A8D" w:rsidTr="00E830CC">
        <w:trPr>
          <w:ins w:id="1381" w:author="農林水産省" w:date="2016-09-09T02:37:00Z"/>
        </w:trPr>
        <w:tc>
          <w:tcPr>
            <w:tcW w:w="2093" w:type="dxa"/>
            <w:shd w:val="clear" w:color="auto" w:fill="auto"/>
          </w:tcPr>
          <w:p w:rsidR="000A499D" w:rsidRPr="00F01273" w:rsidRDefault="000A499D" w:rsidP="00E830CC">
            <w:pPr>
              <w:rPr>
                <w:ins w:id="1382" w:author="農林水産省" w:date="2016-09-09T02:37:00Z"/>
                <w:rFonts w:ascii="Courier New" w:hAnsi="Courier New" w:cs="Courier New"/>
                <w:caps/>
                <w:sz w:val="16"/>
                <w:szCs w:val="16"/>
              </w:rPr>
            </w:pPr>
            <w:ins w:id="1383" w:author="農林水産省" w:date="2016-09-09T02:37:00Z">
              <w:r w:rsidRPr="00F01273">
                <w:rPr>
                  <w:rFonts w:ascii="Courier New" w:hAnsi="Courier New" w:cs="Courier New"/>
                  <w:caps/>
                  <w:sz w:val="16"/>
                  <w:szCs w:val="16"/>
                </w:rPr>
                <w:lastRenderedPageBreak/>
                <w:t>branch_length</w:t>
              </w:r>
            </w:ins>
          </w:p>
        </w:tc>
        <w:tc>
          <w:tcPr>
            <w:tcW w:w="4111" w:type="dxa"/>
            <w:shd w:val="clear" w:color="auto" w:fill="auto"/>
          </w:tcPr>
          <w:p w:rsidR="000A499D" w:rsidRPr="00F01273" w:rsidRDefault="000A499D" w:rsidP="00E830CC">
            <w:pPr>
              <w:rPr>
                <w:ins w:id="1384" w:author="農林水産省" w:date="2016-09-09T02:37:00Z"/>
                <w:rFonts w:ascii="Courier New" w:hAnsi="Courier New" w:cs="Courier New"/>
                <w:sz w:val="16"/>
                <w:szCs w:val="16"/>
              </w:rPr>
            </w:pPr>
            <w:ins w:id="1385" w:author="農林水産省" w:date="2016-09-09T02:37:00Z">
              <w:r w:rsidRPr="00F01273">
                <w:rPr>
                  <w:rFonts w:ascii="Courier New" w:hAnsi="Courier New" w:cs="Courier New"/>
                  <w:sz w:val="16"/>
                  <w:szCs w:val="16"/>
                </w:rPr>
                <w:t xml:space="preserve">Length of </w:t>
              </w:r>
              <w:proofErr w:type="spellStart"/>
              <w:r w:rsidRPr="00F01273">
                <w:rPr>
                  <w:rFonts w:ascii="Courier New" w:hAnsi="Courier New" w:cs="Courier New"/>
                  <w:sz w:val="16"/>
                  <w:szCs w:val="16"/>
                </w:rPr>
                <w:t>branchline</w:t>
              </w:r>
              <w:proofErr w:type="spellEnd"/>
              <w:r w:rsidRPr="00F01273">
                <w:rPr>
                  <w:rFonts w:ascii="Courier New" w:hAnsi="Courier New" w:cs="Courier New"/>
                  <w:sz w:val="16"/>
                  <w:szCs w:val="16"/>
                </w:rPr>
                <w:t xml:space="preserve"> (m) 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(If all are of a consistent length, otherwise use next set of fields).</w:t>
              </w:r>
            </w:ins>
          </w:p>
        </w:tc>
        <w:tc>
          <w:tcPr>
            <w:tcW w:w="1701" w:type="dxa"/>
            <w:shd w:val="clear" w:color="auto" w:fill="auto"/>
          </w:tcPr>
          <w:p w:rsidR="000A499D" w:rsidRPr="00F01273" w:rsidRDefault="000A499D" w:rsidP="00E830CC">
            <w:pPr>
              <w:rPr>
                <w:ins w:id="1386" w:author="農林水産省" w:date="2016-09-09T02:37:00Z"/>
                <w:rFonts w:ascii="Courier New" w:hAnsi="Courier New" w:cs="Courier New"/>
                <w:sz w:val="16"/>
                <w:szCs w:val="16"/>
              </w:rPr>
            </w:pPr>
            <w:ins w:id="1387" w:author="農林水産省" w:date="2016-09-09T02:37:00Z">
              <w:r w:rsidRPr="00F01273">
                <w:rPr>
                  <w:rFonts w:ascii="Courier New" w:hAnsi="Courier New" w:cs="Courier New"/>
                  <w:sz w:val="16"/>
                  <w:szCs w:val="16"/>
                </w:rPr>
                <w:t>Decimal (4,1)</w:t>
              </w:r>
            </w:ins>
          </w:p>
        </w:tc>
        <w:tc>
          <w:tcPr>
            <w:tcW w:w="4677" w:type="dxa"/>
            <w:shd w:val="clear" w:color="auto" w:fill="auto"/>
          </w:tcPr>
          <w:p w:rsidR="000A499D" w:rsidRPr="00F01273" w:rsidRDefault="000A499D" w:rsidP="00E830CC">
            <w:pPr>
              <w:rPr>
                <w:ins w:id="1388" w:author="農林水産省" w:date="2016-09-09T02:3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0A499D" w:rsidRPr="00F01273" w:rsidRDefault="000A499D" w:rsidP="00E830CC">
            <w:pPr>
              <w:jc w:val="center"/>
              <w:rPr>
                <w:ins w:id="1389" w:author="農林水産省" w:date="2016-09-09T02:37:00Z"/>
                <w:rFonts w:ascii="Courier New" w:hAnsi="Courier New" w:cs="Courier New"/>
                <w:caps/>
                <w:sz w:val="14"/>
                <w:szCs w:val="16"/>
              </w:rPr>
            </w:pPr>
            <w:ins w:id="1390" w:author="農林水産省" w:date="2016-09-09T02:37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branch_length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0A499D" w:rsidRDefault="000A499D" w:rsidP="00E830CC">
            <w:pPr>
              <w:jc w:val="center"/>
              <w:rPr>
                <w:ins w:id="1391" w:author="農林水産省" w:date="2016-09-09T02:3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92" w:author="農林水産省" w:date="2016-09-09T02:37:00Z">
              <w:r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0A499D" w:rsidRDefault="000A499D" w:rsidP="00E830CC">
            <w:pPr>
              <w:jc w:val="center"/>
              <w:rPr>
                <w:ins w:id="1393" w:author="農林水産省" w:date="2016-09-09T02:37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94" w:author="農林水産省" w:date="2016-09-09T02:3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(77)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vessel_</w:t>
            </w:r>
            <w:r w:rsidR="00561E81">
              <w:rPr>
                <w:rFonts w:ascii="Courier New" w:hAnsi="Courier New" w:cs="Courier New"/>
                <w:caps/>
                <w:sz w:val="16"/>
                <w:szCs w:val="16"/>
              </w:rPr>
              <w:t>SET_</w:t>
            </w: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speed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Vessel </w:t>
            </w:r>
            <w:r w:rsidR="00561E81">
              <w:rPr>
                <w:rFonts w:ascii="Courier New" w:hAnsi="Courier New" w:cs="Courier New"/>
                <w:sz w:val="16"/>
                <w:szCs w:val="16"/>
              </w:rPr>
              <w:t xml:space="preserve">setting 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>Speed (Knots).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vessel_</w:t>
            </w:r>
            <w:r w:rsidR="00561E81">
              <w:rPr>
                <w:rFonts w:ascii="Courier New" w:hAnsi="Courier New" w:cs="Courier New"/>
                <w:caps/>
                <w:sz w:val="14"/>
                <w:szCs w:val="16"/>
              </w:rPr>
              <w:t>SET_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speed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lightsticks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lightsticks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used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lightsticks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67F98" w:rsidP="00AC47B4">
            <w:pPr>
              <w:jc w:val="center"/>
              <w:rPr>
                <w:ins w:id="1395" w:author="農林水産省" w:date="2016-09-09T02:3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96" w:author="農林水産省" w:date="2016-09-09T02:3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(79)</w:t>
              </w:r>
            </w:ins>
          </w:p>
        </w:tc>
      </w:tr>
      <w:tr w:rsidR="009A3A21" w:rsidRPr="00366A8D" w:rsidTr="00AC7F6B">
        <w:tc>
          <w:tcPr>
            <w:tcW w:w="2093" w:type="dxa"/>
            <w:shd w:val="clear" w:color="auto" w:fill="auto"/>
          </w:tcPr>
          <w:p w:rsidR="009A3A21" w:rsidRPr="00F01273" w:rsidRDefault="009A3A21" w:rsidP="0093030C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TDRs</w:t>
            </w:r>
          </w:p>
        </w:tc>
        <w:tc>
          <w:tcPr>
            <w:tcW w:w="4111" w:type="dxa"/>
            <w:shd w:val="clear" w:color="auto" w:fill="auto"/>
          </w:tcPr>
          <w:p w:rsidR="009A3A21" w:rsidRPr="00F01273" w:rsidRDefault="009A3A21" w:rsidP="009A3A21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r>
              <w:rPr>
                <w:rFonts w:ascii="Courier New" w:hAnsi="Courier New" w:cs="Courier New"/>
                <w:sz w:val="16"/>
                <w:szCs w:val="16"/>
              </w:rPr>
              <w:t>Time Depth recorders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used</w:t>
            </w:r>
          </w:p>
        </w:tc>
        <w:tc>
          <w:tcPr>
            <w:tcW w:w="1701" w:type="dxa"/>
            <w:shd w:val="clear" w:color="auto" w:fill="auto"/>
          </w:tcPr>
          <w:p w:rsidR="009A3A21" w:rsidRPr="00F01273" w:rsidRDefault="009A3A21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9A3A21" w:rsidRPr="00F01273" w:rsidRDefault="009A3A21" w:rsidP="0093030C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9A3A21" w:rsidRPr="00F01273" w:rsidRDefault="009A3A21" w:rsidP="009A3A21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&lt;TDRs&gt;</w:t>
            </w:r>
          </w:p>
        </w:tc>
        <w:tc>
          <w:tcPr>
            <w:tcW w:w="992" w:type="dxa"/>
          </w:tcPr>
          <w:p w:rsidR="009A3A21" w:rsidRDefault="009A3A21" w:rsidP="0093030C">
            <w:pPr>
              <w:jc w:val="center"/>
              <w:rPr>
                <w:ins w:id="1397" w:author="農林水産省" w:date="2016-09-09T02:3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0A499D" w:rsidRDefault="000A499D" w:rsidP="0093030C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398" w:author="農林水産省" w:date="2016-09-09T02:3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(78)</w:t>
              </w:r>
            </w:ins>
          </w:p>
        </w:tc>
      </w:tr>
      <w:tr w:rsidR="00561E81" w:rsidRPr="00366A8D" w:rsidDel="000A499D" w:rsidTr="00AC7F6B">
        <w:trPr>
          <w:del w:id="1399" w:author="農林水産省" w:date="2016-09-09T02:37:00Z"/>
        </w:trPr>
        <w:tc>
          <w:tcPr>
            <w:tcW w:w="2093" w:type="dxa"/>
            <w:shd w:val="clear" w:color="auto" w:fill="auto"/>
          </w:tcPr>
          <w:p w:rsidR="00561E81" w:rsidRPr="00F01273" w:rsidDel="000A499D" w:rsidRDefault="00561E81" w:rsidP="00D462CB">
            <w:pPr>
              <w:rPr>
                <w:del w:id="1400" w:author="農林水産省" w:date="2016-09-09T02:37:00Z"/>
                <w:rFonts w:ascii="Courier New" w:hAnsi="Courier New" w:cs="Courier New"/>
                <w:caps/>
                <w:sz w:val="16"/>
                <w:szCs w:val="16"/>
              </w:rPr>
            </w:pPr>
            <w:del w:id="1401" w:author="農林水産省" w:date="2016-09-09T02:37:00Z">
              <w:r w:rsidRPr="00F01273" w:rsidDel="000A499D">
                <w:rPr>
                  <w:rFonts w:ascii="Courier New" w:hAnsi="Courier New" w:cs="Courier New"/>
                  <w:caps/>
                  <w:sz w:val="16"/>
                  <w:szCs w:val="16"/>
                </w:rPr>
                <w:delText>branch_length</w:delText>
              </w:r>
            </w:del>
          </w:p>
        </w:tc>
        <w:tc>
          <w:tcPr>
            <w:tcW w:w="4111" w:type="dxa"/>
            <w:shd w:val="clear" w:color="auto" w:fill="auto"/>
          </w:tcPr>
          <w:p w:rsidR="00561E81" w:rsidRPr="00F01273" w:rsidDel="000A499D" w:rsidRDefault="00561E81" w:rsidP="00D462CB">
            <w:pPr>
              <w:rPr>
                <w:del w:id="1402" w:author="農林水産省" w:date="2016-09-09T02:37:00Z"/>
                <w:rFonts w:ascii="Courier New" w:hAnsi="Courier New" w:cs="Courier New"/>
                <w:sz w:val="16"/>
                <w:szCs w:val="16"/>
              </w:rPr>
            </w:pPr>
            <w:del w:id="1403" w:author="農林水産省" w:date="2016-09-09T02:37:00Z">
              <w:r w:rsidRPr="00F01273" w:rsidDel="000A499D">
                <w:rPr>
                  <w:rFonts w:ascii="Courier New" w:hAnsi="Courier New" w:cs="Courier New"/>
                  <w:sz w:val="16"/>
                  <w:szCs w:val="16"/>
                </w:rPr>
                <w:delText xml:space="preserve">Length of branchline (m) </w:delText>
              </w:r>
              <w:r w:rsidR="00B52792" w:rsidDel="000A499D">
                <w:rPr>
                  <w:rFonts w:ascii="Courier New" w:hAnsi="Courier New" w:cs="Courier New"/>
                  <w:sz w:val="16"/>
                  <w:szCs w:val="16"/>
                </w:rPr>
                <w:delText>(If all are of a consistent length, otherwise use next set of fields).</w:delText>
              </w:r>
            </w:del>
          </w:p>
        </w:tc>
        <w:tc>
          <w:tcPr>
            <w:tcW w:w="1701" w:type="dxa"/>
            <w:shd w:val="clear" w:color="auto" w:fill="auto"/>
          </w:tcPr>
          <w:p w:rsidR="00561E81" w:rsidRPr="00F01273" w:rsidDel="000A499D" w:rsidRDefault="00561E81" w:rsidP="00D462CB">
            <w:pPr>
              <w:rPr>
                <w:del w:id="1404" w:author="農林水産省" w:date="2016-09-09T02:37:00Z"/>
                <w:rFonts w:ascii="Courier New" w:hAnsi="Courier New" w:cs="Courier New"/>
                <w:sz w:val="16"/>
                <w:szCs w:val="16"/>
              </w:rPr>
            </w:pPr>
            <w:del w:id="1405" w:author="農林水産省" w:date="2016-09-09T02:37:00Z">
              <w:r w:rsidRPr="00F01273" w:rsidDel="000A499D">
                <w:rPr>
                  <w:rFonts w:ascii="Courier New" w:hAnsi="Courier New" w:cs="Courier New"/>
                  <w:sz w:val="16"/>
                  <w:szCs w:val="16"/>
                </w:rPr>
                <w:delText>Decimal (4,1)</w:delText>
              </w:r>
            </w:del>
          </w:p>
        </w:tc>
        <w:tc>
          <w:tcPr>
            <w:tcW w:w="4677" w:type="dxa"/>
            <w:shd w:val="clear" w:color="auto" w:fill="auto"/>
          </w:tcPr>
          <w:p w:rsidR="00561E81" w:rsidRPr="00F01273" w:rsidDel="000A499D" w:rsidRDefault="00561E81" w:rsidP="00D462CB">
            <w:pPr>
              <w:rPr>
                <w:del w:id="1406" w:author="農林水産省" w:date="2016-09-09T02:3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Del="000A499D" w:rsidRDefault="00ED1C59" w:rsidP="00D462CB">
            <w:pPr>
              <w:jc w:val="center"/>
              <w:rPr>
                <w:del w:id="1407" w:author="農林水産省" w:date="2016-09-09T02:37:00Z"/>
                <w:rFonts w:ascii="Courier New" w:hAnsi="Courier New" w:cs="Courier New"/>
                <w:caps/>
                <w:sz w:val="14"/>
                <w:szCs w:val="16"/>
              </w:rPr>
            </w:pPr>
            <w:del w:id="1408" w:author="農林水産省" w:date="2016-09-09T02:37:00Z">
              <w:r w:rsidDel="000A499D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="00561E81" w:rsidRPr="00F01273" w:rsidDel="000A499D">
                <w:rPr>
                  <w:rFonts w:ascii="Courier New" w:hAnsi="Courier New" w:cs="Courier New"/>
                  <w:caps/>
                  <w:sz w:val="14"/>
                  <w:szCs w:val="16"/>
                </w:rPr>
                <w:delText>branch_length</w:delText>
              </w:r>
              <w:r w:rsidDel="000A499D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561E81" w:rsidDel="000A499D" w:rsidRDefault="00B52792" w:rsidP="00AC47B4">
            <w:pPr>
              <w:jc w:val="center"/>
              <w:rPr>
                <w:del w:id="1409" w:author="農林水産省" w:date="2016-09-09T02:37:00Z"/>
                <w:rFonts w:ascii="Courier New" w:hAnsi="Courier New" w:cs="Courier New"/>
                <w:sz w:val="14"/>
                <w:szCs w:val="14"/>
              </w:rPr>
            </w:pPr>
            <w:del w:id="1410" w:author="農林水産省" w:date="2016-09-09T02:37:00Z">
              <w:r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branch_0_20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between successive floats that are &lt; 20 m.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branch_0_20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11" w:author="農林水産省" w:date="2016-09-09T02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412" w:author="農林水産省" w:date="2016-09-09T02:39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branch_20_34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between successive floats that are 20-35 m.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branch_20_34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13" w:author="農林水産省" w:date="2016-09-09T02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414" w:author="農林水産省" w:date="2016-09-09T02:39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branch_35_50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between successive floats that are 35-50 m.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branch_35_50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15" w:author="農林水産省" w:date="2016-09-09T02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416" w:author="農林水産省" w:date="2016-09-09T02:39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branch_50_99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Number of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between successive floats that are &gt; 50 m.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branch_50_99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0A499D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17" w:author="農林水産省" w:date="2016-09-09T02:3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418" w:author="農林水産省" w:date="2016-09-09T02:39:00Z">
              <w:r w:rsidR="00B52792" w:rsidDel="000A499D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755112" w:rsidP="00561E81">
            <w:pPr>
              <w:rPr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1419" w:author="農林水産省" w:date="2016-09-09T02:40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SHARKLINE</w:t>
              </w:r>
            </w:ins>
            <w:del w:id="1420" w:author="農林水産省" w:date="2016-09-09T02:40:00Z">
              <w:r w:rsidR="00561E81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FLOAT_</w:delText>
              </w:r>
              <w:r w:rsidR="00F01273" w:rsidRPr="00F01273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hook_n</w:delText>
              </w:r>
            </w:del>
          </w:p>
        </w:tc>
        <w:tc>
          <w:tcPr>
            <w:tcW w:w="4111" w:type="dxa"/>
            <w:shd w:val="clear" w:color="auto" w:fill="auto"/>
          </w:tcPr>
          <w:p w:rsidR="00F01273" w:rsidRPr="00F01273" w:rsidRDefault="00755112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ins w:id="1421" w:author="農林水産省" w:date="2016-09-09T02:4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Record the</w:t>
              </w:r>
            </w:ins>
            <w:del w:id="1422" w:author="農林水産省" w:date="2016-09-09T02:40:00Z">
              <w:r w:rsidR="00F01273"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The</w:delText>
              </w:r>
            </w:del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 xml:space="preserve"> total number of </w:t>
            </w:r>
            <w:ins w:id="1423" w:author="農林水産省" w:date="2016-09-09T02:4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shark lines (branch lines </w:t>
              </w:r>
            </w:ins>
            <w:del w:id="1424" w:author="農林水産省" w:date="2016-09-09T02:40:00Z">
              <w:r w:rsidR="00F01273"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hooks</w:delText>
              </w:r>
            </w:del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 xml:space="preserve"> that have been hung directly from the </w:t>
            </w:r>
            <w:proofErr w:type="spellStart"/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>floatline</w:t>
            </w:r>
            <w:proofErr w:type="spellEnd"/>
            <w:ins w:id="1425" w:author="農林水産省" w:date="2016-09-09T02:41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)</w:t>
              </w:r>
            </w:ins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 xml:space="preserve"> for this set.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561E81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ins w:id="1426" w:author="農林水産省" w:date="2016-09-09T02:41:00Z">
              <w:r w:rsidR="00755112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SHARKLINE</w:t>
              </w:r>
            </w:ins>
            <w:del w:id="1427" w:author="農林水産省" w:date="2016-09-09T02:41:00Z">
              <w:r w:rsidR="00561E81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FLOAT_</w:delText>
              </w:r>
              <w:r w:rsidR="00F01273" w:rsidRPr="00F01273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hook_n</w:delText>
              </w:r>
            </w:del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ins w:id="1428" w:author="農林水産省" w:date="2016-09-09T02:41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29" w:author="農林水産省" w:date="2016-09-09T02:4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tar_sp_code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Target Species id recorded on the form for this set (refer to the SPECIES table)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tar_sp_code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ins w:id="1430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1" w:author="農林水産省" w:date="2016-09-09T02:4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(80)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target_tun_yn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561E81" w:rsidP="00867F98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ADDITIONAL </w:t>
            </w:r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</w:t>
            </w:r>
            <w:r w:rsidR="00867F98">
              <w:rPr>
                <w:rFonts w:ascii="Courier New" w:hAnsi="Courier New" w:cs="Courier New"/>
                <w:sz w:val="16"/>
                <w:szCs w:val="16"/>
              </w:rPr>
              <w:t>for</w:t>
            </w:r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67F98">
              <w:rPr>
                <w:rFonts w:ascii="Courier New" w:hAnsi="Courier New" w:cs="Courier New"/>
                <w:sz w:val="16"/>
                <w:szCs w:val="16"/>
              </w:rPr>
              <w:t>MULTIPLE targeting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target_tun_yn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ins w:id="1432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3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(80)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target_swo_yn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867F98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ADDITIONAL 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</w:t>
            </w:r>
            <w:r>
              <w:rPr>
                <w:rFonts w:ascii="Courier New" w:hAnsi="Courier New" w:cs="Courier New"/>
                <w:sz w:val="16"/>
                <w:szCs w:val="16"/>
              </w:rPr>
              <w:t>for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MULTIPLE targeting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target_swo_yn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ins w:id="1434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5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(80)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target_skh_yn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867F98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ADDITIONAL 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</w:t>
            </w:r>
            <w:r>
              <w:rPr>
                <w:rFonts w:ascii="Courier New" w:hAnsi="Courier New" w:cs="Courier New"/>
                <w:sz w:val="16"/>
                <w:szCs w:val="16"/>
              </w:rPr>
              <w:t>for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MULTIPLE targeting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Bit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target_skh_yn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867F98" w:rsidP="00AC47B4">
            <w:pPr>
              <w:jc w:val="center"/>
              <w:rPr>
                <w:ins w:id="1436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7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(80)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setdetails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561E81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General n</w:t>
            </w:r>
            <w:r w:rsidR="00F01273" w:rsidRPr="00F01273">
              <w:rPr>
                <w:rFonts w:ascii="Courier New" w:hAnsi="Courier New" w:cs="Courier New"/>
                <w:sz w:val="16"/>
                <w:szCs w:val="16"/>
              </w:rPr>
              <w:t>otes on the setting procedures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. 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Any comments relating to the setting strategy. For example has there been any specific </w:t>
            </w: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targetting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of shark in this set.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setdetails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bait1_sp_code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Bait species id. # 1 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bait1_sp_code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ins w:id="1438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39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bait2_sp_code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Bait species id. # 2 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bait2_sp_code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ins w:id="1440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41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bait3_sp_code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561E81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Bait species id. # 3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bait3_sp_code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ins w:id="1442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43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bait4_sp_code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Bait species id. # 4 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bait4_sp_code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ins w:id="1444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45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bait5_sp_code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561E81" w:rsidP="00561E81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Bait species id. # 5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561E81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bait5_sp_code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ins w:id="1446" w:author="農林水産省" w:date="2016-09-09T02:4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47" w:author="農林水産省" w:date="2016-09-09T02:4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(81)</w:t>
              </w:r>
            </w:ins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bait1_w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Weight of bait species #1 used, (kg)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bait1_w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bait2_w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Weight of bait species #2 used, (kg)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bait2_w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bait3_w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Weight of bait species #3 used, (kg)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bait3_w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bait4_w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Weight of bait species #4 used, (kg)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bait4_w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bait5_w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Weight of bait species #5 used, (kg)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bait5_w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F01273" w:rsidRPr="00366A8D" w:rsidTr="00AC7F6B">
        <w:tc>
          <w:tcPr>
            <w:tcW w:w="2093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bait1_h</w:t>
            </w:r>
          </w:p>
        </w:tc>
        <w:tc>
          <w:tcPr>
            <w:tcW w:w="411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Hook number(s) in basket that Bait 1 was placed</w:t>
            </w:r>
          </w:p>
        </w:tc>
        <w:tc>
          <w:tcPr>
            <w:tcW w:w="1701" w:type="dxa"/>
            <w:shd w:val="clear" w:color="auto" w:fill="auto"/>
          </w:tcPr>
          <w:p w:rsidR="00F01273" w:rsidRPr="00F01273" w:rsidRDefault="00F0127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(25)</w:t>
            </w:r>
          </w:p>
        </w:tc>
        <w:tc>
          <w:tcPr>
            <w:tcW w:w="4677" w:type="dxa"/>
            <w:shd w:val="clear" w:color="auto" w:fill="auto"/>
          </w:tcPr>
          <w:p w:rsidR="00F01273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(Hook numbers separated by commas)</w:t>
            </w:r>
          </w:p>
        </w:tc>
        <w:tc>
          <w:tcPr>
            <w:tcW w:w="1560" w:type="dxa"/>
          </w:tcPr>
          <w:p w:rsidR="00F01273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F01273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bait1_h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F01273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bait2_h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Hook number(s) in basket that Bait 2 was placed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(25)</w:t>
            </w:r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(Hook numbers separated by commas)</w:t>
            </w: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bait2_h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bait3_h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Hook number(s) in basket that Bait 3 was placed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(25)</w:t>
            </w:r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(Hook numbers separated by commas)</w:t>
            </w: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bait3_h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bait4_h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Hook number(s) in basket that Bait 4 was placed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(25)</w:t>
            </w:r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(Hook numbers separated by commas)</w:t>
            </w: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bait4_h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bait5_h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Hook number(s) in basket that Bait 5 was placed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(25)</w:t>
            </w:r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(Hook numbers separated by commas)</w:t>
            </w: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bait5_h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9A3A21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bait1_dyed_yn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on dyed on bait  #1 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bait1_dyed_yn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48" w:author="農林水産省" w:date="2016-09-09T02:4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49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(62)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bait2_dyed_yn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FLAG indication on dyed on bait  #2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bait2_dyed_yn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50" w:author="農林水産省" w:date="2016-09-09T02:4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51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(62)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bait3_dyed_yn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FLAG indication on dyed on bait  #3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bait3_dyed_yn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52" w:author="農林水産省" w:date="2016-09-09T02:4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53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(62)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bait4_dyed_yn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FLAG indication on dyed on bait  #4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bait4_dyed_yn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54" w:author="農林水産省" w:date="2016-09-09T02:4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55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(62)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bait5_dyed_yn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FLAG indication on dyed on bait  #5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bait5_dyed_yn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56" w:author="農林水産省" w:date="2016-09-09T02:4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57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(62)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tori_</w:t>
            </w:r>
            <w:ins w:id="1458" w:author="農林水産省" w:date="2016-09-09T02:45:00Z">
              <w:r w:rsidR="00755112"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LINES</w:t>
              </w:r>
            </w:ins>
            <w:del w:id="1459" w:author="農林水産省" w:date="2016-09-09T02:45:00Z">
              <w:r w:rsidRPr="00F01273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poles</w:delText>
              </w:r>
            </w:del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on tori </w:t>
            </w:r>
            <w:ins w:id="1460" w:author="農林水産省" w:date="2016-09-09T02:46:00Z">
              <w:r w:rsidR="0075511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lines</w:t>
              </w:r>
            </w:ins>
            <w:del w:id="1461" w:author="農林水産省" w:date="2016-09-09T02:46:00Z">
              <w:r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poles</w:delText>
              </w:r>
            </w:del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used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tori_</w:t>
            </w:r>
            <w:ins w:id="1462" w:author="農林水産省" w:date="2016-09-09T02:45:00Z">
              <w:r w:rsidR="00755112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LINE</w:t>
              </w:r>
            </w:ins>
            <w:ins w:id="1463" w:author="農林水産省" w:date="2016-09-09T02:46:00Z">
              <w:r w:rsidR="00755112"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s</w:t>
              </w:r>
            </w:ins>
            <w:del w:id="1464" w:author="農林水産省" w:date="2016-09-09T02:45:00Z">
              <w:r w:rsidR="00561E81" w:rsidRPr="00F01273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poles</w:delText>
              </w:r>
            </w:del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65" w:author="農林水産省" w:date="2016-09-09T02:4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66" w:author="農林水産省" w:date="2016-09-09T02:4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(58)</w:t>
              </w:r>
            </w:ins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bird_curtain_yn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on </w:t>
            </w:r>
            <w:ins w:id="1467" w:author="農林水産省" w:date="2016-09-09T02:46:00Z">
              <w:r w:rsidR="0075511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side setting with bird curtain and weighted branch lines</w:t>
              </w:r>
            </w:ins>
            <w:del w:id="1468" w:author="農林水産省" w:date="2016-09-09T02:46:00Z">
              <w:r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bird curtain</w:delText>
              </w:r>
            </w:del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used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F01273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bird_curtain_yn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69" w:author="農林水産省" w:date="2016-09-09T02:4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70" w:author="農林水産省" w:date="2016-09-09T02:4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(59)</w:t>
              </w:r>
            </w:ins>
          </w:p>
        </w:tc>
      </w:tr>
      <w:tr w:rsidR="00561E81" w:rsidRPr="00366A8D" w:rsidDel="00755112" w:rsidTr="00AC7F6B">
        <w:trPr>
          <w:del w:id="1471" w:author="農林水産省" w:date="2016-09-09T02:47:00Z"/>
        </w:trPr>
        <w:tc>
          <w:tcPr>
            <w:tcW w:w="2093" w:type="dxa"/>
            <w:shd w:val="clear" w:color="auto" w:fill="auto"/>
          </w:tcPr>
          <w:p w:rsidR="00561E81" w:rsidRPr="00F01273" w:rsidDel="00755112" w:rsidRDefault="00561E81" w:rsidP="00387BFE">
            <w:pPr>
              <w:rPr>
                <w:del w:id="1472" w:author="農林水産省" w:date="2016-09-09T02:47:00Z"/>
                <w:rFonts w:ascii="Courier New" w:hAnsi="Courier New" w:cs="Courier New"/>
                <w:caps/>
                <w:sz w:val="16"/>
                <w:szCs w:val="16"/>
              </w:rPr>
            </w:pPr>
            <w:del w:id="1473" w:author="農林水産省" w:date="2016-09-09T02:47:00Z">
              <w:r w:rsidRPr="00F01273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w</w:delText>
              </w:r>
              <w:r w:rsidR="00387BFE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T</w:delText>
              </w:r>
              <w:r w:rsidRPr="00F01273" w:rsidDel="00755112">
                <w:rPr>
                  <w:rFonts w:ascii="Courier New" w:hAnsi="Courier New" w:cs="Courier New"/>
                  <w:caps/>
                  <w:sz w:val="16"/>
                  <w:szCs w:val="16"/>
                </w:rPr>
                <w:delText>_lines_yn</w:delText>
              </w:r>
            </w:del>
          </w:p>
        </w:tc>
        <w:tc>
          <w:tcPr>
            <w:tcW w:w="4111" w:type="dxa"/>
            <w:shd w:val="clear" w:color="auto" w:fill="auto"/>
          </w:tcPr>
          <w:p w:rsidR="00561E81" w:rsidRPr="00F01273" w:rsidDel="00755112" w:rsidRDefault="00561E81" w:rsidP="00D462CB">
            <w:pPr>
              <w:rPr>
                <w:del w:id="1474" w:author="農林水産省" w:date="2016-09-09T02:47:00Z"/>
                <w:rFonts w:ascii="Courier New" w:hAnsi="Courier New" w:cs="Courier New"/>
                <w:sz w:val="16"/>
                <w:szCs w:val="16"/>
              </w:rPr>
            </w:pPr>
            <w:del w:id="1475" w:author="農林水産省" w:date="2016-09-09T02:47:00Z">
              <w:r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FLAG indication on weighted lines used</w:delText>
              </w:r>
            </w:del>
          </w:p>
        </w:tc>
        <w:tc>
          <w:tcPr>
            <w:tcW w:w="1701" w:type="dxa"/>
            <w:shd w:val="clear" w:color="auto" w:fill="auto"/>
          </w:tcPr>
          <w:p w:rsidR="00561E81" w:rsidRPr="00F01273" w:rsidDel="00755112" w:rsidRDefault="00561E81" w:rsidP="00D462CB">
            <w:pPr>
              <w:rPr>
                <w:del w:id="1476" w:author="農林水産省" w:date="2016-09-09T02:47:00Z"/>
                <w:rFonts w:ascii="Courier New" w:hAnsi="Courier New" w:cs="Courier New"/>
                <w:sz w:val="16"/>
                <w:szCs w:val="16"/>
              </w:rPr>
            </w:pPr>
            <w:del w:id="1477" w:author="農林水産省" w:date="2016-09-09T02:47:00Z">
              <w:r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SmallInt</w:delText>
              </w:r>
            </w:del>
          </w:p>
        </w:tc>
        <w:tc>
          <w:tcPr>
            <w:tcW w:w="4677" w:type="dxa"/>
            <w:shd w:val="clear" w:color="auto" w:fill="auto"/>
          </w:tcPr>
          <w:p w:rsidR="00561E81" w:rsidRPr="00F01273" w:rsidDel="00755112" w:rsidRDefault="00561E81" w:rsidP="00D462CB">
            <w:pPr>
              <w:rPr>
                <w:del w:id="1478" w:author="農林水産省" w:date="2016-09-09T02:47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Del="00755112" w:rsidRDefault="00ED1C59" w:rsidP="00387BFE">
            <w:pPr>
              <w:jc w:val="center"/>
              <w:rPr>
                <w:del w:id="1479" w:author="農林水産省" w:date="2016-09-09T02:47:00Z"/>
                <w:rFonts w:ascii="Courier New" w:hAnsi="Courier New" w:cs="Courier New"/>
                <w:caps/>
                <w:sz w:val="14"/>
                <w:szCs w:val="16"/>
              </w:rPr>
            </w:pPr>
            <w:del w:id="1480" w:author="農林水産省" w:date="2016-09-09T02:47:00Z">
              <w:r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&lt;</w:delText>
              </w:r>
              <w:r w:rsidR="00561E81" w:rsidRPr="00F01273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w</w:delText>
              </w:r>
              <w:r w:rsidR="00387BFE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T</w:delText>
              </w:r>
              <w:r w:rsidR="00561E81" w:rsidRPr="00F01273"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_lines_yn</w:delText>
              </w:r>
              <w:r w:rsidDel="00755112">
                <w:rPr>
                  <w:rFonts w:ascii="Courier New" w:hAnsi="Courier New" w:cs="Courier New"/>
                  <w:caps/>
                  <w:sz w:val="14"/>
                  <w:szCs w:val="16"/>
                </w:rPr>
                <w:delText>&gt;</w:delText>
              </w:r>
            </w:del>
          </w:p>
        </w:tc>
        <w:tc>
          <w:tcPr>
            <w:tcW w:w="992" w:type="dxa"/>
          </w:tcPr>
          <w:p w:rsidR="00561E81" w:rsidDel="00755112" w:rsidRDefault="008A078B" w:rsidP="00AC47B4">
            <w:pPr>
              <w:jc w:val="center"/>
              <w:rPr>
                <w:del w:id="1481" w:author="農林水産省" w:date="2016-09-09T02:47:00Z"/>
                <w:rFonts w:ascii="Courier New" w:hAnsi="Courier New" w:cs="Courier New"/>
                <w:sz w:val="14"/>
                <w:szCs w:val="14"/>
                <w:lang w:eastAsia="ja-JP"/>
              </w:rPr>
            </w:pPr>
            <w:del w:id="1482" w:author="農林水産省" w:date="2016-09-09T02:47:00Z">
              <w:r w:rsidDel="00755112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61E81" w:rsidRPr="00366A8D" w:rsidTr="00AC7F6B">
        <w:tc>
          <w:tcPr>
            <w:tcW w:w="2093" w:type="dxa"/>
            <w:shd w:val="clear" w:color="auto" w:fill="auto"/>
          </w:tcPr>
          <w:p w:rsidR="00561E81" w:rsidRPr="00F01273" w:rsidRDefault="00561E81" w:rsidP="00387BF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u</w:t>
            </w:r>
            <w:r w:rsidR="00387BFE">
              <w:rPr>
                <w:rFonts w:ascii="Courier New" w:hAnsi="Courier New" w:cs="Courier New"/>
                <w:caps/>
                <w:sz w:val="16"/>
                <w:szCs w:val="16"/>
              </w:rPr>
              <w:t>W</w:t>
            </w:r>
            <w:r w:rsidRPr="00F01273">
              <w:rPr>
                <w:rFonts w:ascii="Courier New" w:hAnsi="Courier New" w:cs="Courier New"/>
                <w:caps/>
                <w:sz w:val="16"/>
                <w:szCs w:val="16"/>
              </w:rPr>
              <w:t>_chute_yn</w:t>
            </w:r>
          </w:p>
        </w:tc>
        <w:tc>
          <w:tcPr>
            <w:tcW w:w="411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FLAG indication on </w:t>
            </w:r>
            <w:ins w:id="1483" w:author="農林水産省" w:date="2016-09-09T02:48:00Z">
              <w:r w:rsidR="0075511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deep setting line shooter</w:t>
              </w:r>
            </w:ins>
            <w:del w:id="1484" w:author="農林水産省" w:date="2016-09-09T02:48:00Z">
              <w:r w:rsidRPr="00F01273" w:rsidDel="00755112">
                <w:rPr>
                  <w:rFonts w:ascii="Courier New" w:hAnsi="Courier New" w:cs="Courier New"/>
                  <w:sz w:val="16"/>
                  <w:szCs w:val="16"/>
                </w:rPr>
                <w:delText>underwater chute</w:delText>
              </w:r>
            </w:del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used</w:t>
            </w:r>
          </w:p>
        </w:tc>
        <w:tc>
          <w:tcPr>
            <w:tcW w:w="1701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561E81" w:rsidRPr="00F01273" w:rsidRDefault="00561E81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561E81" w:rsidRPr="00F01273" w:rsidRDefault="00ED1C59" w:rsidP="00387BFE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u</w:t>
            </w:r>
            <w:r w:rsidR="00387BFE">
              <w:rPr>
                <w:rFonts w:ascii="Courier New" w:hAnsi="Courier New" w:cs="Courier New"/>
                <w:caps/>
                <w:sz w:val="14"/>
                <w:szCs w:val="16"/>
              </w:rPr>
              <w:t>W</w:t>
            </w:r>
            <w:r w:rsidR="00561E81" w:rsidRPr="00F01273">
              <w:rPr>
                <w:rFonts w:ascii="Courier New" w:hAnsi="Courier New" w:cs="Courier New"/>
                <w:caps/>
                <w:sz w:val="14"/>
                <w:szCs w:val="16"/>
              </w:rPr>
              <w:t>_chute_yn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992" w:type="dxa"/>
          </w:tcPr>
          <w:p w:rsidR="00561E81" w:rsidRDefault="008A078B" w:rsidP="00AC47B4">
            <w:pPr>
              <w:jc w:val="center"/>
              <w:rPr>
                <w:ins w:id="1485" w:author="農林水産省" w:date="2016-09-09T02:4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755112" w:rsidRDefault="00755112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486" w:author="農林水産省" w:date="2016-09-09T02:4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(64)</w:t>
              </w:r>
            </w:ins>
          </w:p>
        </w:tc>
      </w:tr>
      <w:tr w:rsidR="00755112" w:rsidRPr="00366A8D" w:rsidTr="00AC7F6B">
        <w:trPr>
          <w:ins w:id="1487" w:author="農林水産省" w:date="2016-09-09T02:49:00Z"/>
        </w:trPr>
        <w:tc>
          <w:tcPr>
            <w:tcW w:w="2093" w:type="dxa"/>
            <w:shd w:val="clear" w:color="auto" w:fill="auto"/>
          </w:tcPr>
          <w:p w:rsidR="00755112" w:rsidRPr="00F01273" w:rsidRDefault="00755112" w:rsidP="00387BFE">
            <w:pPr>
              <w:rPr>
                <w:ins w:id="1488" w:author="農林水産省" w:date="2016-09-09T02:49:00Z"/>
                <w:rFonts w:ascii="Courier New" w:hAnsi="Courier New" w:cs="Courier New"/>
                <w:caps/>
                <w:sz w:val="16"/>
                <w:szCs w:val="16"/>
                <w:lang w:eastAsia="ja-JP"/>
              </w:rPr>
            </w:pPr>
            <w:ins w:id="1489" w:author="農林水産省" w:date="2016-09-09T02:49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MANAGEMENT_OFFAL_DISCHARge_YN</w:t>
              </w:r>
            </w:ins>
          </w:p>
        </w:tc>
        <w:tc>
          <w:tcPr>
            <w:tcW w:w="4111" w:type="dxa"/>
            <w:shd w:val="clear" w:color="auto" w:fill="auto"/>
          </w:tcPr>
          <w:p w:rsidR="00755112" w:rsidRPr="00F01273" w:rsidRDefault="00755112" w:rsidP="00D462CB">
            <w:pPr>
              <w:rPr>
                <w:ins w:id="1490" w:author="農林水産省" w:date="2016-09-09T02:49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491" w:author="農林水産省" w:date="2016-09-09T02:4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FLAG indication on </w:t>
              </w:r>
            </w:ins>
            <w:ins w:id="1492" w:author="農林水産省" w:date="2016-09-09T02:50:00Z">
              <w:r>
                <w:rPr>
                  <w:rFonts w:ascii="Courier New" w:hAnsi="Courier New" w:cs="Courier New"/>
                  <w:sz w:val="16"/>
                  <w:szCs w:val="16"/>
                  <w:lang w:eastAsia="ja-JP"/>
                </w:rPr>
                <w:t>management</w:t>
              </w:r>
            </w:ins>
            <w:ins w:id="1493" w:author="農林水産省" w:date="2016-09-09T02:49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 xml:space="preserve"> </w:t>
              </w:r>
            </w:ins>
            <w:ins w:id="1494" w:author="農林水産省" w:date="2016-09-09T02:5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offal discharge implemented</w:t>
              </w:r>
            </w:ins>
          </w:p>
        </w:tc>
        <w:tc>
          <w:tcPr>
            <w:tcW w:w="1701" w:type="dxa"/>
            <w:shd w:val="clear" w:color="auto" w:fill="auto"/>
          </w:tcPr>
          <w:p w:rsidR="00755112" w:rsidRPr="00F01273" w:rsidRDefault="00755112" w:rsidP="00D462CB">
            <w:pPr>
              <w:rPr>
                <w:ins w:id="1495" w:author="農林水産省" w:date="2016-09-09T02:49:00Z"/>
                <w:rFonts w:ascii="Courier New" w:hAnsi="Courier New" w:cs="Courier New"/>
                <w:sz w:val="16"/>
                <w:szCs w:val="16"/>
                <w:lang w:eastAsia="ja-JP"/>
              </w:rPr>
            </w:pPr>
            <w:proofErr w:type="spellStart"/>
            <w:ins w:id="1496" w:author="農林水産省" w:date="2016-09-09T02:50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SmallINT</w:t>
              </w:r>
            </w:ins>
            <w:proofErr w:type="spellEnd"/>
          </w:p>
        </w:tc>
        <w:tc>
          <w:tcPr>
            <w:tcW w:w="4677" w:type="dxa"/>
            <w:shd w:val="clear" w:color="auto" w:fill="auto"/>
          </w:tcPr>
          <w:p w:rsidR="00755112" w:rsidRPr="00F01273" w:rsidRDefault="00755112" w:rsidP="00D462CB">
            <w:pPr>
              <w:rPr>
                <w:ins w:id="1497" w:author="農林水産省" w:date="2016-09-09T02:49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755112" w:rsidRDefault="00755112" w:rsidP="00387BFE">
            <w:pPr>
              <w:jc w:val="center"/>
              <w:rPr>
                <w:ins w:id="1498" w:author="農林水産省" w:date="2016-09-09T02:49:00Z"/>
                <w:rFonts w:ascii="Courier New" w:hAnsi="Courier New" w:cs="Courier New"/>
                <w:caps/>
                <w:sz w:val="14"/>
                <w:szCs w:val="16"/>
              </w:rPr>
            </w:pPr>
            <w:ins w:id="1499" w:author="農林水産省" w:date="2016-09-09T02:50:00Z"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&lt;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M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_</w:t>
              </w:r>
              <w:r>
                <w:rPr>
                  <w:rFonts w:ascii="Courier New" w:hAnsi="Courier New" w:cs="Courier New" w:hint="eastAsia"/>
                  <w:caps/>
                  <w:sz w:val="14"/>
                  <w:szCs w:val="16"/>
                  <w:lang w:eastAsia="ja-JP"/>
                </w:rPr>
                <w:t>OD</w:t>
              </w:r>
              <w:r w:rsidRPr="00F01273">
                <w:rPr>
                  <w:rFonts w:ascii="Courier New" w:hAnsi="Courier New" w:cs="Courier New"/>
                  <w:caps/>
                  <w:sz w:val="14"/>
                  <w:szCs w:val="16"/>
                </w:rPr>
                <w:t>_yn</w:t>
              </w:r>
              <w:r>
                <w:rPr>
                  <w:rFonts w:ascii="Courier New" w:hAnsi="Courier New" w:cs="Courier New"/>
                  <w:caps/>
                  <w:sz w:val="14"/>
                  <w:szCs w:val="16"/>
                </w:rPr>
                <w:t>&gt;</w:t>
              </w:r>
            </w:ins>
          </w:p>
        </w:tc>
        <w:tc>
          <w:tcPr>
            <w:tcW w:w="992" w:type="dxa"/>
          </w:tcPr>
          <w:p w:rsidR="00755112" w:rsidRDefault="00755112" w:rsidP="00AC47B4">
            <w:pPr>
              <w:jc w:val="center"/>
              <w:rPr>
                <w:ins w:id="1500" w:author="農林水産省" w:date="2016-09-09T02:50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01" w:author="農林水産省" w:date="2016-09-09T02:5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Y</w:t>
              </w:r>
            </w:ins>
          </w:p>
          <w:p w:rsidR="00755112" w:rsidRDefault="00755112" w:rsidP="00AC47B4">
            <w:pPr>
              <w:jc w:val="center"/>
              <w:rPr>
                <w:ins w:id="1502" w:author="農林水産省" w:date="2016-09-09T02:49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03" w:author="農林水産省" w:date="2016-09-09T02:5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(65)</w:t>
              </w:r>
            </w:ins>
          </w:p>
        </w:tc>
      </w:tr>
      <w:tr w:rsidR="00755112" w:rsidRPr="0013583F" w:rsidTr="00755112">
        <w:trPr>
          <w:ins w:id="1504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05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06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hksjapan_size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0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08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Japanese hook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0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10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(50)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1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12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13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&lt;hksjapan_size&gt;</w:t>
              </w:r>
            </w:ins>
          </w:p>
        </w:tc>
        <w:tc>
          <w:tcPr>
            <w:tcW w:w="992" w:type="dxa"/>
          </w:tcPr>
          <w:p w:rsidR="00755112" w:rsidRDefault="00755112" w:rsidP="00E830CC">
            <w:pPr>
              <w:jc w:val="center"/>
              <w:rPr>
                <w:ins w:id="1514" w:author="農林水産省" w:date="2016-09-09T02:5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15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CC5575" w:rsidRPr="0013583F" w:rsidRDefault="00CC5575" w:rsidP="00E830CC">
            <w:pPr>
              <w:jc w:val="center"/>
              <w:rPr>
                <w:ins w:id="1516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17" w:author="農林水産省" w:date="2016-09-09T02:5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(56</w:t>
              </w:r>
            </w:ins>
            <w:ins w:id="1518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, 57</w:t>
              </w:r>
            </w:ins>
            <w:ins w:id="1519" w:author="農林水産省" w:date="2016-09-09T02:5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755112" w:rsidRPr="0013583F" w:rsidTr="00755112">
        <w:trPr>
          <w:ins w:id="1520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21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22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hksjapan_perc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2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2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% of Japanese hook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2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26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TinyInt</w:t>
              </w:r>
              <w:proofErr w:type="spellEnd"/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2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28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29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&lt;hksjapan_perc&gt;</w:t>
              </w:r>
            </w:ins>
          </w:p>
        </w:tc>
        <w:tc>
          <w:tcPr>
            <w:tcW w:w="992" w:type="dxa"/>
          </w:tcPr>
          <w:p w:rsidR="00755112" w:rsidRPr="0013583F" w:rsidRDefault="00755112" w:rsidP="00E830CC">
            <w:pPr>
              <w:jc w:val="center"/>
              <w:rPr>
                <w:ins w:id="1530" w:author="農林水産省" w:date="2016-09-09T02:42:00Z"/>
                <w:rFonts w:ascii="Courier New" w:hAnsi="Courier New" w:cs="Courier New"/>
                <w:sz w:val="14"/>
                <w:szCs w:val="14"/>
              </w:rPr>
            </w:pPr>
            <w:ins w:id="1531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N</w:t>
              </w:r>
            </w:ins>
          </w:p>
        </w:tc>
      </w:tr>
      <w:tr w:rsidR="00755112" w:rsidRPr="0013583F" w:rsidTr="00755112">
        <w:trPr>
          <w:ins w:id="1532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33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34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hksjapan_ors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3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36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Japanese hook original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3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38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3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40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41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&lt;hksjapan_ors&gt;</w:t>
              </w:r>
            </w:ins>
          </w:p>
        </w:tc>
        <w:tc>
          <w:tcPr>
            <w:tcW w:w="992" w:type="dxa"/>
          </w:tcPr>
          <w:p w:rsidR="00CC5575" w:rsidRPr="0013583F" w:rsidRDefault="00CC5575" w:rsidP="00CC5575">
            <w:pPr>
              <w:jc w:val="center"/>
              <w:rPr>
                <w:ins w:id="1542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43" w:author="農林水産省" w:date="2016-09-09T02:5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</w:tc>
      </w:tr>
      <w:tr w:rsidR="00755112" w:rsidRPr="0013583F" w:rsidTr="00755112">
        <w:trPr>
          <w:ins w:id="1544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45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46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hkscircle_size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4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48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Circle hook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4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50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(50)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5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52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53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&lt;hkscircle_size&gt;</w:t>
              </w:r>
            </w:ins>
          </w:p>
        </w:tc>
        <w:tc>
          <w:tcPr>
            <w:tcW w:w="992" w:type="dxa"/>
          </w:tcPr>
          <w:p w:rsidR="00755112" w:rsidRDefault="00755112" w:rsidP="00E830CC">
            <w:pPr>
              <w:jc w:val="center"/>
              <w:rPr>
                <w:ins w:id="1554" w:author="農林水産省" w:date="2016-09-09T02:51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55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CC5575" w:rsidRPr="0013583F" w:rsidRDefault="00CC5575" w:rsidP="00E830CC">
            <w:pPr>
              <w:jc w:val="center"/>
              <w:rPr>
                <w:ins w:id="1556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57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(56, 57)</w:t>
              </w:r>
            </w:ins>
          </w:p>
        </w:tc>
      </w:tr>
      <w:tr w:rsidR="00755112" w:rsidRPr="0013583F" w:rsidTr="00755112">
        <w:trPr>
          <w:ins w:id="1558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59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60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hkscircle_perc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6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62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% of Circle hook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6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6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TinyInt</w:t>
              </w:r>
              <w:proofErr w:type="spellEnd"/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6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66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67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&lt;hkscircle_perc&gt;</w:t>
              </w:r>
            </w:ins>
          </w:p>
        </w:tc>
        <w:tc>
          <w:tcPr>
            <w:tcW w:w="992" w:type="dxa"/>
          </w:tcPr>
          <w:p w:rsidR="00755112" w:rsidRPr="0013583F" w:rsidRDefault="00755112" w:rsidP="00E830CC">
            <w:pPr>
              <w:jc w:val="center"/>
              <w:rPr>
                <w:ins w:id="1568" w:author="農林水産省" w:date="2016-09-09T02:42:00Z"/>
                <w:rFonts w:ascii="Courier New" w:hAnsi="Courier New" w:cs="Courier New"/>
                <w:sz w:val="14"/>
                <w:szCs w:val="14"/>
              </w:rPr>
            </w:pPr>
            <w:ins w:id="1569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N</w:t>
              </w:r>
            </w:ins>
          </w:p>
        </w:tc>
      </w:tr>
      <w:tr w:rsidR="00755112" w:rsidRPr="0013583F" w:rsidTr="00755112">
        <w:trPr>
          <w:ins w:id="1570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71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72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hkscircle_ors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7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7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Circle hook original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7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76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7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78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79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&lt;hkscircle_ors&gt;</w:t>
              </w:r>
            </w:ins>
          </w:p>
        </w:tc>
        <w:tc>
          <w:tcPr>
            <w:tcW w:w="992" w:type="dxa"/>
          </w:tcPr>
          <w:p w:rsidR="00755112" w:rsidRPr="0013583F" w:rsidRDefault="00CC5575" w:rsidP="00E830CC">
            <w:pPr>
              <w:jc w:val="center"/>
              <w:rPr>
                <w:ins w:id="1580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81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</w:tc>
      </w:tr>
      <w:tr w:rsidR="00755112" w:rsidRPr="0013583F" w:rsidTr="00755112">
        <w:trPr>
          <w:ins w:id="1582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83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84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hksj_size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8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586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J hook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58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588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(50)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58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590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591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&lt;hksj_size&gt;</w:t>
              </w:r>
            </w:ins>
          </w:p>
        </w:tc>
        <w:tc>
          <w:tcPr>
            <w:tcW w:w="992" w:type="dxa"/>
          </w:tcPr>
          <w:p w:rsidR="00755112" w:rsidRDefault="00755112" w:rsidP="00E830CC">
            <w:pPr>
              <w:jc w:val="center"/>
              <w:rPr>
                <w:ins w:id="1592" w:author="農林水産省" w:date="2016-09-09T02:5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93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CC5575" w:rsidRPr="0013583F" w:rsidRDefault="00CC5575" w:rsidP="00E830CC">
            <w:pPr>
              <w:jc w:val="center"/>
              <w:rPr>
                <w:ins w:id="1594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595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(56, 57)</w:t>
              </w:r>
            </w:ins>
          </w:p>
        </w:tc>
      </w:tr>
      <w:tr w:rsidR="00755112" w:rsidRPr="0013583F" w:rsidTr="00755112">
        <w:trPr>
          <w:ins w:id="1596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597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598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hksj_perc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59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00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% of J hook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0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02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TinyInt</w:t>
              </w:r>
              <w:proofErr w:type="spellEnd"/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0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04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05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&lt;hksj_perc&gt;</w:t>
              </w:r>
            </w:ins>
          </w:p>
        </w:tc>
        <w:tc>
          <w:tcPr>
            <w:tcW w:w="992" w:type="dxa"/>
          </w:tcPr>
          <w:p w:rsidR="00755112" w:rsidRPr="0013583F" w:rsidRDefault="00755112" w:rsidP="00E830CC">
            <w:pPr>
              <w:jc w:val="center"/>
              <w:rPr>
                <w:ins w:id="1606" w:author="農林水産省" w:date="2016-09-09T02:42:00Z"/>
                <w:rFonts w:ascii="Courier New" w:hAnsi="Courier New" w:cs="Courier New"/>
                <w:sz w:val="14"/>
                <w:szCs w:val="14"/>
              </w:rPr>
            </w:pPr>
            <w:ins w:id="1607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N</w:t>
              </w:r>
            </w:ins>
          </w:p>
        </w:tc>
      </w:tr>
      <w:tr w:rsidR="00755112" w:rsidRPr="0013583F" w:rsidTr="00755112">
        <w:trPr>
          <w:ins w:id="1608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609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610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hksj_ors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61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12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J hook original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1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1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1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16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17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&lt;hksj_ors&gt;</w:t>
              </w:r>
            </w:ins>
          </w:p>
        </w:tc>
        <w:tc>
          <w:tcPr>
            <w:tcW w:w="992" w:type="dxa"/>
          </w:tcPr>
          <w:p w:rsidR="00755112" w:rsidRPr="0013583F" w:rsidRDefault="00CC5575" w:rsidP="00E830CC">
            <w:pPr>
              <w:jc w:val="center"/>
              <w:rPr>
                <w:ins w:id="1618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19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</w:tc>
      </w:tr>
      <w:tr w:rsidR="00755112" w:rsidRPr="0013583F" w:rsidTr="00755112">
        <w:trPr>
          <w:ins w:id="1620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621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622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lastRenderedPageBreak/>
                <w:t>hksoth_type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62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2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Other hook types description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2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26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(50)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2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28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29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&lt;hksoth_type&gt;</w:t>
              </w:r>
            </w:ins>
          </w:p>
        </w:tc>
        <w:tc>
          <w:tcPr>
            <w:tcW w:w="992" w:type="dxa"/>
          </w:tcPr>
          <w:p w:rsidR="00755112" w:rsidRDefault="00755112" w:rsidP="00E830CC">
            <w:pPr>
              <w:jc w:val="center"/>
              <w:rPr>
                <w:ins w:id="1630" w:author="農林水産省" w:date="2016-09-09T02:5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31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CC5575" w:rsidRPr="0013583F" w:rsidRDefault="00CC5575" w:rsidP="00E830CC">
            <w:pPr>
              <w:jc w:val="center"/>
              <w:rPr>
                <w:ins w:id="1632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33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(56, 57)</w:t>
              </w:r>
            </w:ins>
          </w:p>
        </w:tc>
      </w:tr>
      <w:tr w:rsidR="00755112" w:rsidRPr="0013583F" w:rsidTr="00755112">
        <w:trPr>
          <w:ins w:id="1634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635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636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hksoth_size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637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38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Other hook type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3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40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(50)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4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42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43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&lt;hksoth_size&gt;</w:t>
              </w:r>
            </w:ins>
          </w:p>
        </w:tc>
        <w:tc>
          <w:tcPr>
            <w:tcW w:w="992" w:type="dxa"/>
          </w:tcPr>
          <w:p w:rsidR="00755112" w:rsidRPr="0013583F" w:rsidRDefault="00CC5575" w:rsidP="00E830CC">
            <w:pPr>
              <w:jc w:val="center"/>
              <w:rPr>
                <w:ins w:id="1644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45" w:author="農林水産省" w:date="2016-09-09T02:52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</w:tc>
      </w:tr>
      <w:tr w:rsidR="00755112" w:rsidRPr="0013583F" w:rsidTr="00755112">
        <w:trPr>
          <w:ins w:id="1646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647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648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hksoth_perc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649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50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% of Other hook types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5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52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TinyInt</w:t>
              </w:r>
              <w:proofErr w:type="spellEnd"/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5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54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55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&lt;hksoth_perc&gt;</w:t>
              </w:r>
            </w:ins>
          </w:p>
        </w:tc>
        <w:tc>
          <w:tcPr>
            <w:tcW w:w="992" w:type="dxa"/>
          </w:tcPr>
          <w:p w:rsidR="00755112" w:rsidRPr="0013583F" w:rsidRDefault="00755112" w:rsidP="00E830CC">
            <w:pPr>
              <w:jc w:val="center"/>
              <w:rPr>
                <w:ins w:id="1656" w:author="農林水産省" w:date="2016-09-09T02:42:00Z"/>
                <w:rFonts w:ascii="Courier New" w:hAnsi="Courier New" w:cs="Courier New"/>
                <w:sz w:val="14"/>
                <w:szCs w:val="14"/>
              </w:rPr>
            </w:pPr>
            <w:ins w:id="1657" w:author="農林水産省" w:date="2016-09-09T02:42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N</w:t>
              </w:r>
            </w:ins>
          </w:p>
        </w:tc>
      </w:tr>
      <w:tr w:rsidR="00755112" w:rsidRPr="0013583F" w:rsidTr="00755112">
        <w:trPr>
          <w:ins w:id="1658" w:author="農林水産省" w:date="2016-09-09T02:42:00Z"/>
        </w:trPr>
        <w:tc>
          <w:tcPr>
            <w:tcW w:w="2093" w:type="dxa"/>
          </w:tcPr>
          <w:p w:rsidR="00755112" w:rsidRPr="009F3CBF" w:rsidRDefault="00755112" w:rsidP="00E830CC">
            <w:pPr>
              <w:rPr>
                <w:ins w:id="1659" w:author="農林水産省" w:date="2016-09-09T02:42:00Z"/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ins w:id="1660" w:author="農林水産省" w:date="2016-09-09T02:42:00Z">
              <w:r w:rsidRPr="009F3CBF">
                <w:rPr>
                  <w:rFonts w:ascii="Courier New" w:hAnsi="Courier New" w:cs="Courier New"/>
                  <w:caps/>
                  <w:sz w:val="16"/>
                  <w:szCs w:val="16"/>
                  <w:highlight w:val="yellow"/>
                </w:rPr>
                <w:t>hksoth_ors</w:t>
              </w:r>
            </w:ins>
          </w:p>
        </w:tc>
        <w:tc>
          <w:tcPr>
            <w:tcW w:w="4111" w:type="dxa"/>
          </w:tcPr>
          <w:p w:rsidR="00755112" w:rsidRPr="009F3CBF" w:rsidRDefault="00755112" w:rsidP="00E830CC">
            <w:pPr>
              <w:rPr>
                <w:ins w:id="1661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ins w:id="1662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Others types of hook original size</w:t>
              </w:r>
            </w:ins>
          </w:p>
        </w:tc>
        <w:tc>
          <w:tcPr>
            <w:tcW w:w="1701" w:type="dxa"/>
          </w:tcPr>
          <w:p w:rsidR="00755112" w:rsidRPr="009F3CBF" w:rsidRDefault="00755112" w:rsidP="00E830CC">
            <w:pPr>
              <w:rPr>
                <w:ins w:id="1663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ins w:id="1664" w:author="農林水産省" w:date="2016-09-09T02:42:00Z"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>NVarChar</w:t>
              </w:r>
              <w:proofErr w:type="spellEnd"/>
              <w:r w:rsidRPr="009F3CBF">
                <w:rPr>
                  <w:rFonts w:ascii="Courier New" w:hAnsi="Courier New" w:cs="Courier New"/>
                  <w:sz w:val="16"/>
                  <w:szCs w:val="16"/>
                  <w:highlight w:val="yellow"/>
                </w:rPr>
                <w:t xml:space="preserve"> (5)</w:t>
              </w:r>
            </w:ins>
          </w:p>
        </w:tc>
        <w:tc>
          <w:tcPr>
            <w:tcW w:w="4677" w:type="dxa"/>
          </w:tcPr>
          <w:p w:rsidR="00755112" w:rsidRPr="009F3CBF" w:rsidRDefault="00755112" w:rsidP="00E830CC">
            <w:pPr>
              <w:rPr>
                <w:ins w:id="1665" w:author="農林水産省" w:date="2016-09-09T02:42:00Z"/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755112" w:rsidRPr="009F3CBF" w:rsidRDefault="00755112" w:rsidP="00E830CC">
            <w:pPr>
              <w:jc w:val="center"/>
              <w:rPr>
                <w:ins w:id="1666" w:author="農林水産省" w:date="2016-09-09T02:42:00Z"/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ins w:id="1667" w:author="農林水産省" w:date="2016-09-09T02:42:00Z">
              <w:r w:rsidRPr="009F3CBF">
                <w:rPr>
                  <w:rFonts w:ascii="Courier New" w:hAnsi="Courier New" w:cs="Courier New"/>
                  <w:caps/>
                  <w:sz w:val="14"/>
                  <w:szCs w:val="14"/>
                  <w:highlight w:val="yellow"/>
                </w:rPr>
                <w:t>&lt;hksoth_ors&gt;</w:t>
              </w:r>
            </w:ins>
          </w:p>
        </w:tc>
        <w:tc>
          <w:tcPr>
            <w:tcW w:w="992" w:type="dxa"/>
          </w:tcPr>
          <w:p w:rsidR="00755112" w:rsidRPr="0013583F" w:rsidRDefault="00CC5575" w:rsidP="00E830CC">
            <w:pPr>
              <w:jc w:val="center"/>
              <w:rPr>
                <w:ins w:id="1668" w:author="農林水産省" w:date="2016-09-09T02:42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69" w:author="農林水産省" w:date="2016-09-09T02:5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</w:p>
        </w:tc>
      </w:tr>
    </w:tbl>
    <w:p w:rsidR="009E3050" w:rsidRDefault="009E3050" w:rsidP="009E3050"/>
    <w:p w:rsidR="009E3050" w:rsidRDefault="009E3050" w:rsidP="009E3050">
      <w:r>
        <w:br w:type="page"/>
      </w:r>
    </w:p>
    <w:p w:rsidR="00AA44E3" w:rsidRDefault="00AA44E3" w:rsidP="00AA44E3">
      <w:pPr>
        <w:pStyle w:val="2"/>
        <w:numPr>
          <w:ilvl w:val="1"/>
          <w:numId w:val="12"/>
        </w:numPr>
      </w:pPr>
      <w:bookmarkStart w:id="1670" w:name="_Toc421810100"/>
      <w:r>
        <w:lastRenderedPageBreak/>
        <w:t xml:space="preserve">SET-HAUL LOG </w:t>
      </w:r>
      <w:r w:rsidRPr="00C13861">
        <w:t>DATA</w:t>
      </w:r>
      <w:bookmarkEnd w:id="1670"/>
      <w:ins w:id="1671" w:author="農林水産省" w:date="2016-09-09T02:58:00Z">
        <w:r w:rsidR="00C13B4B">
          <w:rPr>
            <w:rFonts w:hint="eastAsia"/>
            <w:lang w:eastAsia="ja-JP"/>
          </w:rPr>
          <w:t xml:space="preserve"> (Date and time of start/set of haul are included in</w:t>
        </w:r>
      </w:ins>
      <w:ins w:id="1672" w:author="農林水産省" w:date="2016-09-09T02:59:00Z">
        <w:r w:rsidR="00C13B4B">
          <w:rPr>
            <w:rFonts w:hint="eastAsia"/>
            <w:lang w:eastAsia="ja-JP"/>
          </w:rPr>
          <w:t xml:space="preserve"> </w:t>
        </w:r>
        <w:r w:rsidR="00C13B4B">
          <w:rPr>
            <w:lang w:eastAsia="ja-JP"/>
          </w:rPr>
          <w:t>“</w:t>
        </w:r>
        <w:r w:rsidR="00C13B4B">
          <w:rPr>
            <w:rFonts w:hint="eastAsia"/>
            <w:lang w:eastAsia="ja-JP"/>
          </w:rPr>
          <w:t>set level data</w:t>
        </w:r>
        <w:r w:rsidR="00C13B4B">
          <w:rPr>
            <w:lang w:eastAsia="ja-JP"/>
          </w:rPr>
          <w:t>”</w:t>
        </w:r>
      </w:ins>
      <w:ins w:id="1673" w:author="農林水産省" w:date="2016-09-09T03:02:00Z">
        <w:r w:rsidR="00942FD2">
          <w:rPr>
            <w:rFonts w:hint="eastAsia"/>
            <w:lang w:eastAsia="ja-JP"/>
          </w:rPr>
          <w:t>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410"/>
        <w:gridCol w:w="4819"/>
        <w:gridCol w:w="1701"/>
        <w:gridCol w:w="709"/>
      </w:tblGrid>
      <w:tr w:rsidR="00AA44E3" w:rsidRPr="00366A8D" w:rsidTr="00D462CB">
        <w:trPr>
          <w:tblHeader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AA44E3" w:rsidRDefault="00AA44E3" w:rsidP="00D462CB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LL_SETHAULLOG</w:t>
            </w:r>
          </w:p>
          <w:p w:rsidR="00AA44E3" w:rsidRDefault="00AA44E3" w:rsidP="00C13B4B">
            <w:pPr>
              <w:jc w:val="center"/>
            </w:pPr>
            <w:del w:id="1674" w:author="農林水産省" w:date="2016-09-09T02:56:00Z">
              <w:r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The </w:delText>
              </w:r>
              <w:r w:rsidR="00DD4496"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E-Reporting system </w:delText>
              </w:r>
              <w:r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must PROVIDE the following </w:delText>
              </w:r>
              <w:r w:rsidR="00DD4496"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log </w:delText>
              </w:r>
              <w:r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>information for EACH SET/HAUL</w:delText>
              </w:r>
              <w:r w:rsidRPr="005227D5"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 </w:delText>
              </w:r>
              <w:r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during </w:delText>
              </w:r>
              <w:r w:rsidRPr="005227D5"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>the period of the trip</w:delText>
              </w:r>
              <w:r w:rsidR="00DD4496"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>, typically on a 30-minute basis.</w:delText>
              </w:r>
              <w:r w:rsidDel="00C13B4B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 </w:delText>
              </w:r>
            </w:del>
          </w:p>
        </w:tc>
      </w:tr>
      <w:tr w:rsidR="00AA44E3" w:rsidRPr="00366A8D" w:rsidTr="00D462CB">
        <w:trPr>
          <w:tblHeader/>
        </w:trPr>
        <w:tc>
          <w:tcPr>
            <w:tcW w:w="1668" w:type="dxa"/>
            <w:shd w:val="clear" w:color="auto" w:fill="BFBFBF" w:themeFill="background1" w:themeFillShade="BF"/>
          </w:tcPr>
          <w:p w:rsidR="00AA44E3" w:rsidRPr="00366A8D" w:rsidRDefault="00AA44E3" w:rsidP="00D462C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AA44E3" w:rsidRPr="00366A8D" w:rsidRDefault="00AA44E3" w:rsidP="00D462C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A44E3" w:rsidRPr="00366A8D" w:rsidRDefault="00AA44E3" w:rsidP="00D462C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AA44E3" w:rsidRPr="00366A8D" w:rsidRDefault="00AA44E3" w:rsidP="00D462CB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67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67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AA44E3" w:rsidRPr="00C53D58" w:rsidRDefault="00AA44E3" w:rsidP="00D462C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A44E3" w:rsidRDefault="00AA44E3" w:rsidP="00D462C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AA44E3" w:rsidRPr="00C53D58" w:rsidRDefault="00AA44E3" w:rsidP="00D462CB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AA44E3" w:rsidRPr="00366A8D" w:rsidTr="00D462CB">
        <w:tc>
          <w:tcPr>
            <w:tcW w:w="1692" w:type="dxa"/>
            <w:gridSpan w:val="2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AA44E3" w:rsidRPr="00C53D58" w:rsidRDefault="00AA44E3" w:rsidP="00D462C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AA44E3" w:rsidRPr="00C53D58" w:rsidRDefault="008A078B" w:rsidP="00D462C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AA44E3" w:rsidRPr="00366A8D" w:rsidTr="00D462CB">
        <w:tc>
          <w:tcPr>
            <w:tcW w:w="1692" w:type="dxa"/>
            <w:gridSpan w:val="2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AA44E3" w:rsidRDefault="00AA44E3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AA44E3" w:rsidRDefault="00AA44E3" w:rsidP="006B79F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6B79F2">
              <w:rPr>
                <w:rFonts w:ascii="Courier New" w:hAnsi="Courier New" w:cs="Courier New"/>
                <w:sz w:val="14"/>
                <w:szCs w:val="14"/>
              </w:rPr>
              <w:t>L_</w:t>
            </w:r>
            <w:r>
              <w:rPr>
                <w:rFonts w:ascii="Courier New" w:hAnsi="Courier New" w:cs="Courier New"/>
                <w:sz w:val="14"/>
                <w:szCs w:val="14"/>
              </w:rPr>
              <w:t>SET_ID&gt;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AA44E3" w:rsidRPr="00C53D58" w:rsidRDefault="008A078B" w:rsidP="00D462C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A93E4C" w:rsidRPr="00366A8D" w:rsidTr="00D462CB">
        <w:tc>
          <w:tcPr>
            <w:tcW w:w="1692" w:type="dxa"/>
            <w:gridSpan w:val="2"/>
            <w:shd w:val="clear" w:color="auto" w:fill="FDE9D9" w:themeFill="accent6" w:themeFillTint="33"/>
          </w:tcPr>
          <w:p w:rsidR="00A93E4C" w:rsidRDefault="00A93E4C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</w:t>
            </w:r>
            <w:r w:rsidR="006B79F2">
              <w:rPr>
                <w:rFonts w:ascii="Courier New" w:hAnsi="Courier New" w:cs="Courier New"/>
                <w:sz w:val="16"/>
                <w:szCs w:val="16"/>
              </w:rPr>
              <w:t>HAUL LOG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A93E4C" w:rsidRDefault="00A93E4C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  <w:r w:rsidR="006B79F2">
              <w:rPr>
                <w:rFonts w:ascii="Courier New" w:hAnsi="Courier New" w:cs="Courier New"/>
                <w:sz w:val="16"/>
                <w:szCs w:val="16"/>
              </w:rPr>
              <w:t>+ LOG DATE + LOG TIME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A93E4C" w:rsidRDefault="00A93E4C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A93E4C" w:rsidRDefault="00A93E4C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A93E4C" w:rsidRDefault="00A93E4C" w:rsidP="006B79F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</w:t>
            </w:r>
            <w:r w:rsidR="006B79F2">
              <w:rPr>
                <w:rFonts w:ascii="Courier New" w:hAnsi="Courier New" w:cs="Courier New"/>
                <w:sz w:val="14"/>
                <w:szCs w:val="14"/>
              </w:rPr>
              <w:t>L</w:t>
            </w:r>
            <w:r>
              <w:rPr>
                <w:rFonts w:ascii="Courier New" w:hAnsi="Courier New" w:cs="Courier New"/>
                <w:sz w:val="14"/>
                <w:szCs w:val="14"/>
              </w:rPr>
              <w:t>_SET</w:t>
            </w:r>
            <w:r w:rsidR="006B79F2">
              <w:rPr>
                <w:rFonts w:ascii="Courier New" w:hAnsi="Courier New" w:cs="Courier New"/>
                <w:sz w:val="14"/>
                <w:szCs w:val="14"/>
              </w:rPr>
              <w:t>HAULOG</w:t>
            </w:r>
            <w:r>
              <w:rPr>
                <w:rFonts w:ascii="Courier New" w:hAnsi="Courier New" w:cs="Courier New"/>
                <w:sz w:val="14"/>
                <w:szCs w:val="14"/>
              </w:rPr>
              <w:t>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A93E4C" w:rsidRPr="00C53D58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77" w:author="農林水産省" w:date="2016-09-09T02:5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78" w:author="農林水産省" w:date="2016-09-09T02:59:00Z">
              <w:r w:rsidR="008A078B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log_date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Date/TIME of log reading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BF13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_–" w:history="1">
              <w:r w:rsidR="00DD4496" w:rsidRPr="00387BF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A1</w:t>
              </w:r>
            </w:hyperlink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log_date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79" w:author="農林水産省" w:date="2016-09-09T02:5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80" w:author="農林水産省" w:date="2016-09-09T02:57:00Z">
              <w:r w:rsidR="003A62CF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sethaul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 w:rsidP="0001280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Status of gear at this logged date/time : Set (S) Haul (H)</w:t>
            </w:r>
            <w:r w:rsidR="00012802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387BFE">
              <w:rPr>
                <w:rFonts w:ascii="Courier New" w:hAnsi="Courier New" w:cs="Courier New"/>
                <w:sz w:val="16"/>
                <w:szCs w:val="16"/>
              </w:rPr>
              <w:t xml:space="preserve"> Soak (K)</w:t>
            </w:r>
            <w:r w:rsidR="00012802">
              <w:rPr>
                <w:rFonts w:ascii="Courier New" w:hAnsi="Courier New" w:cs="Courier New"/>
                <w:sz w:val="16"/>
                <w:szCs w:val="16"/>
              </w:rPr>
              <w:t xml:space="preserve"> or Float retrieved (F)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Char (4)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Must be either ‘S’, ‘H’, ‘K’</w:t>
            </w:r>
            <w:r w:rsidR="00012802">
              <w:rPr>
                <w:rFonts w:ascii="Courier New" w:hAnsi="Courier New" w:cs="Courier New"/>
                <w:sz w:val="16"/>
                <w:szCs w:val="16"/>
              </w:rPr>
              <w:t xml:space="preserve"> or ‘F’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sethaul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81" w:author="農林水産省" w:date="2016-09-09T02:5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82" w:author="農林水産省" w:date="2016-09-09T02:58:00Z">
              <w:r w:rsidR="003A62CF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stend_id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Indicator for status of the SET-HAUL</w:t>
            </w:r>
          </w:p>
          <w:p w:rsidR="00DD4496" w:rsidRPr="00387BFE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D4496" w:rsidRPr="00387BFE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83 – First log record for the SET (start of SET information)</w:t>
            </w:r>
          </w:p>
          <w:p w:rsidR="00DD4496" w:rsidRPr="00387BFE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84 – Last log record for the SET (end of SET information)</w:t>
            </w:r>
          </w:p>
          <w:p w:rsidR="00DD4496" w:rsidRPr="00387BFE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85 – First log record for the HAUL (start of HAUL information)</w:t>
            </w:r>
          </w:p>
          <w:p w:rsidR="00012802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86 – Last log record for the HAUL (end of HAUL information)</w:t>
            </w:r>
          </w:p>
          <w:p w:rsidR="00012802" w:rsidRDefault="00012802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D4496" w:rsidRPr="00387BFE" w:rsidRDefault="00012802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91 – Float retrieval</w:t>
            </w:r>
            <w:r w:rsidR="00DD4496" w:rsidRPr="00387BF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87BFE">
              <w:rPr>
                <w:rFonts w:ascii="Courier New" w:hAnsi="Courier New" w:cs="Courier New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 w:rsidP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Must be 83, 84, 85, 86</w:t>
            </w:r>
            <w:r w:rsidR="00012802">
              <w:rPr>
                <w:rFonts w:ascii="Courier New" w:hAnsi="Courier New" w:cs="Courier New"/>
                <w:sz w:val="16"/>
                <w:szCs w:val="16"/>
              </w:rPr>
              <w:t>, 91</w:t>
            </w:r>
            <w:r w:rsidRPr="00387BFE">
              <w:rPr>
                <w:rFonts w:ascii="Courier New" w:hAnsi="Courier New" w:cs="Courier New"/>
                <w:sz w:val="16"/>
                <w:szCs w:val="16"/>
              </w:rPr>
              <w:t xml:space="preserve"> or NULL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stend_id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83" w:author="農林水産省" w:date="2016-09-09T02:5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84" w:author="農林水産省" w:date="2016-09-09T02:58:00Z">
              <w:r w:rsidR="003A62CF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lat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Latitude (long format)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BF13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DD4496" w:rsidRPr="00387BF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85" w:author="農林水産省" w:date="2016-09-09T02:5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86" w:author="農林水産省" w:date="2016-09-09T02:58:00Z">
              <w:r w:rsidR="003A62CF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lon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Longitude (long format)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BF13D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DD4496" w:rsidRPr="00387BF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C13B4B" w:rsidP="00D462CB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687" w:author="農林水産省" w:date="2016-09-09T02:5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688" w:author="農林水産省" w:date="2016-09-09T02:58:00Z">
              <w:r w:rsidR="003A62CF" w:rsidDel="00C13B4B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DD4496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Comments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87BFE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DD4496" w:rsidRPr="00387BFE" w:rsidRDefault="00DD44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:rsidR="00DD4496" w:rsidRPr="00DD4496" w:rsidRDefault="00ED1C59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D4496" w:rsidRPr="00DD4496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DD4496" w:rsidRDefault="003A62CF" w:rsidP="00D462C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012802" w:rsidRPr="00366A8D" w:rsidTr="00D462CB">
        <w:tc>
          <w:tcPr>
            <w:tcW w:w="1692" w:type="dxa"/>
            <w:gridSpan w:val="2"/>
            <w:shd w:val="clear" w:color="auto" w:fill="auto"/>
            <w:vAlign w:val="center"/>
          </w:tcPr>
          <w:p w:rsidR="00012802" w:rsidRPr="00387BFE" w:rsidRDefault="00012802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FLOAT_ID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012802" w:rsidRPr="00387BFE" w:rsidRDefault="0001280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Unique identifier for the Float retrieved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2802" w:rsidRPr="00387BFE" w:rsidRDefault="0001280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NVARCHAR(15)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12802" w:rsidRDefault="0001280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Only used when Float retrieved (STEND_ID = 91)</w:t>
            </w:r>
          </w:p>
          <w:p w:rsidR="002C24D2" w:rsidRPr="002C24D2" w:rsidRDefault="002C24D2">
            <w:pPr>
              <w:rPr>
                <w:rFonts w:ascii="Courier New" w:hAnsi="Courier New" w:cs="Courier New"/>
                <w:b/>
                <w:sz w:val="16"/>
                <w:szCs w:val="16"/>
                <w:u w:val="single"/>
              </w:rPr>
            </w:pPr>
            <w:r w:rsidRPr="002C24D2">
              <w:rPr>
                <w:rFonts w:ascii="Courier New" w:hAnsi="Courier New" w:cs="Courier New"/>
                <w:b/>
                <w:sz w:val="16"/>
                <w:szCs w:val="16"/>
                <w:u w:val="single"/>
              </w:rPr>
              <w:t>E-Monitoring ONLY</w:t>
            </w:r>
          </w:p>
        </w:tc>
        <w:tc>
          <w:tcPr>
            <w:tcW w:w="1701" w:type="dxa"/>
            <w:vAlign w:val="center"/>
          </w:tcPr>
          <w:p w:rsidR="00012802" w:rsidRDefault="00012802" w:rsidP="00DD4496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&lt;FLOAT_ID&gt;</w:t>
            </w:r>
          </w:p>
        </w:tc>
        <w:tc>
          <w:tcPr>
            <w:tcW w:w="709" w:type="dxa"/>
          </w:tcPr>
          <w:p w:rsidR="00012802" w:rsidRDefault="00012802" w:rsidP="00D462CB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F4707" w:rsidRPr="00366A8D" w:rsidTr="00181935">
        <w:tc>
          <w:tcPr>
            <w:tcW w:w="1692" w:type="dxa"/>
            <w:gridSpan w:val="2"/>
            <w:shd w:val="clear" w:color="auto" w:fill="auto"/>
            <w:vAlign w:val="center"/>
          </w:tcPr>
          <w:p w:rsidR="008F4707" w:rsidRDefault="008F4707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>
              <w:rPr>
                <w:rFonts w:ascii="Courier New" w:hAnsi="Courier New" w:cs="Courier New"/>
                <w:caps/>
                <w:sz w:val="16"/>
                <w:szCs w:val="16"/>
              </w:rPr>
              <w:t>HK_BT_FLT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8F4707" w:rsidRDefault="008F4707" w:rsidP="008F470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Hooks between this float retrieved and the next float</w:t>
            </w:r>
          </w:p>
        </w:tc>
        <w:tc>
          <w:tcPr>
            <w:tcW w:w="2410" w:type="dxa"/>
            <w:shd w:val="clear" w:color="auto" w:fill="auto"/>
          </w:tcPr>
          <w:p w:rsidR="008F4707" w:rsidRPr="00F01273" w:rsidRDefault="008F4707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F01273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8F4707" w:rsidRDefault="008F4707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F01273">
              <w:rPr>
                <w:rFonts w:ascii="Courier New" w:hAnsi="Courier New" w:cs="Courier New"/>
                <w:sz w:val="16"/>
                <w:szCs w:val="16"/>
              </w:rPr>
              <w:t>Must be 1-60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or </w:t>
            </w:r>
            <w:r>
              <w:rPr>
                <w:rFonts w:ascii="Courier New" w:hAnsi="Courier New" w:cs="Courier New"/>
                <w:sz w:val="16"/>
                <w:szCs w:val="16"/>
              </w:rPr>
              <w:t>-1</w:t>
            </w:r>
            <w:r w:rsidRPr="00F01273">
              <w:rPr>
                <w:rFonts w:ascii="Courier New" w:hAnsi="Courier New" w:cs="Courier New"/>
                <w:sz w:val="16"/>
                <w:szCs w:val="16"/>
              </w:rPr>
              <w:t xml:space="preserve"> for no information.</w:t>
            </w:r>
          </w:p>
          <w:p w:rsidR="008F4707" w:rsidRDefault="008F4707" w:rsidP="008F4707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Only used when Float retrieved (STEND_ID = 91)</w:t>
            </w:r>
          </w:p>
          <w:p w:rsidR="008F4707" w:rsidRPr="00F01273" w:rsidRDefault="008F4707" w:rsidP="008F4707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2C24D2">
              <w:rPr>
                <w:rFonts w:ascii="Courier New" w:hAnsi="Courier New" w:cs="Courier New"/>
                <w:b/>
                <w:sz w:val="16"/>
                <w:szCs w:val="16"/>
                <w:u w:val="single"/>
              </w:rPr>
              <w:t>E-Monitoring ONLY</w:t>
            </w:r>
          </w:p>
        </w:tc>
        <w:tc>
          <w:tcPr>
            <w:tcW w:w="1701" w:type="dxa"/>
          </w:tcPr>
          <w:p w:rsidR="008F4707" w:rsidRPr="00F01273" w:rsidRDefault="008F4707" w:rsidP="00181935">
            <w:pPr>
              <w:jc w:val="center"/>
              <w:rPr>
                <w:rFonts w:ascii="Courier New" w:hAnsi="Courier New" w:cs="Courier New"/>
                <w:caps/>
                <w:sz w:val="14"/>
                <w:szCs w:val="16"/>
              </w:rPr>
            </w:pPr>
            <w:r>
              <w:rPr>
                <w:rFonts w:ascii="Courier New" w:hAnsi="Courier New" w:cs="Courier New"/>
                <w:caps/>
                <w:sz w:val="14"/>
                <w:szCs w:val="16"/>
              </w:rPr>
              <w:t>&lt;</w:t>
            </w:r>
            <w:r w:rsidRPr="00F01273">
              <w:rPr>
                <w:rFonts w:ascii="Courier New" w:hAnsi="Courier New" w:cs="Courier New"/>
                <w:caps/>
                <w:sz w:val="14"/>
                <w:szCs w:val="16"/>
              </w:rPr>
              <w:t>hk_bt_flt</w:t>
            </w:r>
            <w:r>
              <w:rPr>
                <w:rFonts w:ascii="Courier New" w:hAnsi="Courier New" w:cs="Courier New"/>
                <w:caps/>
                <w:sz w:val="14"/>
                <w:szCs w:val="16"/>
              </w:rPr>
              <w:t>&gt;</w:t>
            </w:r>
          </w:p>
        </w:tc>
        <w:tc>
          <w:tcPr>
            <w:tcW w:w="709" w:type="dxa"/>
          </w:tcPr>
          <w:p w:rsidR="008F4707" w:rsidRDefault="008F4707" w:rsidP="00181935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AA44E3" w:rsidRDefault="00AA44E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689" w:name="_Toc421810101"/>
      <w:r>
        <w:lastRenderedPageBreak/>
        <w:t xml:space="preserve">SET CATCH </w:t>
      </w:r>
      <w:r w:rsidRPr="00C13861">
        <w:t>DATA</w:t>
      </w:r>
      <w:bookmarkEnd w:id="1689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2268"/>
        <w:gridCol w:w="4819"/>
        <w:gridCol w:w="1560"/>
        <w:gridCol w:w="992"/>
      </w:tblGrid>
      <w:tr w:rsidR="009E3050" w:rsidRPr="00366A8D" w:rsidTr="00AC47B4">
        <w:tc>
          <w:tcPr>
            <w:tcW w:w="15134" w:type="dxa"/>
            <w:gridSpan w:val="7"/>
            <w:shd w:val="clear" w:color="auto" w:fill="D6E3BC" w:themeFill="accent3" w:themeFillTint="66"/>
          </w:tcPr>
          <w:p w:rsidR="009E3050" w:rsidRDefault="00AC47B4" w:rsidP="00AC47B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LL</w:t>
            </w:r>
            <w:r w:rsidR="009E3050">
              <w:rPr>
                <w:rFonts w:ascii="Courier New" w:hAnsi="Courier New" w:cs="Courier New"/>
                <w:b/>
                <w:sz w:val="28"/>
                <w:szCs w:val="28"/>
              </w:rPr>
              <w:t>_OBS_CATCH</w:t>
            </w:r>
          </w:p>
          <w:p w:rsidR="009E3050" w:rsidRDefault="009E3050" w:rsidP="00AC47B4">
            <w:pPr>
              <w:jc w:val="center"/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The observer must PROVIDE the following CATCH DETAILS for EACH FISHING </w:t>
            </w:r>
            <w:r w:rsidR="00AC47B4">
              <w:rPr>
                <w:rFonts w:ascii="Courier New" w:hAnsi="Courier New" w:cs="Courier New"/>
                <w:b/>
                <w:sz w:val="20"/>
                <w:szCs w:val="20"/>
              </w:rPr>
              <w:t>HAUL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 for the period of the trip.</w:t>
            </w:r>
          </w:p>
        </w:tc>
      </w:tr>
      <w:tr w:rsidR="009E3050" w:rsidRPr="00366A8D" w:rsidTr="00942FD2">
        <w:tc>
          <w:tcPr>
            <w:tcW w:w="1668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690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691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560" w:type="dxa"/>
            <w:shd w:val="clear" w:color="auto" w:fill="BFBFBF" w:themeFill="background1" w:themeFillShade="BF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E3050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9E3050" w:rsidRDefault="009E3050" w:rsidP="00AC47B4">
            <w:pPr>
              <w:jc w:val="center"/>
              <w:rPr>
                <w:ins w:id="1692" w:author="農林水産省" w:date="2016-09-09T03:06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693" w:author="農林水産省" w:date="2016-09-09T03:05:00Z">
              <w:r w:rsidR="00942FD2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13"/>
                <w:t>*</w:t>
              </w:r>
            </w:ins>
          </w:p>
          <w:p w:rsidR="00942FD2" w:rsidRPr="00C53D58" w:rsidRDefault="00942FD2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696" w:author="農林水産省" w:date="2016-09-09T03:06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9E3050" w:rsidRPr="00366A8D" w:rsidTr="00942FD2">
        <w:tc>
          <w:tcPr>
            <w:tcW w:w="1692" w:type="dxa"/>
            <w:gridSpan w:val="2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Pr="00C53D58" w:rsidRDefault="00A60476" w:rsidP="00A60476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E3050" w:rsidRPr="00366A8D" w:rsidTr="00942FD2">
        <w:tc>
          <w:tcPr>
            <w:tcW w:w="1692" w:type="dxa"/>
            <w:gridSpan w:val="2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SET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9E3050" w:rsidRDefault="00E85D52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&lt;L</w:t>
            </w:r>
            <w:r w:rsidR="009E3050">
              <w:rPr>
                <w:rFonts w:ascii="Courier New" w:hAnsi="Courier New" w:cs="Courier New"/>
                <w:sz w:val="14"/>
                <w:szCs w:val="14"/>
              </w:rPr>
              <w:t>_SET_ID&gt;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9E3050" w:rsidRPr="00366A8D" w:rsidTr="00942FD2">
        <w:tc>
          <w:tcPr>
            <w:tcW w:w="1692" w:type="dxa"/>
            <w:gridSpan w:val="2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CATCH IDENTIFIER</w:t>
            </w:r>
          </w:p>
        </w:tc>
        <w:tc>
          <w:tcPr>
            <w:tcW w:w="3803" w:type="dxa"/>
            <w:shd w:val="clear" w:color="auto" w:fill="FDE9D9" w:themeFill="accent6" w:themeFillTint="33"/>
          </w:tcPr>
          <w:p w:rsidR="009E3050" w:rsidRDefault="009E3050" w:rsidP="00E85D5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+ SET START DATE + SET START TIME + </w:t>
            </w:r>
            <w:r w:rsidR="00E85D52">
              <w:rPr>
                <w:rFonts w:ascii="Courier New" w:hAnsi="Courier New" w:cs="Courier New"/>
                <w:sz w:val="16"/>
                <w:szCs w:val="16"/>
              </w:rPr>
              <w:t>CATCH EVENT DATE + CATCH EVENT TIME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DE9D9" w:themeFill="accent6" w:themeFillTint="33"/>
          </w:tcPr>
          <w:p w:rsidR="009E3050" w:rsidRDefault="00E85D52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&lt;L</w:t>
            </w:r>
            <w:r w:rsidR="009E3050">
              <w:rPr>
                <w:rFonts w:ascii="Courier New" w:hAnsi="Courier New" w:cs="Courier New"/>
                <w:sz w:val="14"/>
                <w:szCs w:val="14"/>
              </w:rPr>
              <w:t>_CATCH_ID&gt;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</w:tc>
      </w:tr>
      <w:tr w:rsidR="00387BFE" w:rsidRPr="00366A8D" w:rsidDel="00942FD2" w:rsidTr="00942FD2">
        <w:trPr>
          <w:del w:id="1697" w:author="農林水産省" w:date="2016-09-09T03:03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387BFE" w:rsidRPr="00D462CB" w:rsidDel="00942FD2" w:rsidRDefault="00387BFE" w:rsidP="00D462CB">
            <w:pPr>
              <w:rPr>
                <w:del w:id="1698" w:author="農林水産省" w:date="2016-09-09T03:03:00Z"/>
                <w:rFonts w:ascii="Courier New" w:hAnsi="Courier New" w:cs="Courier New"/>
                <w:caps/>
                <w:sz w:val="16"/>
                <w:szCs w:val="16"/>
              </w:rPr>
            </w:pPr>
            <w:del w:id="1699" w:author="農林水産省" w:date="2016-09-09T03:03:00Z">
              <w:r w:rsidRPr="00D462CB" w:rsidDel="00942FD2">
                <w:rPr>
                  <w:rFonts w:ascii="Courier New" w:hAnsi="Courier New" w:cs="Courier New"/>
                  <w:caps/>
                  <w:sz w:val="16"/>
                  <w:szCs w:val="16"/>
                </w:rPr>
                <w:delText>CATCH_date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387BFE" w:rsidRPr="00387BFE" w:rsidDel="00942FD2" w:rsidRDefault="00387BFE" w:rsidP="00387BFE">
            <w:pPr>
              <w:rPr>
                <w:del w:id="1700" w:author="農林水産省" w:date="2016-09-09T03:03:00Z"/>
                <w:rFonts w:ascii="Courier New" w:hAnsi="Courier New" w:cs="Courier New"/>
                <w:sz w:val="16"/>
                <w:szCs w:val="16"/>
              </w:rPr>
            </w:pPr>
            <w:del w:id="1701" w:author="農林水産省" w:date="2016-09-09T03:03:00Z">
              <w:r w:rsidRPr="00387BFE" w:rsidDel="00942FD2">
                <w:rPr>
                  <w:rFonts w:ascii="Courier New" w:hAnsi="Courier New" w:cs="Courier New"/>
                  <w:sz w:val="16"/>
                  <w:szCs w:val="16"/>
                </w:rPr>
                <w:delText>Date/TIME of individual catch event</w:delText>
              </w:r>
            </w:del>
          </w:p>
        </w:tc>
        <w:tc>
          <w:tcPr>
            <w:tcW w:w="2268" w:type="dxa"/>
            <w:shd w:val="clear" w:color="auto" w:fill="auto"/>
            <w:vAlign w:val="center"/>
          </w:tcPr>
          <w:p w:rsidR="00387BFE" w:rsidRPr="00387BFE" w:rsidDel="00942FD2" w:rsidRDefault="00181935" w:rsidP="00D462CB">
            <w:pPr>
              <w:rPr>
                <w:del w:id="1702" w:author="農林水産省" w:date="2016-09-09T03:03:00Z"/>
                <w:rFonts w:ascii="Courier New" w:hAnsi="Courier New" w:cs="Courier New"/>
                <w:sz w:val="16"/>
                <w:szCs w:val="16"/>
              </w:rPr>
            </w:pPr>
            <w:del w:id="1703" w:author="農林水産省" w:date="2016-09-09T03:03:00Z">
              <w:r w:rsidDel="00942FD2">
                <w:fldChar w:fldCharType="begin"/>
              </w:r>
              <w:r w:rsidDel="00942FD2">
                <w:delInstrText xml:space="preserve"> HYPERLINK \l "_APPENDIX_A1_–" </w:delInstrText>
              </w:r>
              <w:r w:rsidDel="00942FD2">
                <w:fldChar w:fldCharType="separate"/>
              </w:r>
              <w:r w:rsidR="00387BFE" w:rsidRPr="00387BFE" w:rsidDel="00942FD2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REFER TO APPENDIX A1</w:delText>
              </w:r>
              <w:r w:rsidDel="00942FD2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4819" w:type="dxa"/>
            <w:shd w:val="clear" w:color="auto" w:fill="auto"/>
            <w:vAlign w:val="center"/>
          </w:tcPr>
          <w:p w:rsidR="00387BFE" w:rsidRPr="00DD4496" w:rsidDel="00942FD2" w:rsidRDefault="00387BFE" w:rsidP="00D462CB">
            <w:pPr>
              <w:rPr>
                <w:del w:id="1704" w:author="農林水産省" w:date="2016-09-09T03:03:00Z"/>
                <w:rFonts w:ascii="Courier New" w:hAnsi="Courier New" w:cs="Courier New"/>
                <w:sz w:val="16"/>
                <w:szCs w:val="16"/>
              </w:rPr>
            </w:pPr>
            <w:del w:id="1705" w:author="農林水産省" w:date="2016-09-09T03:03:00Z">
              <w:r w:rsidRPr="00DD4496" w:rsidDel="00942FD2">
                <w:rPr>
                  <w:rFonts w:ascii="Courier New" w:hAnsi="Courier New" w:cs="Courier New"/>
                  <w:sz w:val="16"/>
                  <w:szCs w:val="16"/>
                </w:rPr>
                <w:delText> </w:delText>
              </w:r>
            </w:del>
          </w:p>
        </w:tc>
        <w:tc>
          <w:tcPr>
            <w:tcW w:w="1560" w:type="dxa"/>
            <w:vAlign w:val="center"/>
          </w:tcPr>
          <w:p w:rsidR="00387BFE" w:rsidRPr="00DD4496" w:rsidDel="00942FD2" w:rsidRDefault="00ED1C59" w:rsidP="00D462CB">
            <w:pPr>
              <w:jc w:val="center"/>
              <w:rPr>
                <w:del w:id="1706" w:author="農林水産省" w:date="2016-09-09T03:03:00Z"/>
                <w:rFonts w:ascii="Courier New" w:hAnsi="Courier New" w:cs="Courier New"/>
                <w:caps/>
                <w:sz w:val="14"/>
                <w:szCs w:val="14"/>
              </w:rPr>
            </w:pPr>
            <w:del w:id="1707" w:author="農林水産省" w:date="2016-09-09T03:03:00Z">
              <w:r w:rsidDel="00942FD2">
                <w:rPr>
                  <w:rFonts w:ascii="Courier New" w:hAnsi="Courier New" w:cs="Courier New"/>
                  <w:caps/>
                  <w:sz w:val="14"/>
                  <w:szCs w:val="14"/>
                </w:rPr>
                <w:delText>&lt;</w:delText>
              </w:r>
              <w:r w:rsidR="00387BFE" w:rsidDel="00942FD2">
                <w:rPr>
                  <w:rFonts w:ascii="Courier New" w:hAnsi="Courier New" w:cs="Courier New"/>
                  <w:caps/>
                  <w:sz w:val="14"/>
                  <w:szCs w:val="14"/>
                </w:rPr>
                <w:delText>catch</w:delText>
              </w:r>
              <w:r w:rsidR="00387BFE" w:rsidRPr="00DD4496" w:rsidDel="00942FD2">
                <w:rPr>
                  <w:rFonts w:ascii="Courier New" w:hAnsi="Courier New" w:cs="Courier New"/>
                  <w:caps/>
                  <w:sz w:val="14"/>
                  <w:szCs w:val="14"/>
                </w:rPr>
                <w:delText>_date</w:delText>
              </w:r>
              <w:r w:rsidDel="00942FD2">
                <w:rPr>
                  <w:rFonts w:ascii="Courier New" w:hAnsi="Courier New" w:cs="Courier New"/>
                  <w:caps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</w:tcPr>
          <w:p w:rsidR="00387BFE" w:rsidRPr="001A125C" w:rsidDel="00942FD2" w:rsidRDefault="00A60476" w:rsidP="00A60476">
            <w:pPr>
              <w:jc w:val="center"/>
              <w:rPr>
                <w:del w:id="1708" w:author="農林水産省" w:date="2016-09-09T03:03:00Z"/>
                <w:rFonts w:ascii="Courier New" w:hAnsi="Courier New" w:cs="Courier New"/>
                <w:sz w:val="16"/>
                <w:szCs w:val="16"/>
              </w:rPr>
            </w:pPr>
            <w:del w:id="1709" w:author="農林水産省" w:date="2016-09-09T03:03:00Z">
              <w:r w:rsidDel="00942FD2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hook_no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942FD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 xml:space="preserve">Hook number </w:t>
            </w:r>
            <w:ins w:id="1710" w:author="農林水産省" w:date="2016-09-09T03:03:00Z">
              <w:r w:rsidR="00942FD2"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that the fish is caught on count hooks from the last float hauled on board to next float hauled on board</w:t>
              </w:r>
            </w:ins>
            <w:del w:id="1711" w:author="農林水産省" w:date="2016-09-09T03:04:00Z">
              <w:r w:rsidRPr="00D462CB" w:rsidDel="00942FD2">
                <w:rPr>
                  <w:rFonts w:ascii="Courier New" w:hAnsi="Courier New" w:cs="Courier New"/>
                  <w:sz w:val="16"/>
                  <w:szCs w:val="16"/>
                </w:rPr>
                <w:delText>(since the last float)</w:delText>
              </w:r>
            </w:del>
            <w:r w:rsidRPr="00D462CB">
              <w:rPr>
                <w:rFonts w:ascii="Courier New" w:hAnsi="Courier New" w:cs="Courier New"/>
                <w:sz w:val="16"/>
                <w:szCs w:val="16"/>
              </w:rPr>
              <w:t xml:space="preserve">. Hook number=99 represents catch on a hook hanging directly from the </w:t>
            </w:r>
            <w:proofErr w:type="spellStart"/>
            <w:r w:rsidRPr="00D462CB">
              <w:rPr>
                <w:rFonts w:ascii="Courier New" w:hAnsi="Courier New" w:cs="Courier New"/>
                <w:sz w:val="16"/>
                <w:szCs w:val="16"/>
              </w:rPr>
              <w:t>floatline</w:t>
            </w:r>
            <w:proofErr w:type="spellEnd"/>
            <w:r w:rsidRPr="00D462CB"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462C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hook_no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12" w:author="農林水産省" w:date="2016-09-09T03:04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13" w:author="農林水産省" w:date="2016-09-09T03:04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(85)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sp_code</w:t>
            </w:r>
          </w:p>
        </w:tc>
        <w:tc>
          <w:tcPr>
            <w:tcW w:w="3803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 xml:space="preserve">Species code. </w:t>
            </w:r>
          </w:p>
        </w:tc>
        <w:tc>
          <w:tcPr>
            <w:tcW w:w="2268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819" w:type="dxa"/>
            <w:shd w:val="clear" w:color="auto" w:fill="auto"/>
          </w:tcPr>
          <w:p w:rsid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8_–" w:history="1">
              <w:r w:rsidR="00D462CB" w:rsidRPr="001A125C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8.</w:t>
              </w:r>
            </w:hyperlink>
          </w:p>
          <w:p w:rsid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Only shark species can have a FATE as ‘RFR’ and ‘DFR’</w:t>
            </w: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sp_code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14" w:author="農林水産省" w:date="2016-09-09T03:04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15" w:author="農林水産省" w:date="2016-09-09T03:04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(86)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fate_code</w:t>
            </w:r>
          </w:p>
        </w:tc>
        <w:tc>
          <w:tcPr>
            <w:tcW w:w="3803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FATE of this catch.  This indicates whether it was RETAINED, DISCARDED or ESCAPED, and any specific processing.</w:t>
            </w:r>
          </w:p>
        </w:tc>
        <w:tc>
          <w:tcPr>
            <w:tcW w:w="2268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819" w:type="dxa"/>
            <w:shd w:val="clear" w:color="auto" w:fill="auto"/>
          </w:tcPr>
          <w:p w:rsid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9_–" w:history="1">
              <w:r w:rsidR="00D462CB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9</w:t>
              </w:r>
            </w:hyperlink>
          </w:p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Only shark species can have a FATE as ‘RFR’ and ‘DFR’</w:t>
            </w:r>
            <w:r>
              <w:rPr>
                <w:rFonts w:ascii="Courier New" w:hAnsi="Courier New" w:cs="Courier New"/>
                <w:sz w:val="16"/>
                <w:szCs w:val="16"/>
              </w:rPr>
              <w:t>.</w:t>
            </w:r>
          </w:p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fate_code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16" w:author="農林水産省" w:date="2016-09-09T03:05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17" w:author="農林水産省" w:date="2016-09-09T03:0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(91)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cond_code</w:t>
            </w:r>
          </w:p>
        </w:tc>
        <w:tc>
          <w:tcPr>
            <w:tcW w:w="3803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CONDITION of this catch on LANDING. Relevant for the Species of Special Interest.</w:t>
            </w:r>
          </w:p>
        </w:tc>
        <w:tc>
          <w:tcPr>
            <w:tcW w:w="2268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819" w:type="dxa"/>
            <w:shd w:val="clear" w:color="auto" w:fill="auto"/>
          </w:tcPr>
          <w:p w:rsidR="00D462CB" w:rsidRPr="001A125C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D462CB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cond_code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18" w:author="農林水産省" w:date="2016-09-09T03:05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19" w:author="農林水産省" w:date="2016-09-09T03:05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(90)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cond_REL_code</w:t>
            </w:r>
          </w:p>
        </w:tc>
        <w:tc>
          <w:tcPr>
            <w:tcW w:w="3803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CONDITION of this catch on RELEASE/DISCARD. Relevant for the Species of Special Interest.</w:t>
            </w:r>
          </w:p>
        </w:tc>
        <w:tc>
          <w:tcPr>
            <w:tcW w:w="2268" w:type="dxa"/>
            <w:shd w:val="clear" w:color="auto" w:fill="auto"/>
          </w:tcPr>
          <w:p w:rsidR="00D462CB" w:rsidRPr="001A125C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1A125C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819" w:type="dxa"/>
            <w:shd w:val="clear" w:color="auto" w:fill="auto"/>
          </w:tcPr>
          <w:p w:rsidR="00D462CB" w:rsidRPr="001A125C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0_–" w:history="1">
              <w:r w:rsidR="00D462CB" w:rsidRPr="006A5C95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10</w:t>
              </w:r>
            </w:hyperlink>
          </w:p>
        </w:tc>
        <w:tc>
          <w:tcPr>
            <w:tcW w:w="1560" w:type="dxa"/>
          </w:tcPr>
          <w:p w:rsidR="00D462CB" w:rsidRPr="00D462CB" w:rsidRDefault="00307244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D462CB">
              <w:rPr>
                <w:rFonts w:ascii="Courier New" w:hAnsi="Courier New" w:cs="Courier New"/>
                <w:caps/>
                <w:sz w:val="14"/>
                <w:szCs w:val="14"/>
              </w:rPr>
              <w:t>cond_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REL_</w:t>
            </w:r>
            <w:r w:rsidRPr="00D462CB">
              <w:rPr>
                <w:rFonts w:ascii="Courier New" w:hAnsi="Courier New" w:cs="Courier New"/>
                <w:caps/>
                <w:sz w:val="14"/>
                <w:szCs w:val="14"/>
              </w:rPr>
              <w:t>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20" w:author="農林水産省" w:date="2016-09-09T03:07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Default="00942FD2" w:rsidP="00A60476">
            <w:pPr>
              <w:jc w:val="center"/>
              <w:rPr>
                <w:ins w:id="1721" w:author="農林水産省" w:date="2016-09-09T03:05:00Z"/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22" w:author="農林水産省" w:date="2016-09-09T03:0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(92)</w:t>
              </w:r>
            </w:ins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len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 xml:space="preserve">Length (cm). 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462CB">
              <w:rPr>
                <w:rFonts w:ascii="Courier New" w:hAnsi="Courier New" w:cs="Courier New"/>
                <w:sz w:val="16"/>
                <w:szCs w:val="16"/>
              </w:rPr>
              <w:t>SmallInt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Refer to SPECIES RANGE table for these species</w:t>
            </w: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len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23" w:author="農林水産省" w:date="2016-09-09T03:07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24" w:author="農林水産省" w:date="2016-09-09T03:0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(87)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len_code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Length measurement code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1_–" w:history="1">
              <w:r w:rsidR="00D462CB" w:rsidRPr="00D462CB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11</w:t>
              </w:r>
            </w:hyperlink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len_code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25" w:author="農林水産省" w:date="2016-09-09T03:08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26" w:author="農林水産省" w:date="2016-09-09T03:0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(87)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wt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Weight (</w:t>
            </w:r>
            <w:proofErr w:type="spellStart"/>
            <w:r w:rsidRPr="00D462CB">
              <w:rPr>
                <w:rFonts w:ascii="Courier New" w:hAnsi="Courier New" w:cs="Courier New"/>
                <w:sz w:val="16"/>
                <w:szCs w:val="16"/>
              </w:rPr>
              <w:t>kgs</w:t>
            </w:r>
            <w:proofErr w:type="spellEnd"/>
            <w:r w:rsidRPr="00D462CB">
              <w:rPr>
                <w:rFonts w:ascii="Courier New" w:hAnsi="Courier New" w:cs="Courier New"/>
                <w:sz w:val="16"/>
                <w:szCs w:val="16"/>
              </w:rPr>
              <w:t>)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– must be measured weight and not a visual estimate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wt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Pr="001A125C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wt_code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Weight code. 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Char (2)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2_–" w:history="1">
              <w:r w:rsidR="003A0DCE" w:rsidRPr="003A0DC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22</w:t>
              </w:r>
            </w:hyperlink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wt_code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Pr="001A125C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sex_code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SEX of fish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12_–" w:history="1">
              <w:r w:rsidR="00D462CB" w:rsidRPr="00D462CB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APPENDEX 12</w:t>
              </w:r>
            </w:hyperlink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sex_code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Default="00A60476" w:rsidP="00A60476">
            <w:pPr>
              <w:jc w:val="center"/>
              <w:rPr>
                <w:ins w:id="1727" w:author="農林水産省" w:date="2016-09-09T03:08:00Z"/>
                <w:rFonts w:ascii="Courier New" w:hAnsi="Courier New" w:cs="Courier New"/>
                <w:sz w:val="16"/>
                <w:szCs w:val="16"/>
                <w:lang w:eastAsia="ja-JP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Y</w:t>
            </w:r>
          </w:p>
          <w:p w:rsidR="00942FD2" w:rsidRPr="001A125C" w:rsidRDefault="00942FD2" w:rsidP="00A60476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ins w:id="1728" w:author="農林水産省" w:date="2016-09-09T03:08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lastRenderedPageBreak/>
                <w:t>(89)</w:t>
              </w:r>
            </w:ins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3A0DCE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gstage_</w:t>
            </w:r>
            <w:r w:rsidR="003A0DCE">
              <w:rPr>
                <w:rFonts w:ascii="Courier New" w:hAnsi="Courier New" w:cs="Courier New"/>
                <w:caps/>
                <w:sz w:val="16"/>
                <w:szCs w:val="16"/>
              </w:rPr>
              <w:t>CODE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3A0DCE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GONAD STAGE CODE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3A0DCE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BF13D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3_–" w:history="1">
              <w:r w:rsidR="003A0DCE" w:rsidRPr="003A0DC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23</w:t>
              </w:r>
            </w:hyperlink>
          </w:p>
        </w:tc>
        <w:tc>
          <w:tcPr>
            <w:tcW w:w="1560" w:type="dxa"/>
          </w:tcPr>
          <w:p w:rsidR="00D462CB" w:rsidRPr="00D462CB" w:rsidRDefault="00ED1C59" w:rsidP="003A0DCE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gstage_</w:t>
            </w:r>
            <w:r w:rsidR="003A0DCE">
              <w:rPr>
                <w:rFonts w:ascii="Courier New" w:hAnsi="Courier New" w:cs="Courier New"/>
                <w:caps/>
                <w:sz w:val="14"/>
                <w:szCs w:val="14"/>
              </w:rPr>
              <w:t>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Pr="001A125C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D462CB" w:rsidRPr="00366A8D" w:rsidTr="00942FD2">
        <w:tc>
          <w:tcPr>
            <w:tcW w:w="1692" w:type="dxa"/>
            <w:gridSpan w:val="2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caps/>
                <w:sz w:val="16"/>
                <w:szCs w:val="16"/>
              </w:rPr>
              <w:t>comments</w:t>
            </w:r>
          </w:p>
        </w:tc>
        <w:tc>
          <w:tcPr>
            <w:tcW w:w="3803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462CB">
              <w:rPr>
                <w:rFonts w:ascii="Courier New" w:hAnsi="Courier New" w:cs="Courier New"/>
                <w:sz w:val="16"/>
                <w:szCs w:val="16"/>
              </w:rPr>
              <w:t>Comments</w:t>
            </w:r>
          </w:p>
        </w:tc>
        <w:tc>
          <w:tcPr>
            <w:tcW w:w="2268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462CB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D462CB">
              <w:rPr>
                <w:rFonts w:ascii="Courier New" w:hAnsi="Courier New" w:cs="Courier New"/>
                <w:sz w:val="16"/>
                <w:szCs w:val="16"/>
              </w:rPr>
              <w:t xml:space="preserve"> (40)</w:t>
            </w:r>
          </w:p>
        </w:tc>
        <w:tc>
          <w:tcPr>
            <w:tcW w:w="4819" w:type="dxa"/>
            <w:shd w:val="clear" w:color="auto" w:fill="auto"/>
          </w:tcPr>
          <w:p w:rsidR="00D462CB" w:rsidRPr="00D462CB" w:rsidRDefault="00D462CB" w:rsidP="00D462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560" w:type="dxa"/>
          </w:tcPr>
          <w:p w:rsidR="00D462CB" w:rsidRPr="00D462CB" w:rsidRDefault="00ED1C59" w:rsidP="00D462C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D462CB" w:rsidRPr="00D462CB">
              <w:rPr>
                <w:rFonts w:ascii="Courier New" w:hAnsi="Courier New" w:cs="Courier New"/>
                <w:caps/>
                <w:sz w:val="14"/>
                <w:szCs w:val="14"/>
              </w:rPr>
              <w:t>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D462CB" w:rsidRPr="001A125C" w:rsidRDefault="00A60476" w:rsidP="00A60476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</w:tr>
      <w:tr w:rsidR="002C24D2" w:rsidRPr="00366A8D" w:rsidTr="00942FD2">
        <w:tc>
          <w:tcPr>
            <w:tcW w:w="1692" w:type="dxa"/>
            <w:gridSpan w:val="2"/>
            <w:shd w:val="clear" w:color="auto" w:fill="auto"/>
            <w:vAlign w:val="center"/>
          </w:tcPr>
          <w:p w:rsidR="002C24D2" w:rsidRPr="00387BFE" w:rsidRDefault="002C24D2" w:rsidP="00181935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lat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2C24D2" w:rsidRPr="00387BFE" w:rsidRDefault="002C24D2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Latitude (long format)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24D2" w:rsidRPr="00387BFE" w:rsidRDefault="00BF13DB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2C24D2" w:rsidRPr="00387BF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  <w:vAlign w:val="center"/>
          </w:tcPr>
          <w:p w:rsidR="002C24D2" w:rsidRPr="00387BFE" w:rsidRDefault="002C24D2" w:rsidP="002C24D2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Position of each catch event </w:t>
            </w:r>
            <w:r w:rsidRPr="002C24D2">
              <w:rPr>
                <w:rFonts w:ascii="Courier New" w:hAnsi="Courier New" w:cs="Courier New"/>
                <w:b/>
                <w:sz w:val="16"/>
                <w:szCs w:val="16"/>
                <w:u w:val="single"/>
              </w:rPr>
              <w:t>E-Monitoring ONLY</w:t>
            </w:r>
          </w:p>
        </w:tc>
        <w:tc>
          <w:tcPr>
            <w:tcW w:w="1560" w:type="dxa"/>
            <w:vAlign w:val="center"/>
          </w:tcPr>
          <w:p w:rsidR="002C24D2" w:rsidRPr="00DD4496" w:rsidRDefault="002C24D2" w:rsidP="0018193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DD4496">
              <w:rPr>
                <w:rFonts w:ascii="Courier New" w:hAnsi="Courier New" w:cs="Courier New"/>
                <w:caps/>
                <w:sz w:val="14"/>
                <w:szCs w:val="14"/>
              </w:rPr>
              <w:t>lat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2C24D2" w:rsidRDefault="002C24D2" w:rsidP="00181935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2C24D2" w:rsidRPr="00366A8D" w:rsidTr="00942FD2">
        <w:tc>
          <w:tcPr>
            <w:tcW w:w="1692" w:type="dxa"/>
            <w:gridSpan w:val="2"/>
            <w:shd w:val="clear" w:color="auto" w:fill="auto"/>
            <w:vAlign w:val="center"/>
          </w:tcPr>
          <w:p w:rsidR="002C24D2" w:rsidRPr="00387BFE" w:rsidRDefault="002C24D2" w:rsidP="00181935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caps/>
                <w:sz w:val="16"/>
                <w:szCs w:val="16"/>
              </w:rPr>
              <w:t>lon</w:t>
            </w:r>
          </w:p>
        </w:tc>
        <w:tc>
          <w:tcPr>
            <w:tcW w:w="3803" w:type="dxa"/>
            <w:shd w:val="clear" w:color="auto" w:fill="auto"/>
            <w:vAlign w:val="center"/>
          </w:tcPr>
          <w:p w:rsidR="002C24D2" w:rsidRPr="00387BFE" w:rsidRDefault="002C24D2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Longitude (long format)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24D2" w:rsidRPr="00387BFE" w:rsidRDefault="00BF13DB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_–" w:history="1">
              <w:r w:rsidR="002C24D2" w:rsidRPr="00387BFE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A2</w:t>
              </w:r>
            </w:hyperlink>
          </w:p>
        </w:tc>
        <w:tc>
          <w:tcPr>
            <w:tcW w:w="4819" w:type="dxa"/>
            <w:shd w:val="clear" w:color="auto" w:fill="auto"/>
            <w:vAlign w:val="center"/>
          </w:tcPr>
          <w:p w:rsidR="002C24D2" w:rsidRPr="00387BFE" w:rsidRDefault="002C24D2" w:rsidP="00181935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87BFE">
              <w:rPr>
                <w:rFonts w:ascii="Courier New" w:hAnsi="Courier New" w:cs="Courier New"/>
                <w:sz w:val="16"/>
                <w:szCs w:val="16"/>
              </w:rPr>
              <w:t> 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Position of each catch event </w:t>
            </w:r>
            <w:r w:rsidRPr="002C24D2">
              <w:rPr>
                <w:rFonts w:ascii="Courier New" w:hAnsi="Courier New" w:cs="Courier New"/>
                <w:b/>
                <w:sz w:val="16"/>
                <w:szCs w:val="16"/>
                <w:u w:val="single"/>
              </w:rPr>
              <w:t>E-Monitoring ONLY</w:t>
            </w:r>
          </w:p>
        </w:tc>
        <w:tc>
          <w:tcPr>
            <w:tcW w:w="1560" w:type="dxa"/>
            <w:vAlign w:val="center"/>
          </w:tcPr>
          <w:p w:rsidR="002C24D2" w:rsidRPr="00DD4496" w:rsidRDefault="002C24D2" w:rsidP="0018193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Pr="00DD4496">
              <w:rPr>
                <w:rFonts w:ascii="Courier New" w:hAnsi="Courier New" w:cs="Courier New"/>
                <w:caps/>
                <w:sz w:val="14"/>
                <w:szCs w:val="14"/>
              </w:rPr>
              <w:t>lon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2C24D2" w:rsidRDefault="002C24D2" w:rsidP="002C24D2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9E3050" w:rsidRDefault="009E3050" w:rsidP="009E3050"/>
    <w:p w:rsidR="009E3050" w:rsidRDefault="009E3050" w:rsidP="009E3050">
      <w:r>
        <w:br w:type="page"/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729" w:name="_Toc421810102"/>
      <w:r>
        <w:lastRenderedPageBreak/>
        <w:t xml:space="preserve">SPECIES OF SPECIAL INTEREST </w:t>
      </w:r>
      <w:r w:rsidRPr="00C13861">
        <w:t>DATA</w:t>
      </w:r>
      <w:bookmarkEnd w:id="1729"/>
    </w:p>
    <w:p w:rsidR="00421F52" w:rsidRDefault="00421F52" w:rsidP="00421F52">
      <w:r>
        <w:t>(</w:t>
      </w:r>
      <w:proofErr w:type="gramStart"/>
      <w:r>
        <w:t xml:space="preserve">see  </w:t>
      </w:r>
      <w:proofErr w:type="gramEnd"/>
      <w:r>
        <w:fldChar w:fldCharType="begin"/>
      </w:r>
      <w:r w:rsidR="00FA3F54">
        <w:instrText>HYPERLINK  \l "_SPECIES_OF_SPECIAL"</w:instrText>
      </w:r>
      <w:r>
        <w:fldChar w:fldCharType="separate"/>
      </w:r>
      <w:r w:rsidRPr="00614EA0">
        <w:rPr>
          <w:rStyle w:val="a5"/>
        </w:rPr>
        <w:t>1.</w:t>
      </w:r>
      <w:r>
        <w:rPr>
          <w:rStyle w:val="a5"/>
        </w:rPr>
        <w:t>7</w:t>
      </w:r>
      <w:r w:rsidRPr="00614EA0">
        <w:rPr>
          <w:rStyle w:val="a5"/>
        </w:rPr>
        <w:t xml:space="preserve">  </w:t>
      </w:r>
      <w:r>
        <w:rPr>
          <w:rStyle w:val="a5"/>
        </w:rPr>
        <w:t>SPECIES OF SPECIAL INTEREST DATA</w:t>
      </w:r>
      <w:r>
        <w:fldChar w:fldCharType="end"/>
      </w:r>
      <w:r>
        <w:t>)</w:t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730" w:name="_SPECIES_OF_SPECIAL_1"/>
      <w:bookmarkStart w:id="1731" w:name="_Toc421810103"/>
      <w:bookmarkEnd w:id="1730"/>
      <w:r>
        <w:t xml:space="preserve">SPECIES OF SPECIAL INTEREST DETAILS </w:t>
      </w:r>
      <w:r w:rsidRPr="00C13861">
        <w:t>DATA</w:t>
      </w:r>
      <w:bookmarkEnd w:id="1731"/>
    </w:p>
    <w:p w:rsidR="00421F52" w:rsidRDefault="00421F52" w:rsidP="00421F52">
      <w:r>
        <w:t>(</w:t>
      </w:r>
      <w:proofErr w:type="gramStart"/>
      <w:r>
        <w:t xml:space="preserve">see  </w:t>
      </w:r>
      <w:proofErr w:type="gramEnd"/>
      <w:r>
        <w:fldChar w:fldCharType="begin"/>
      </w:r>
      <w:r w:rsidR="00FA3F54">
        <w:instrText>HYPERLINK  \l "_SPECIES_OF_SPECIAL_2"</w:instrText>
      </w:r>
      <w:r>
        <w:fldChar w:fldCharType="separate"/>
      </w:r>
      <w:r w:rsidRPr="00614EA0">
        <w:rPr>
          <w:rStyle w:val="a5"/>
        </w:rPr>
        <w:t>1.</w:t>
      </w:r>
      <w:r>
        <w:rPr>
          <w:rStyle w:val="a5"/>
        </w:rPr>
        <w:t>8</w:t>
      </w:r>
      <w:r w:rsidRPr="00614EA0">
        <w:rPr>
          <w:rStyle w:val="a5"/>
        </w:rPr>
        <w:t xml:space="preserve">  </w:t>
      </w:r>
      <w:r>
        <w:rPr>
          <w:rStyle w:val="a5"/>
        </w:rPr>
        <w:t>SPECIES OF SPECIAL INTEREST DETAIL DATA</w:t>
      </w:r>
      <w:r>
        <w:fldChar w:fldCharType="end"/>
      </w:r>
      <w:r>
        <w:t>)</w:t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732" w:name="_TRIP_MONITORING_QUESTIONS"/>
      <w:bookmarkStart w:id="1733" w:name="_Toc421810104"/>
      <w:bookmarkEnd w:id="1732"/>
      <w:r>
        <w:t>TRIP MONITORING QUESTIONS</w:t>
      </w:r>
      <w:bookmarkEnd w:id="1733"/>
    </w:p>
    <w:p w:rsidR="00FA3F54" w:rsidRDefault="00FA3F54" w:rsidP="00FA3F54">
      <w:r>
        <w:t>(</w:t>
      </w:r>
      <w:proofErr w:type="gramStart"/>
      <w:r>
        <w:t xml:space="preserve">see  </w:t>
      </w:r>
      <w:proofErr w:type="gramEnd"/>
      <w:r>
        <w:fldChar w:fldCharType="begin"/>
      </w:r>
      <w:r>
        <w:instrText>HYPERLINK  \l "_TRIP_MONITORING_QUESTIONS_1"</w:instrText>
      </w:r>
      <w:r>
        <w:fldChar w:fldCharType="separate"/>
      </w:r>
      <w:r w:rsidRPr="00FA3F54">
        <w:rPr>
          <w:rStyle w:val="a5"/>
        </w:rPr>
        <w:t>1.11  TRIP MONITORING DATA</w:t>
      </w:r>
      <w:r>
        <w:fldChar w:fldCharType="end"/>
      </w:r>
      <w:r>
        <w:t>)</w:t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734" w:name="_TRIP_MONITORING_COMMENTS"/>
      <w:bookmarkStart w:id="1735" w:name="_Toc421810105"/>
      <w:bookmarkEnd w:id="1734"/>
      <w:r>
        <w:t>TRIP MONITORING COMMENTS</w:t>
      </w:r>
      <w:bookmarkEnd w:id="1735"/>
    </w:p>
    <w:p w:rsidR="00FA3F54" w:rsidRDefault="00FA3F54" w:rsidP="00FA3F54">
      <w:r>
        <w:t>(</w:t>
      </w:r>
      <w:proofErr w:type="gramStart"/>
      <w:r>
        <w:t xml:space="preserve">see  </w:t>
      </w:r>
      <w:proofErr w:type="gramEnd"/>
      <w:r>
        <w:fldChar w:fldCharType="begin"/>
      </w:r>
      <w:r>
        <w:instrText>HYPERLINK  \l "_TRIP_MONITORING_COMMENTS_1"</w:instrText>
      </w:r>
      <w:r>
        <w:fldChar w:fldCharType="separate"/>
      </w:r>
      <w:r w:rsidRPr="00FA3F54">
        <w:rPr>
          <w:rStyle w:val="a5"/>
        </w:rPr>
        <w:t>1.12  TRIP MONITORING COMMENTS</w:t>
      </w:r>
      <w:r>
        <w:fldChar w:fldCharType="end"/>
      </w:r>
      <w:r>
        <w:t>)</w:t>
      </w:r>
    </w:p>
    <w:p w:rsidR="009E3050" w:rsidRDefault="009E3050" w:rsidP="009E3050">
      <w:pPr>
        <w:pStyle w:val="2"/>
        <w:numPr>
          <w:ilvl w:val="1"/>
          <w:numId w:val="12"/>
        </w:numPr>
      </w:pPr>
      <w:bookmarkStart w:id="1736" w:name="_Toc421810106"/>
      <w:r>
        <w:t xml:space="preserve">VESSEL/AIRCRAFT SIGHTINGS </w:t>
      </w:r>
      <w:r w:rsidRPr="00C13861">
        <w:t>DATA</w:t>
      </w:r>
      <w:bookmarkEnd w:id="1736"/>
    </w:p>
    <w:p w:rsidR="00FA3F54" w:rsidRDefault="00FA3F54" w:rsidP="00FA3F54">
      <w:r>
        <w:t>(</w:t>
      </w:r>
      <w:proofErr w:type="gramStart"/>
      <w:r>
        <w:t xml:space="preserve">see  </w:t>
      </w:r>
      <w:proofErr w:type="gramEnd"/>
      <w:r>
        <w:fldChar w:fldCharType="begin"/>
      </w:r>
      <w:r>
        <w:instrText>HYPERLINK  \l "_VESSEL/AIRCRAFT_SIGHTINGS_DATA"</w:instrText>
      </w:r>
      <w:r>
        <w:fldChar w:fldCharType="separate"/>
      </w:r>
      <w:r w:rsidRPr="00FA3F54">
        <w:rPr>
          <w:rStyle w:val="a5"/>
        </w:rPr>
        <w:t>1.1</w:t>
      </w:r>
      <w:r>
        <w:rPr>
          <w:rStyle w:val="a5"/>
        </w:rPr>
        <w:t>3</w:t>
      </w:r>
      <w:r w:rsidRPr="00FA3F54">
        <w:rPr>
          <w:rStyle w:val="a5"/>
        </w:rPr>
        <w:t xml:space="preserve">  </w:t>
      </w:r>
      <w:r>
        <w:rPr>
          <w:rStyle w:val="a5"/>
        </w:rPr>
        <w:t>VESSEL/AIRCRAFT SIGHTINGS</w:t>
      </w:r>
      <w:r>
        <w:fldChar w:fldCharType="end"/>
      </w:r>
      <w:r>
        <w:t>)</w:t>
      </w:r>
    </w:p>
    <w:p w:rsidR="006B43E7" w:rsidRDefault="006B43E7" w:rsidP="006B43E7">
      <w:pPr>
        <w:pStyle w:val="2"/>
        <w:numPr>
          <w:ilvl w:val="1"/>
          <w:numId w:val="12"/>
        </w:numPr>
      </w:pPr>
      <w:bookmarkStart w:id="1737" w:name="_Toc421810107"/>
      <w:r>
        <w:t xml:space="preserve">MARINE DEVICES </w:t>
      </w:r>
      <w:r w:rsidRPr="00C13861">
        <w:t>DATA</w:t>
      </w:r>
      <w:bookmarkEnd w:id="1737"/>
    </w:p>
    <w:p w:rsidR="006B43E7" w:rsidRDefault="006B43E7" w:rsidP="006B43E7">
      <w:r>
        <w:t xml:space="preserve"> (</w:t>
      </w:r>
      <w:proofErr w:type="gramStart"/>
      <w:r>
        <w:t xml:space="preserve">see  </w:t>
      </w:r>
      <w:proofErr w:type="gramEnd"/>
      <w:r>
        <w:fldChar w:fldCharType="begin"/>
      </w:r>
      <w:r>
        <w:instrText>HYPERLINK  \l "_MARINE_DEVICES_DATA"</w:instrText>
      </w:r>
      <w:r>
        <w:fldChar w:fldCharType="separate"/>
      </w:r>
      <w:r w:rsidRPr="00FA3F54">
        <w:rPr>
          <w:rStyle w:val="a5"/>
        </w:rPr>
        <w:t>1.1</w:t>
      </w:r>
      <w:r>
        <w:rPr>
          <w:rStyle w:val="a5"/>
        </w:rPr>
        <w:t>5</w:t>
      </w:r>
      <w:r w:rsidRPr="00FA3F54">
        <w:rPr>
          <w:rStyle w:val="a5"/>
        </w:rPr>
        <w:t xml:space="preserve">  </w:t>
      </w:r>
      <w:r>
        <w:rPr>
          <w:rStyle w:val="a5"/>
        </w:rPr>
        <w:t>MARINE DEVICES DATA</w:t>
      </w:r>
      <w:r>
        <w:fldChar w:fldCharType="end"/>
      </w:r>
      <w:r>
        <w:t>)</w:t>
      </w:r>
    </w:p>
    <w:p w:rsidR="006B43E7" w:rsidRPr="00E72AEB" w:rsidRDefault="006B43E7" w:rsidP="006B43E7">
      <w:pPr>
        <w:pStyle w:val="2"/>
        <w:ind w:left="720"/>
      </w:pPr>
      <w:r>
        <w:br w:type="page"/>
      </w:r>
    </w:p>
    <w:p w:rsidR="009E3050" w:rsidRDefault="009E3050" w:rsidP="009F3CBF">
      <w:pPr>
        <w:pStyle w:val="2"/>
        <w:numPr>
          <w:ilvl w:val="1"/>
          <w:numId w:val="12"/>
        </w:numPr>
      </w:pPr>
      <w:bookmarkStart w:id="1738" w:name="_Toc421810108"/>
      <w:r>
        <w:lastRenderedPageBreak/>
        <w:t xml:space="preserve">CREW </w:t>
      </w:r>
      <w:r w:rsidRPr="00C13861">
        <w:t>DATA</w:t>
      </w:r>
      <w:bookmarkEnd w:id="1738"/>
      <w:ins w:id="1739" w:author="農林水産省" w:date="2016-09-08T22:32:00Z">
        <w:r w:rsidR="009F3CBF">
          <w:rPr>
            <w:rFonts w:hint="eastAsia"/>
            <w:lang w:eastAsia="ja-JP"/>
          </w:rPr>
          <w:t xml:space="preserve"> (</w:t>
        </w:r>
      </w:ins>
      <w:ins w:id="1740" w:author="農林水産省" w:date="2016-09-08T22:33:00Z">
        <w:r w:rsidR="009F3CBF">
          <w:rPr>
            <w:rFonts w:hint="eastAsia"/>
            <w:lang w:eastAsia="ja-JP"/>
          </w:rPr>
          <w:t>INTEGRATE</w:t>
        </w:r>
      </w:ins>
      <w:ins w:id="1741" w:author="農林水産省" w:date="2016-09-08T22:32:00Z">
        <w:r w:rsidR="009F3CBF">
          <w:rPr>
            <w:rFonts w:hint="eastAsia"/>
            <w:lang w:eastAsia="ja-JP"/>
          </w:rPr>
          <w:t xml:space="preserve"> to </w:t>
        </w:r>
      </w:ins>
      <w:ins w:id="1742" w:author="農林水産省" w:date="2016-09-08T22:33:00Z">
        <w:r w:rsidR="009F3CBF">
          <w:rPr>
            <w:rFonts w:hint="eastAsia"/>
            <w:lang w:eastAsia="ja-JP"/>
          </w:rPr>
          <w:t>TRIP LEVEL DATA)</w:t>
        </w:r>
      </w:ins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24"/>
        <w:gridCol w:w="3803"/>
        <w:gridCol w:w="1843"/>
        <w:gridCol w:w="5386"/>
        <w:gridCol w:w="1701"/>
        <w:gridCol w:w="709"/>
      </w:tblGrid>
      <w:tr w:rsidR="009E3050" w:rsidRPr="00366A8D" w:rsidDel="009F3CBF" w:rsidTr="00AC47B4">
        <w:trPr>
          <w:del w:id="1743" w:author="農林水産省" w:date="2016-09-09T02:22:00Z"/>
        </w:trPr>
        <w:tc>
          <w:tcPr>
            <w:tcW w:w="15134" w:type="dxa"/>
            <w:gridSpan w:val="7"/>
            <w:shd w:val="clear" w:color="auto" w:fill="D6E3BC" w:themeFill="accent3" w:themeFillTint="66"/>
          </w:tcPr>
          <w:p w:rsidR="009E3050" w:rsidDel="009F3CBF" w:rsidRDefault="006B43E7" w:rsidP="00AC47B4">
            <w:pPr>
              <w:jc w:val="center"/>
              <w:rPr>
                <w:del w:id="1744" w:author="農林水産省" w:date="2016-09-09T02:22:00Z"/>
                <w:rFonts w:ascii="Courier New" w:hAnsi="Courier New" w:cs="Courier New"/>
                <w:b/>
                <w:sz w:val="28"/>
                <w:szCs w:val="28"/>
              </w:rPr>
            </w:pPr>
            <w:del w:id="1745" w:author="農林水産省" w:date="2016-09-09T02:22:00Z">
              <w:r w:rsidDel="009F3CBF">
                <w:rPr>
                  <w:rFonts w:ascii="Courier New" w:hAnsi="Courier New" w:cs="Courier New"/>
                  <w:b/>
                  <w:sz w:val="28"/>
                  <w:szCs w:val="28"/>
                </w:rPr>
                <w:delText>VES</w:delText>
              </w:r>
              <w:r w:rsidR="009E3050" w:rsidDel="009F3CBF">
                <w:rPr>
                  <w:rFonts w:ascii="Courier New" w:hAnsi="Courier New" w:cs="Courier New"/>
                  <w:b/>
                  <w:sz w:val="28"/>
                  <w:szCs w:val="28"/>
                </w:rPr>
                <w:delText>_CREW</w:delText>
              </w:r>
            </w:del>
          </w:p>
          <w:p w:rsidR="009E3050" w:rsidDel="009F3CBF" w:rsidRDefault="009E3050" w:rsidP="000A40B0">
            <w:pPr>
              <w:jc w:val="center"/>
              <w:rPr>
                <w:del w:id="1746" w:author="農林水産省" w:date="2016-09-09T02:22:00Z"/>
              </w:rPr>
            </w:pPr>
            <w:del w:id="1747" w:author="農林水産省" w:date="2016-09-09T02:22:00Z">
              <w:r w:rsidRPr="005227D5"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PROVIDE </w:delText>
              </w:r>
              <w:r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the </w:delText>
              </w:r>
              <w:r w:rsidR="000A40B0"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summary </w:delText>
              </w:r>
              <w:r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details of </w:delText>
              </w:r>
              <w:r w:rsidR="006B43E7"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>VESSEL</w:delText>
              </w:r>
              <w:r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 CREW </w:delText>
              </w:r>
              <w:r w:rsidR="000A40B0"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>by NATIONALITY</w:delText>
              </w:r>
              <w:r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 xml:space="preserve"> on this TRIP</w:delText>
              </w:r>
              <w:r w:rsidRPr="005227D5" w:rsidDel="009F3CBF">
                <w:rPr>
                  <w:rFonts w:ascii="Courier New" w:hAnsi="Courier New" w:cs="Courier New"/>
                  <w:b/>
                  <w:sz w:val="20"/>
                  <w:szCs w:val="20"/>
                </w:rPr>
                <w:delText>.</w:delText>
              </w:r>
            </w:del>
          </w:p>
        </w:tc>
      </w:tr>
      <w:tr w:rsidR="009E3050" w:rsidRPr="00366A8D" w:rsidDel="009F3CBF" w:rsidTr="00AC47B4">
        <w:trPr>
          <w:del w:id="1748" w:author="農林水産省" w:date="2016-09-09T02:22:00Z"/>
        </w:trPr>
        <w:tc>
          <w:tcPr>
            <w:tcW w:w="1668" w:type="dxa"/>
            <w:shd w:val="clear" w:color="auto" w:fill="BFBFBF" w:themeFill="background1" w:themeFillShade="BF"/>
          </w:tcPr>
          <w:p w:rsidR="009E3050" w:rsidRPr="00366A8D" w:rsidDel="009F3CBF" w:rsidRDefault="009E3050" w:rsidP="00AC47B4">
            <w:pPr>
              <w:rPr>
                <w:del w:id="1749" w:author="農林水産省" w:date="2016-09-09T02:22:00Z"/>
                <w:rFonts w:ascii="Courier New" w:hAnsi="Courier New" w:cs="Courier New"/>
                <w:b/>
                <w:sz w:val="16"/>
                <w:szCs w:val="16"/>
              </w:rPr>
            </w:pPr>
            <w:del w:id="1750" w:author="農林水産省" w:date="2016-09-09T02:22:00Z">
              <w:r w:rsidRPr="00366A8D" w:rsidDel="009F3CBF">
                <w:rPr>
                  <w:rFonts w:ascii="Courier New" w:hAnsi="Courier New" w:cs="Courier New"/>
                  <w:b/>
                  <w:sz w:val="16"/>
                  <w:szCs w:val="16"/>
                </w:rPr>
                <w:delText>FIELD</w:delText>
              </w:r>
            </w:del>
          </w:p>
        </w:tc>
        <w:tc>
          <w:tcPr>
            <w:tcW w:w="3827" w:type="dxa"/>
            <w:gridSpan w:val="2"/>
            <w:shd w:val="clear" w:color="auto" w:fill="BFBFBF" w:themeFill="background1" w:themeFillShade="BF"/>
          </w:tcPr>
          <w:p w:rsidR="009E3050" w:rsidRPr="00366A8D" w:rsidDel="009F3CBF" w:rsidRDefault="009E3050" w:rsidP="00AC47B4">
            <w:pPr>
              <w:rPr>
                <w:del w:id="1751" w:author="農林水産省" w:date="2016-09-09T02:22:00Z"/>
                <w:rFonts w:ascii="Courier New" w:hAnsi="Courier New" w:cs="Courier New"/>
                <w:b/>
                <w:sz w:val="16"/>
                <w:szCs w:val="16"/>
              </w:rPr>
            </w:pPr>
            <w:del w:id="1752" w:author="農林水産省" w:date="2016-09-09T02:22:00Z">
              <w:r w:rsidRPr="00366A8D" w:rsidDel="009F3CBF">
                <w:rPr>
                  <w:rFonts w:ascii="Courier New" w:hAnsi="Courier New" w:cs="Courier New"/>
                  <w:b/>
                  <w:sz w:val="16"/>
                  <w:szCs w:val="16"/>
                </w:rPr>
                <w:delText>Data Collection Instructions</w:delText>
              </w:r>
            </w:del>
          </w:p>
        </w:tc>
        <w:tc>
          <w:tcPr>
            <w:tcW w:w="1843" w:type="dxa"/>
            <w:shd w:val="clear" w:color="auto" w:fill="BFBFBF" w:themeFill="background1" w:themeFillShade="BF"/>
          </w:tcPr>
          <w:p w:rsidR="009E3050" w:rsidRPr="00366A8D" w:rsidDel="009F3CBF" w:rsidRDefault="009E3050" w:rsidP="00AC47B4">
            <w:pPr>
              <w:rPr>
                <w:del w:id="1753" w:author="農林水産省" w:date="2016-09-09T02:22:00Z"/>
                <w:rFonts w:ascii="Courier New" w:hAnsi="Courier New" w:cs="Courier New"/>
                <w:b/>
                <w:sz w:val="16"/>
                <w:szCs w:val="16"/>
              </w:rPr>
            </w:pPr>
            <w:del w:id="1754" w:author="農林水産省" w:date="2016-09-09T02:22:00Z">
              <w:r w:rsidRPr="00366A8D" w:rsidDel="009F3CBF">
                <w:rPr>
                  <w:rFonts w:ascii="Courier New" w:hAnsi="Courier New" w:cs="Courier New"/>
                  <w:b/>
                  <w:sz w:val="16"/>
                  <w:szCs w:val="16"/>
                </w:rPr>
                <w:delText>Field format notes</w:delText>
              </w:r>
            </w:del>
          </w:p>
        </w:tc>
        <w:tc>
          <w:tcPr>
            <w:tcW w:w="5386" w:type="dxa"/>
            <w:shd w:val="clear" w:color="auto" w:fill="BFBFBF" w:themeFill="background1" w:themeFillShade="BF"/>
          </w:tcPr>
          <w:p w:rsidR="009E3050" w:rsidRPr="00366A8D" w:rsidDel="009F3CBF" w:rsidRDefault="009E3050" w:rsidP="00AC47B4">
            <w:pPr>
              <w:rPr>
                <w:del w:id="1755" w:author="農林水産省" w:date="2016-09-09T02:22:00Z"/>
                <w:rFonts w:ascii="Courier New" w:hAnsi="Courier New" w:cs="Courier New"/>
                <w:b/>
                <w:sz w:val="16"/>
                <w:szCs w:val="16"/>
              </w:rPr>
            </w:pPr>
            <w:del w:id="1756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</w:p>
        </w:tc>
        <w:tc>
          <w:tcPr>
            <w:tcW w:w="1701" w:type="dxa"/>
            <w:shd w:val="clear" w:color="auto" w:fill="BFBFBF" w:themeFill="background1" w:themeFillShade="BF"/>
          </w:tcPr>
          <w:p w:rsidR="009E3050" w:rsidRPr="00C53D58" w:rsidDel="009F3CBF" w:rsidRDefault="009E3050" w:rsidP="00AC47B4">
            <w:pPr>
              <w:jc w:val="center"/>
              <w:rPr>
                <w:del w:id="1757" w:author="農林水産省" w:date="2016-09-09T02:22:00Z"/>
                <w:rFonts w:ascii="Courier New" w:hAnsi="Courier New" w:cs="Courier New"/>
                <w:b/>
                <w:sz w:val="14"/>
                <w:szCs w:val="14"/>
              </w:rPr>
            </w:pPr>
            <w:del w:id="1758" w:author="農林水産省" w:date="2016-09-09T02:22:00Z">
              <w:r w:rsidRPr="00C53D58" w:rsidDel="009F3CBF">
                <w:rPr>
                  <w:rFonts w:ascii="Courier New" w:hAnsi="Courier New" w:cs="Courier New"/>
                  <w:b/>
                  <w:sz w:val="14"/>
                  <w:szCs w:val="14"/>
                </w:rPr>
                <w:delText>XML TAG</w:delText>
              </w:r>
            </w:del>
          </w:p>
        </w:tc>
        <w:tc>
          <w:tcPr>
            <w:tcW w:w="709" w:type="dxa"/>
            <w:shd w:val="clear" w:color="auto" w:fill="BFBFBF" w:themeFill="background1" w:themeFillShade="BF"/>
          </w:tcPr>
          <w:p w:rsidR="009E3050" w:rsidDel="009F3CBF" w:rsidRDefault="009E3050" w:rsidP="00AC47B4">
            <w:pPr>
              <w:jc w:val="center"/>
              <w:rPr>
                <w:del w:id="1759" w:author="農林水産省" w:date="2016-09-09T02:22:00Z"/>
                <w:rFonts w:ascii="Courier New" w:hAnsi="Courier New" w:cs="Courier New"/>
                <w:b/>
                <w:sz w:val="14"/>
                <w:szCs w:val="14"/>
              </w:rPr>
            </w:pPr>
            <w:del w:id="1760" w:author="農林水産省" w:date="2016-09-09T02:22:00Z">
              <w:r w:rsidRPr="00C53D58" w:rsidDel="009F3CBF">
                <w:rPr>
                  <w:rFonts w:ascii="Courier New" w:hAnsi="Courier New" w:cs="Courier New"/>
                  <w:b/>
                  <w:sz w:val="14"/>
                  <w:szCs w:val="14"/>
                </w:rPr>
                <w:delText>WCPFC</w:delText>
              </w:r>
            </w:del>
          </w:p>
          <w:p w:rsidR="009E3050" w:rsidRPr="00C53D58" w:rsidDel="009F3CBF" w:rsidRDefault="009E3050" w:rsidP="00AC47B4">
            <w:pPr>
              <w:jc w:val="center"/>
              <w:rPr>
                <w:del w:id="1761" w:author="農林水産省" w:date="2016-09-09T02:22:00Z"/>
                <w:rFonts w:ascii="Courier New" w:hAnsi="Courier New" w:cs="Courier New"/>
                <w:b/>
                <w:sz w:val="14"/>
                <w:szCs w:val="14"/>
              </w:rPr>
            </w:pPr>
            <w:del w:id="1762" w:author="農林水産省" w:date="2016-09-09T02:22:00Z">
              <w:r w:rsidDel="009F3CBF">
                <w:rPr>
                  <w:rFonts w:ascii="Courier New" w:hAnsi="Courier New" w:cs="Courier New"/>
                  <w:b/>
                  <w:sz w:val="14"/>
                  <w:szCs w:val="14"/>
                </w:rPr>
                <w:delText>FIELD</w:delText>
              </w:r>
            </w:del>
          </w:p>
        </w:tc>
      </w:tr>
      <w:tr w:rsidR="009E3050" w:rsidRPr="00366A8D" w:rsidDel="009F3CBF" w:rsidTr="00AC47B4">
        <w:trPr>
          <w:del w:id="1763" w:author="農林水産省" w:date="2016-09-09T02:22:00Z"/>
        </w:trPr>
        <w:tc>
          <w:tcPr>
            <w:tcW w:w="1692" w:type="dxa"/>
            <w:gridSpan w:val="2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64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65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>TRIP IDENTIFIER</w:delText>
              </w:r>
            </w:del>
          </w:p>
        </w:tc>
        <w:tc>
          <w:tcPr>
            <w:tcW w:w="3803" w:type="dxa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66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67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>Internally generated. Can be NATURAL KEY or unique integer.  NATURAL KEY would be VESSEL + DEPARTURE DATE</w:delText>
              </w:r>
            </w:del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68" w:author="農林水産省" w:date="2016-09-09T02:2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69" w:author="農林水産省" w:date="2016-09-09T02:2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E3050" w:rsidRPr="00C53D58" w:rsidDel="009F3CBF" w:rsidRDefault="009E3050" w:rsidP="00AC47B4">
            <w:pPr>
              <w:jc w:val="center"/>
              <w:rPr>
                <w:del w:id="1770" w:author="農林水産省" w:date="2016-09-09T02:22:00Z"/>
                <w:rFonts w:ascii="Courier New" w:hAnsi="Courier New" w:cs="Courier New"/>
                <w:sz w:val="14"/>
                <w:szCs w:val="14"/>
              </w:rPr>
            </w:pPr>
            <w:del w:id="1771" w:author="農林水産省" w:date="2016-09-09T02:22:00Z">
              <w:r w:rsidDel="009F3CBF">
                <w:rPr>
                  <w:rFonts w:ascii="Courier New" w:hAnsi="Courier New" w:cs="Courier New"/>
                  <w:sz w:val="14"/>
                  <w:szCs w:val="14"/>
                </w:rPr>
                <w:delText>&lt;OBSTRIP_ID&gt;</w:delText>
              </w:r>
            </w:del>
          </w:p>
        </w:tc>
        <w:tc>
          <w:tcPr>
            <w:tcW w:w="709" w:type="dxa"/>
            <w:shd w:val="clear" w:color="auto" w:fill="FDE9D9" w:themeFill="accent6" w:themeFillTint="33"/>
          </w:tcPr>
          <w:p w:rsidR="009E3050" w:rsidRPr="00C53D58" w:rsidDel="009F3CBF" w:rsidRDefault="008A078B" w:rsidP="00AC47B4">
            <w:pPr>
              <w:jc w:val="center"/>
              <w:rPr>
                <w:del w:id="1772" w:author="農林水産省" w:date="2016-09-09T02:22:00Z"/>
                <w:rFonts w:ascii="Courier New" w:hAnsi="Courier New" w:cs="Courier New"/>
                <w:sz w:val="14"/>
                <w:szCs w:val="14"/>
              </w:rPr>
            </w:pPr>
            <w:del w:id="1773" w:author="農林水産省" w:date="2016-09-09T02:22:00Z">
              <w:r w:rsidDel="009F3CB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9E3050" w:rsidRPr="00366A8D" w:rsidDel="009F3CBF" w:rsidTr="00AC47B4">
        <w:trPr>
          <w:del w:id="1774" w:author="農林水産省" w:date="2016-09-09T02:22:00Z"/>
        </w:trPr>
        <w:tc>
          <w:tcPr>
            <w:tcW w:w="1692" w:type="dxa"/>
            <w:gridSpan w:val="2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75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76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>CREW IDENTIFIER</w:delText>
              </w:r>
            </w:del>
          </w:p>
        </w:tc>
        <w:tc>
          <w:tcPr>
            <w:tcW w:w="3803" w:type="dxa"/>
            <w:shd w:val="clear" w:color="auto" w:fill="FDE9D9" w:themeFill="accent6" w:themeFillTint="33"/>
          </w:tcPr>
          <w:p w:rsidR="009E3050" w:rsidDel="009F3CBF" w:rsidRDefault="009E3050" w:rsidP="006F0A79">
            <w:pPr>
              <w:rPr>
                <w:del w:id="1777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78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 xml:space="preserve">Internally generated. Can be NATURAL KEY or unique integer.  NATURAL KEY would be VESSEL + DEPARTURE DATE </w:delText>
              </w:r>
              <w:r w:rsidR="006F0A79" w:rsidDel="009F3CBF">
                <w:rPr>
                  <w:rFonts w:ascii="Courier New" w:hAnsi="Courier New" w:cs="Courier New"/>
                  <w:sz w:val="16"/>
                  <w:szCs w:val="16"/>
                </w:rPr>
                <w:delText>+ COUNTRY_CODE</w:delText>
              </w:r>
            </w:del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79" w:author="農林水産省" w:date="2016-09-09T02:2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DE9D9" w:themeFill="accent6" w:themeFillTint="33"/>
          </w:tcPr>
          <w:p w:rsidR="009E3050" w:rsidDel="009F3CBF" w:rsidRDefault="009E3050" w:rsidP="00AC47B4">
            <w:pPr>
              <w:rPr>
                <w:del w:id="1780" w:author="農林水産省" w:date="2016-09-09T02:2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E3050" w:rsidDel="009F3CBF" w:rsidRDefault="009E3050" w:rsidP="006F0A79">
            <w:pPr>
              <w:jc w:val="center"/>
              <w:rPr>
                <w:del w:id="1781" w:author="農林水産省" w:date="2016-09-09T02:22:00Z"/>
                <w:rFonts w:ascii="Courier New" w:hAnsi="Courier New" w:cs="Courier New"/>
                <w:sz w:val="14"/>
                <w:szCs w:val="14"/>
              </w:rPr>
            </w:pPr>
            <w:del w:id="1782" w:author="農林水産省" w:date="2016-09-09T02:22:00Z">
              <w:r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6F0A79"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V</w:delText>
              </w:r>
              <w:r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_CREW_ID&gt;</w:delText>
              </w:r>
            </w:del>
          </w:p>
        </w:tc>
        <w:tc>
          <w:tcPr>
            <w:tcW w:w="709" w:type="dxa"/>
            <w:shd w:val="clear" w:color="auto" w:fill="FDE9D9" w:themeFill="accent6" w:themeFillTint="33"/>
          </w:tcPr>
          <w:p w:rsidR="009E3050" w:rsidRPr="00C53D58" w:rsidDel="009F3CBF" w:rsidRDefault="008A078B" w:rsidP="00AC47B4">
            <w:pPr>
              <w:jc w:val="center"/>
              <w:rPr>
                <w:del w:id="1783" w:author="農林水産省" w:date="2016-09-09T02:22:00Z"/>
                <w:rFonts w:ascii="Courier New" w:hAnsi="Courier New" w:cs="Courier New"/>
                <w:sz w:val="14"/>
                <w:szCs w:val="14"/>
              </w:rPr>
            </w:pPr>
            <w:del w:id="1784" w:author="農林水産省" w:date="2016-09-09T02:22:00Z">
              <w:r w:rsidDel="009F3CB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9E3050" w:rsidRPr="00366A8D" w:rsidDel="009F3CBF" w:rsidTr="00AC47B4">
        <w:trPr>
          <w:del w:id="1785" w:author="農林水産省" w:date="2016-09-09T02:22:00Z"/>
        </w:trPr>
        <w:tc>
          <w:tcPr>
            <w:tcW w:w="1692" w:type="dxa"/>
            <w:gridSpan w:val="2"/>
            <w:shd w:val="clear" w:color="auto" w:fill="auto"/>
            <w:vAlign w:val="center"/>
          </w:tcPr>
          <w:p w:rsidR="009E3050" w:rsidRPr="00D45215" w:rsidDel="009F3CBF" w:rsidRDefault="009E3050" w:rsidP="00AC47B4">
            <w:pPr>
              <w:rPr>
                <w:del w:id="1786" w:author="農林水産省" w:date="2016-09-09T02:22:00Z"/>
                <w:rFonts w:ascii="Courier New" w:hAnsi="Courier New" w:cs="Courier New"/>
                <w:caps/>
                <w:color w:val="000000"/>
                <w:sz w:val="16"/>
                <w:szCs w:val="16"/>
              </w:rPr>
            </w:pPr>
            <w:del w:id="1787" w:author="農林水産省" w:date="2016-09-09T02:22:00Z">
              <w:r w:rsidRPr="00D45215" w:rsidDel="009F3CBF">
                <w:rPr>
                  <w:rFonts w:ascii="Courier New" w:hAnsi="Courier New" w:cs="Courier New"/>
                  <w:caps/>
                  <w:color w:val="000000"/>
                  <w:sz w:val="16"/>
                  <w:szCs w:val="16"/>
                </w:rPr>
                <w:delText>country_code</w:delText>
              </w:r>
            </w:del>
          </w:p>
        </w:tc>
        <w:tc>
          <w:tcPr>
            <w:tcW w:w="3803" w:type="dxa"/>
            <w:shd w:val="clear" w:color="auto" w:fill="auto"/>
            <w:vAlign w:val="center"/>
          </w:tcPr>
          <w:p w:rsidR="009E3050" w:rsidRPr="00D45215" w:rsidDel="009F3CBF" w:rsidRDefault="009E3050" w:rsidP="000A40B0">
            <w:pPr>
              <w:rPr>
                <w:del w:id="1788" w:author="農林水産省" w:date="2016-09-09T02:2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789" w:author="農林水産省" w:date="2016-09-09T02:22:00Z">
              <w:r w:rsidRPr="00D45215" w:rsidDel="009F3CB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 xml:space="preserve">Nationality of the </w:delText>
              </w:r>
              <w:r w:rsidR="000A40B0" w:rsidDel="009F3CB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CREW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9E3050" w:rsidRPr="00D45215" w:rsidDel="009F3CBF" w:rsidRDefault="009E3050" w:rsidP="00AC47B4">
            <w:pPr>
              <w:rPr>
                <w:del w:id="1790" w:author="農林水産省" w:date="2016-09-09T02:2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791" w:author="農林水産省" w:date="2016-09-09T02:22:00Z">
              <w:r w:rsidRPr="00D45215" w:rsidDel="009F3CBF">
                <w:rPr>
                  <w:rFonts w:ascii="Courier New" w:hAnsi="Courier New" w:cs="Courier New"/>
                  <w:color w:val="000000"/>
                  <w:sz w:val="16"/>
                  <w:szCs w:val="16"/>
                </w:rPr>
                <w:delText>Char (2)</w:delText>
              </w:r>
            </w:del>
          </w:p>
        </w:tc>
        <w:tc>
          <w:tcPr>
            <w:tcW w:w="5386" w:type="dxa"/>
            <w:shd w:val="clear" w:color="auto" w:fill="auto"/>
            <w:vAlign w:val="center"/>
          </w:tcPr>
          <w:p w:rsidR="009E3050" w:rsidDel="009F3CBF" w:rsidRDefault="009E3050" w:rsidP="00AC47B4">
            <w:pPr>
              <w:rPr>
                <w:del w:id="1792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93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 xml:space="preserve">Refer to valid ISO two-letter </w:delText>
              </w:r>
              <w:r w:rsidRPr="00E35576" w:rsidDel="009F3CBF">
                <w:rPr>
                  <w:rFonts w:ascii="Courier New" w:hAnsi="Courier New" w:cs="Courier New"/>
                  <w:sz w:val="16"/>
                  <w:szCs w:val="16"/>
                </w:rPr>
                <w:delText>Country Codes - ISO 3166</w:delText>
              </w:r>
            </w:del>
          </w:p>
          <w:p w:rsidR="009E3050" w:rsidRPr="00D45215" w:rsidDel="009F3CBF" w:rsidRDefault="009E3050" w:rsidP="00AC47B4">
            <w:pPr>
              <w:rPr>
                <w:del w:id="1794" w:author="農林水産省" w:date="2016-09-09T02:22:00Z"/>
                <w:rFonts w:ascii="Courier New" w:hAnsi="Courier New" w:cs="Courier New"/>
                <w:color w:val="000000"/>
                <w:sz w:val="16"/>
                <w:szCs w:val="16"/>
              </w:rPr>
            </w:pPr>
            <w:del w:id="1795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 xml:space="preserve">For example, refer to </w:delText>
              </w:r>
              <w:r w:rsidR="00181935" w:rsidDel="009F3CBF">
                <w:fldChar w:fldCharType="begin"/>
              </w:r>
              <w:r w:rsidR="00181935" w:rsidDel="009F3CBF">
                <w:delInstrText xml:space="preserve"> HYPERLINK "http://en.wikipedia.org/wiki/ISO_3166-1" </w:delInstrText>
              </w:r>
              <w:r w:rsidR="00181935" w:rsidDel="009F3CBF">
                <w:fldChar w:fldCharType="separate"/>
              </w:r>
              <w:r w:rsidRPr="006E21C1" w:rsidDel="009F3CB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delText>http://en.wikipedia.org/wiki/ISO_3166-1</w:delText>
              </w:r>
              <w:r w:rsidR="00181935" w:rsidDel="009F3CBF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701" w:type="dxa"/>
            <w:vAlign w:val="center"/>
          </w:tcPr>
          <w:p w:rsidR="009E3050" w:rsidRPr="00D45215" w:rsidDel="009F3CBF" w:rsidRDefault="00ED1C59" w:rsidP="00AC47B4">
            <w:pPr>
              <w:jc w:val="center"/>
              <w:rPr>
                <w:del w:id="1796" w:author="農林水産省" w:date="2016-09-09T02:22:00Z"/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del w:id="1797" w:author="農林水産省" w:date="2016-09-09T02:22:00Z">
              <w:r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&lt;</w:delText>
              </w:r>
              <w:r w:rsidR="009E3050" w:rsidRPr="00D45215"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country_code</w:delText>
              </w:r>
              <w:r w:rsidDel="009F3CBF">
                <w:rPr>
                  <w:rFonts w:ascii="Courier New" w:hAnsi="Courier New" w:cs="Courier New"/>
                  <w:caps/>
                  <w:color w:val="000000"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9E3050" w:rsidRPr="00D45215" w:rsidDel="009F3CBF" w:rsidRDefault="008A078B" w:rsidP="00AC47B4">
            <w:pPr>
              <w:jc w:val="center"/>
              <w:rPr>
                <w:del w:id="1798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799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  <w:tr w:rsidR="000A40B0" w:rsidRPr="00366A8D" w:rsidDel="009F3CBF" w:rsidTr="000B34EB">
        <w:trPr>
          <w:del w:id="1800" w:author="農林水産省" w:date="2016-09-09T02:22:00Z"/>
        </w:trPr>
        <w:tc>
          <w:tcPr>
            <w:tcW w:w="1692" w:type="dxa"/>
            <w:gridSpan w:val="2"/>
            <w:shd w:val="clear" w:color="auto" w:fill="auto"/>
          </w:tcPr>
          <w:p w:rsidR="000A40B0" w:rsidRPr="000A40B0" w:rsidDel="009F3CBF" w:rsidRDefault="000A40B0" w:rsidP="000B34EB">
            <w:pPr>
              <w:rPr>
                <w:del w:id="1801" w:author="農林水産省" w:date="2016-09-09T02:22:00Z"/>
                <w:rFonts w:ascii="Courier New" w:hAnsi="Courier New" w:cs="Courier New"/>
                <w:caps/>
                <w:sz w:val="16"/>
                <w:szCs w:val="16"/>
              </w:rPr>
            </w:pPr>
            <w:del w:id="1802" w:author="農林水産省" w:date="2016-09-09T02:22:00Z">
              <w:r w:rsidRPr="000A40B0" w:rsidDel="009F3CBF">
                <w:rPr>
                  <w:rFonts w:ascii="Courier New" w:hAnsi="Courier New" w:cs="Courier New"/>
                  <w:caps/>
                  <w:sz w:val="16"/>
                  <w:szCs w:val="16"/>
                </w:rPr>
                <w:delText>crewcount</w:delText>
              </w:r>
            </w:del>
          </w:p>
        </w:tc>
        <w:tc>
          <w:tcPr>
            <w:tcW w:w="3803" w:type="dxa"/>
            <w:shd w:val="clear" w:color="auto" w:fill="auto"/>
          </w:tcPr>
          <w:p w:rsidR="000A40B0" w:rsidRPr="000A40B0" w:rsidDel="009F3CBF" w:rsidRDefault="000A40B0" w:rsidP="000A40B0">
            <w:pPr>
              <w:rPr>
                <w:del w:id="1803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804" w:author="農林水産省" w:date="2016-09-09T02:22:00Z">
              <w:r w:rsidRPr="000A40B0" w:rsidDel="009F3CBF">
                <w:rPr>
                  <w:rFonts w:ascii="Courier New" w:hAnsi="Courier New" w:cs="Courier New"/>
                  <w:sz w:val="16"/>
                  <w:szCs w:val="16"/>
                </w:rPr>
                <w:delText>Total number of crew on board during the trip</w:delText>
              </w:r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 xml:space="preserve"> for this COUNTRY OF NATIONALITY</w:delText>
              </w:r>
            </w:del>
          </w:p>
        </w:tc>
        <w:tc>
          <w:tcPr>
            <w:tcW w:w="1843" w:type="dxa"/>
            <w:shd w:val="clear" w:color="auto" w:fill="auto"/>
          </w:tcPr>
          <w:p w:rsidR="000A40B0" w:rsidRPr="000A40B0" w:rsidDel="009F3CBF" w:rsidRDefault="000A40B0" w:rsidP="000B34EB">
            <w:pPr>
              <w:rPr>
                <w:del w:id="1805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806" w:author="農林水産省" w:date="2016-09-09T02:22:00Z">
              <w:r w:rsidRPr="000A40B0" w:rsidDel="009F3CBF">
                <w:rPr>
                  <w:rFonts w:ascii="Courier New" w:hAnsi="Courier New" w:cs="Courier New"/>
                  <w:sz w:val="16"/>
                  <w:szCs w:val="16"/>
                </w:rPr>
                <w:delText>SmallInt</w:delText>
              </w:r>
            </w:del>
          </w:p>
        </w:tc>
        <w:tc>
          <w:tcPr>
            <w:tcW w:w="5386" w:type="dxa"/>
            <w:shd w:val="clear" w:color="auto" w:fill="auto"/>
          </w:tcPr>
          <w:p w:rsidR="000A40B0" w:rsidRPr="000A40B0" w:rsidDel="009F3CBF" w:rsidRDefault="000A40B0" w:rsidP="000B34EB">
            <w:pPr>
              <w:rPr>
                <w:del w:id="1807" w:author="農林水産省" w:date="2016-09-09T02:22:00Z"/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</w:tcPr>
          <w:p w:rsidR="000A40B0" w:rsidRPr="000A40B0" w:rsidDel="009F3CBF" w:rsidRDefault="00ED1C59" w:rsidP="000A40B0">
            <w:pPr>
              <w:jc w:val="center"/>
              <w:rPr>
                <w:del w:id="1808" w:author="農林水産省" w:date="2016-09-09T02:22:00Z"/>
                <w:rFonts w:ascii="Courier New" w:hAnsi="Courier New" w:cs="Courier New"/>
                <w:caps/>
                <w:sz w:val="14"/>
                <w:szCs w:val="14"/>
              </w:rPr>
            </w:pPr>
            <w:del w:id="1809" w:author="農林水産省" w:date="2016-09-09T02:22:00Z">
              <w:r w:rsidDel="009F3CBF">
                <w:rPr>
                  <w:rFonts w:ascii="Courier New" w:hAnsi="Courier New" w:cs="Courier New"/>
                  <w:caps/>
                  <w:sz w:val="14"/>
                  <w:szCs w:val="14"/>
                </w:rPr>
                <w:delText>&lt;</w:delText>
              </w:r>
              <w:r w:rsidR="000A40B0" w:rsidRPr="000A40B0" w:rsidDel="009F3CBF">
                <w:rPr>
                  <w:rFonts w:ascii="Courier New" w:hAnsi="Courier New" w:cs="Courier New"/>
                  <w:caps/>
                  <w:sz w:val="14"/>
                  <w:szCs w:val="14"/>
                </w:rPr>
                <w:delText>crewcount</w:delText>
              </w:r>
              <w:r w:rsidDel="009F3CBF">
                <w:rPr>
                  <w:rFonts w:ascii="Courier New" w:hAnsi="Courier New" w:cs="Courier New"/>
                  <w:caps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709" w:type="dxa"/>
          </w:tcPr>
          <w:p w:rsidR="000A40B0" w:rsidRPr="00D45215" w:rsidDel="009F3CBF" w:rsidRDefault="008A078B" w:rsidP="00AC47B4">
            <w:pPr>
              <w:jc w:val="center"/>
              <w:rPr>
                <w:del w:id="1810" w:author="農林水産省" w:date="2016-09-09T02:22:00Z"/>
                <w:rFonts w:ascii="Courier New" w:hAnsi="Courier New" w:cs="Courier New"/>
                <w:sz w:val="16"/>
                <w:szCs w:val="16"/>
              </w:rPr>
            </w:pPr>
            <w:del w:id="1811" w:author="農林水産省" w:date="2016-09-09T02:22:00Z">
              <w:r w:rsidDel="009F3CBF">
                <w:rPr>
                  <w:rFonts w:ascii="Courier New" w:hAnsi="Courier New" w:cs="Courier New"/>
                  <w:sz w:val="16"/>
                  <w:szCs w:val="16"/>
                </w:rPr>
                <w:delText>Y</w:delText>
              </w:r>
            </w:del>
          </w:p>
        </w:tc>
      </w:tr>
    </w:tbl>
    <w:p w:rsidR="009E3050" w:rsidRDefault="009E3050" w:rsidP="009E3050"/>
    <w:p w:rsidR="009E3050" w:rsidRDefault="009E3050" w:rsidP="009E3050">
      <w:r>
        <w:br w:type="page"/>
      </w:r>
    </w:p>
    <w:p w:rsidR="009E3050" w:rsidRDefault="00240C8C" w:rsidP="009E3050">
      <w:pPr>
        <w:pStyle w:val="2"/>
        <w:numPr>
          <w:ilvl w:val="1"/>
          <w:numId w:val="12"/>
        </w:numPr>
      </w:pPr>
      <w:bookmarkStart w:id="1812" w:name="_Toc421810109"/>
      <w:r>
        <w:lastRenderedPageBreak/>
        <w:t xml:space="preserve">LONGLINE </w:t>
      </w:r>
      <w:r w:rsidR="009E3050">
        <w:t xml:space="preserve">GEAR </w:t>
      </w:r>
      <w:r w:rsidR="009E3050" w:rsidRPr="00C13861">
        <w:t>DATA</w:t>
      </w:r>
      <w:bookmarkEnd w:id="1812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1843"/>
        <w:gridCol w:w="4961"/>
        <w:gridCol w:w="1843"/>
        <w:gridCol w:w="992"/>
      </w:tblGrid>
      <w:tr w:rsidR="009E3050" w:rsidRPr="00366A8D" w:rsidTr="007918D3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9E3050" w:rsidRDefault="00FA3F54" w:rsidP="00AC47B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LL</w:t>
            </w:r>
            <w:r w:rsidR="009E3050">
              <w:rPr>
                <w:rFonts w:ascii="Courier New" w:hAnsi="Courier New" w:cs="Courier New"/>
                <w:b/>
                <w:sz w:val="28"/>
                <w:szCs w:val="28"/>
              </w:rPr>
              <w:t>_GEAR</w:t>
            </w:r>
          </w:p>
          <w:p w:rsidR="009E3050" w:rsidRDefault="009E3050" w:rsidP="00FA3F54">
            <w:pPr>
              <w:jc w:val="center"/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information on the </w:t>
            </w:r>
            <w:r w:rsidR="00FA3F54">
              <w:rPr>
                <w:rFonts w:ascii="Courier New" w:hAnsi="Courier New" w:cs="Courier New"/>
                <w:b/>
                <w:sz w:val="20"/>
                <w:szCs w:val="20"/>
              </w:rPr>
              <w:t>LONGLINE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GEAR on the vessel</w:t>
            </w:r>
            <w:ins w:id="1813" w:author="農林水産省" w:date="2016-09-09T01:53:00Z">
              <w:r w:rsidR="0089251F">
                <w:rPr>
                  <w:rFonts w:ascii="Courier New" w:hAnsi="Courier New" w:cs="Courier New" w:hint="eastAsia"/>
                  <w:b/>
                  <w:sz w:val="20"/>
                  <w:szCs w:val="20"/>
                  <w:lang w:eastAsia="ja-JP"/>
                </w:rPr>
                <w:t xml:space="preserve"> at the trip level</w:t>
              </w:r>
            </w:ins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</w:tc>
      </w:tr>
      <w:tr w:rsidR="009E3050" w:rsidRPr="00366A8D" w:rsidTr="0089251F">
        <w:trPr>
          <w:tblHeader/>
        </w:trPr>
        <w:tc>
          <w:tcPr>
            <w:tcW w:w="2235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9E3050" w:rsidRPr="00366A8D" w:rsidRDefault="009E3050" w:rsidP="00AC47B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814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815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843" w:type="dxa"/>
            <w:shd w:val="clear" w:color="auto" w:fill="BFBFBF" w:themeFill="background1" w:themeFillShade="BF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E3050" w:rsidRDefault="009E3050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9E3050" w:rsidRDefault="009E3050" w:rsidP="00AC47B4">
            <w:pPr>
              <w:jc w:val="center"/>
              <w:rPr>
                <w:ins w:id="1816" w:author="農林水産省" w:date="2016-09-09T01:53:00Z"/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  <w:ins w:id="1817" w:author="農林水産省" w:date="2016-09-09T01:54:00Z">
              <w:r w:rsidR="0089251F">
                <w:rPr>
                  <w:rStyle w:val="ae"/>
                  <w:rFonts w:ascii="Courier New" w:hAnsi="Courier New" w:cs="Courier New"/>
                  <w:b/>
                  <w:sz w:val="14"/>
                  <w:szCs w:val="14"/>
                </w:rPr>
                <w:footnoteReference w:customMarkFollows="1" w:id="14"/>
                <w:t>*</w:t>
              </w:r>
            </w:ins>
          </w:p>
          <w:p w:rsidR="0089251F" w:rsidRPr="00C53D58" w:rsidRDefault="0089251F" w:rsidP="00AC47B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  <w:lang w:eastAsia="ja-JP"/>
              </w:rPr>
            </w:pPr>
            <w:ins w:id="1820" w:author="農林水産省" w:date="2016-09-09T01:53:00Z">
              <w:r>
                <w:rPr>
                  <w:rFonts w:ascii="Courier New" w:hAnsi="Courier New" w:cs="Courier New" w:hint="eastAsia"/>
                  <w:b/>
                  <w:sz w:val="14"/>
                  <w:szCs w:val="14"/>
                  <w:lang w:eastAsia="ja-JP"/>
                </w:rPr>
                <w:t>(Field #)</w:t>
              </w:r>
            </w:ins>
          </w:p>
        </w:tc>
      </w:tr>
      <w:tr w:rsidR="009E3050" w:rsidRPr="00366A8D" w:rsidTr="0089251F">
        <w:tc>
          <w:tcPr>
            <w:tcW w:w="2235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3260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RPr="00C53D58" w:rsidRDefault="009E3050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Pr="00C53D58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9E3050" w:rsidRPr="00366A8D" w:rsidTr="0089251F">
        <w:tc>
          <w:tcPr>
            <w:tcW w:w="2235" w:type="dxa"/>
            <w:shd w:val="clear" w:color="auto" w:fill="FDE9D9" w:themeFill="accent6" w:themeFillTint="33"/>
          </w:tcPr>
          <w:p w:rsidR="009E3050" w:rsidRDefault="00535D65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LL</w:t>
            </w:r>
            <w:r w:rsidR="009E3050">
              <w:rPr>
                <w:rFonts w:ascii="Courier New" w:hAnsi="Courier New" w:cs="Courier New"/>
                <w:sz w:val="16"/>
                <w:szCs w:val="16"/>
              </w:rPr>
              <w:t xml:space="preserve"> GEAR IDENTIFIER</w:t>
            </w:r>
          </w:p>
        </w:tc>
        <w:tc>
          <w:tcPr>
            <w:tcW w:w="3260" w:type="dxa"/>
            <w:shd w:val="clear" w:color="auto" w:fill="FDE9D9" w:themeFill="accent6" w:themeFillTint="33"/>
          </w:tcPr>
          <w:p w:rsidR="009E3050" w:rsidRDefault="009E3050" w:rsidP="00535D65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Internally generated. Can be NATURAL KEY or unique integer.  NATURAL KEY would be VESSEL + DEPARTURE DATE </w:t>
            </w:r>
            <w:r w:rsidR="00535D6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9E3050" w:rsidRDefault="009E3050" w:rsidP="00AC47B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DE9D9" w:themeFill="accent6" w:themeFillTint="33"/>
          </w:tcPr>
          <w:p w:rsidR="009E3050" w:rsidRPr="00C53D58" w:rsidRDefault="00535D65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&lt;L</w:t>
            </w:r>
            <w:r w:rsidR="009E3050">
              <w:rPr>
                <w:rFonts w:ascii="Courier New" w:hAnsi="Courier New" w:cs="Courier New"/>
                <w:sz w:val="14"/>
                <w:szCs w:val="14"/>
              </w:rPr>
              <w:t>_GEAR_ID&gt;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9E3050" w:rsidRPr="00C53D58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AD72B0" w:rsidRPr="00AD3568" w:rsidTr="00AC7F6B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AD72B0" w:rsidRPr="00AD3568" w:rsidRDefault="00AD72B0" w:rsidP="00AC7F6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1821" w:author="農林水産省" w:date="2016-09-09T02:08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SPECIAL</w:t>
              </w:r>
            </w:ins>
            <w:ins w:id="1822" w:author="農林水産省" w:date="2016-09-09T02:05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 GEAR</w:t>
              </w:r>
            </w:ins>
            <w:ins w:id="1823" w:author="農林水産省" w:date="2016-09-09T01:53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 ATTRIBUTES</w:t>
              </w:r>
            </w:ins>
          </w:p>
        </w:tc>
      </w:tr>
      <w:tr w:rsidR="0013583F" w:rsidRPr="00366A8D" w:rsidTr="00AC7F6B">
        <w:trPr>
          <w:ins w:id="1824" w:author="農林水産省" w:date="2016-09-09T02:13:00Z"/>
        </w:trPr>
        <w:tc>
          <w:tcPr>
            <w:tcW w:w="2235" w:type="dxa"/>
            <w:shd w:val="clear" w:color="auto" w:fill="auto"/>
          </w:tcPr>
          <w:p w:rsidR="0013583F" w:rsidRPr="0013583F" w:rsidRDefault="0013583F" w:rsidP="00AC7F6B">
            <w:pPr>
              <w:rPr>
                <w:ins w:id="1825" w:author="農林水産省" w:date="2016-09-09T02:13:00Z"/>
                <w:rFonts w:ascii="Courier New" w:hAnsi="Courier New" w:cs="Courier New"/>
                <w:caps/>
                <w:sz w:val="16"/>
                <w:szCs w:val="16"/>
              </w:rPr>
            </w:pPr>
            <w:ins w:id="1826" w:author="農林水産省" w:date="2016-09-09T02:13:00Z">
              <w:r w:rsidRPr="0013583F">
                <w:rPr>
                  <w:rFonts w:ascii="Courier New" w:hAnsi="Courier New" w:cs="Courier New"/>
                  <w:caps/>
                  <w:sz w:val="16"/>
                  <w:szCs w:val="16"/>
                </w:rPr>
                <w:t>wiretrace_ans</w:t>
              </w:r>
            </w:ins>
          </w:p>
        </w:tc>
        <w:tc>
          <w:tcPr>
            <w:tcW w:w="3260" w:type="dxa"/>
            <w:shd w:val="clear" w:color="auto" w:fill="auto"/>
          </w:tcPr>
          <w:p w:rsidR="0013583F" w:rsidRPr="0013583F" w:rsidRDefault="0013583F" w:rsidP="00AC7F6B">
            <w:pPr>
              <w:rPr>
                <w:ins w:id="1827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ins w:id="1828" w:author="農林水産省" w:date="2016-09-09T02:13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Presence of wire trace (Y/N)</w:t>
              </w:r>
            </w:ins>
          </w:p>
        </w:tc>
        <w:tc>
          <w:tcPr>
            <w:tcW w:w="1843" w:type="dxa"/>
            <w:shd w:val="clear" w:color="auto" w:fill="auto"/>
          </w:tcPr>
          <w:p w:rsidR="0013583F" w:rsidRPr="0013583F" w:rsidRDefault="0013583F" w:rsidP="00AC7F6B">
            <w:pPr>
              <w:rPr>
                <w:ins w:id="1829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ins w:id="1830" w:author="農林水産省" w:date="2016-09-09T02:13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Char (1)</w:t>
              </w:r>
            </w:ins>
          </w:p>
        </w:tc>
        <w:tc>
          <w:tcPr>
            <w:tcW w:w="4961" w:type="dxa"/>
            <w:shd w:val="clear" w:color="auto" w:fill="auto"/>
          </w:tcPr>
          <w:p w:rsidR="0013583F" w:rsidRPr="0013583F" w:rsidRDefault="0013583F" w:rsidP="00AC7F6B">
            <w:pPr>
              <w:rPr>
                <w:ins w:id="1831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ins w:id="1832" w:author="農林水産省" w:date="2016-09-09T02:13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Must be ‘Y’, ‘N’ or ‘X’ (observer did not respond to this question)</w:t>
              </w:r>
            </w:ins>
          </w:p>
        </w:tc>
        <w:tc>
          <w:tcPr>
            <w:tcW w:w="1843" w:type="dxa"/>
          </w:tcPr>
          <w:p w:rsidR="0013583F" w:rsidRPr="0013583F" w:rsidRDefault="0013583F" w:rsidP="00AC7F6B">
            <w:pPr>
              <w:jc w:val="center"/>
              <w:rPr>
                <w:ins w:id="1833" w:author="農林水産省" w:date="2016-09-09T02:13:00Z"/>
                <w:rFonts w:ascii="Courier New" w:hAnsi="Courier New" w:cs="Courier New"/>
                <w:caps/>
                <w:sz w:val="14"/>
                <w:szCs w:val="14"/>
              </w:rPr>
            </w:pPr>
            <w:ins w:id="1834" w:author="農林水産省" w:date="2016-09-09T02:13:00Z">
              <w:r w:rsidRPr="0013583F">
                <w:rPr>
                  <w:rFonts w:ascii="Courier New" w:hAnsi="Courier New" w:cs="Courier New"/>
                  <w:caps/>
                  <w:sz w:val="14"/>
                  <w:szCs w:val="14"/>
                </w:rPr>
                <w:t>&lt;wiretrace_ans&gt;</w:t>
              </w:r>
            </w:ins>
          </w:p>
        </w:tc>
        <w:tc>
          <w:tcPr>
            <w:tcW w:w="992" w:type="dxa"/>
          </w:tcPr>
          <w:p w:rsidR="0013583F" w:rsidRPr="0013583F" w:rsidRDefault="0013583F" w:rsidP="00AC7F6B">
            <w:pPr>
              <w:jc w:val="center"/>
              <w:rPr>
                <w:ins w:id="1835" w:author="農林水産省" w:date="2016-09-09T02:13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36" w:author="農林水産省" w:date="2016-09-09T02:13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13583F" w:rsidRPr="0013583F" w:rsidRDefault="0013583F" w:rsidP="00AC7F6B">
            <w:pPr>
              <w:jc w:val="center"/>
              <w:rPr>
                <w:ins w:id="1837" w:author="農林水産省" w:date="2016-09-09T02:13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38" w:author="農林水産省" w:date="2016-09-09T02:13:00Z">
              <w:r w:rsidRPr="0013583F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(50)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mlinehaul_ans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Mainline hauler (Y/N)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mlinehaul_ans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839" w:author="農林水産省" w:date="2016-09-09T02:08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0" w:author="農林水産省" w:date="2016-09-09T02:08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(51)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mlinehaul_usage_code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ref_usage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mlinehaul_usage_code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1" w:author="農林水産省" w:date="2016-09-09T02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842" w:author="農林水産省" w:date="2016-09-09T02:09:00Z">
              <w:r w:rsidR="008A078B" w:rsidDel="00AD72B0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mlinehaul_comments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Mainline Hauler    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mlinehaul_comments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blinehaul_ans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hauler (Y/N)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blinehaul_ans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843" w:author="農林水産省" w:date="2016-09-09T02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4" w:author="農林水産省" w:date="2016-09-09T02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(52)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blinehaul_usage_code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ref_usage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blinehaul_usage_code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5" w:author="農林水産省" w:date="2016-09-09T02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846" w:author="農林水産省" w:date="2016-09-09T02:09:00Z">
              <w:r w:rsidR="008A078B" w:rsidDel="00AD72B0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blinehaul_comments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Hauler    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blinehaul_comments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lshoot_ans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Line shooter (Y/N)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lshoot_ans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847" w:author="農林水産省" w:date="2016-09-09T02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3583F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8" w:author="農林水産省" w:date="2016-09-09T02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(53)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lshoot_usage_code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ref_usage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lshoot_usage_code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49" w:author="農林水産省" w:date="2016-09-09T02:09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850" w:author="農林水産省" w:date="2016-09-09T02:09:00Z">
              <w:r w:rsidR="008A078B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lshoot_comments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Line shooter    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lshoot_comments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baitthr_ans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Automatic bait thrower (Y/N)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baitthr_ans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851" w:author="農林水産省" w:date="2016-09-09T02:09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3583F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52" w:author="農林水産省" w:date="2016-09-09T02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(54)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baitthr_usage_code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ref_usage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baitthr_usage_code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53" w:author="農林水産省" w:date="2016-09-09T02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854" w:author="農林水産省" w:date="2016-09-09T02:10:00Z">
              <w:r w:rsidR="008A078B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baitthr_comments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Automatic Bait thrower    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baitthr_comments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branchatt_ans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Automatic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attacher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(Y/N)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branchatt_ans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855" w:author="農林水産省" w:date="2016-09-09T02:10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13583F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56" w:author="農林水産省" w:date="2016-09-09T02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(55)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branchatt_usage_code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Link to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ref_usage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table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branchatt_usage_code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57" w:author="農林水産省" w:date="2016-09-09T02:10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858" w:author="農林水産省" w:date="2016-09-09T02:10:00Z">
              <w:r w:rsidR="008A078B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branchatt_comments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Automatic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attacher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branchatt_comments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3583F" w:rsidRPr="00366A8D" w:rsidTr="00AC7F6B">
        <w:trPr>
          <w:ins w:id="1859" w:author="農林水産省" w:date="2016-09-09T02:15:00Z"/>
        </w:trPr>
        <w:tc>
          <w:tcPr>
            <w:tcW w:w="2235" w:type="dxa"/>
            <w:shd w:val="clear" w:color="auto" w:fill="auto"/>
          </w:tcPr>
          <w:p w:rsidR="0013583F" w:rsidRPr="0013583F" w:rsidRDefault="0013583F" w:rsidP="00AC7F6B">
            <w:pPr>
              <w:rPr>
                <w:ins w:id="1860" w:author="農林水産省" w:date="2016-09-09T02:15:00Z"/>
                <w:rFonts w:ascii="Courier New" w:hAnsi="Courier New" w:cs="Courier New"/>
                <w:caps/>
                <w:sz w:val="16"/>
                <w:szCs w:val="16"/>
              </w:rPr>
            </w:pPr>
            <w:ins w:id="1861" w:author="農林水産省" w:date="2016-09-09T02:15:00Z">
              <w:r>
                <w:rPr>
                  <w:rFonts w:ascii="Courier New" w:hAnsi="Courier New" w:cs="Courier New"/>
                  <w:caps/>
                  <w:sz w:val="16"/>
                  <w:szCs w:val="16"/>
                </w:rPr>
                <w:t>w</w:t>
              </w:r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EIGHTED BR</w:t>
              </w:r>
            </w:ins>
            <w:ins w:id="1862" w:author="農林水産省" w:date="2016-09-09T02:16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 xml:space="preserve">ANCH </w:t>
              </w:r>
            </w:ins>
            <w:ins w:id="1863" w:author="農林水産省" w:date="2016-09-09T02:15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t>LIne</w:t>
              </w:r>
              <w:r w:rsidRPr="0013583F">
                <w:rPr>
                  <w:rFonts w:ascii="Courier New" w:hAnsi="Courier New" w:cs="Courier New"/>
                  <w:caps/>
                  <w:sz w:val="16"/>
                  <w:szCs w:val="16"/>
                </w:rPr>
                <w:t>_ans</w:t>
              </w:r>
            </w:ins>
          </w:p>
        </w:tc>
        <w:tc>
          <w:tcPr>
            <w:tcW w:w="3260" w:type="dxa"/>
            <w:shd w:val="clear" w:color="auto" w:fill="auto"/>
          </w:tcPr>
          <w:p w:rsidR="0013583F" w:rsidRPr="0013583F" w:rsidRDefault="0013583F" w:rsidP="00AC7F6B">
            <w:pPr>
              <w:rPr>
                <w:ins w:id="1864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65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Presence o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f </w:t>
              </w:r>
            </w:ins>
            <w:ins w:id="1866" w:author="農林水産省" w:date="2016-09-09T02:16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weight branch line</w:t>
              </w:r>
            </w:ins>
            <w:ins w:id="1867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 xml:space="preserve"> (Y/N)</w:t>
              </w:r>
            </w:ins>
          </w:p>
        </w:tc>
        <w:tc>
          <w:tcPr>
            <w:tcW w:w="1843" w:type="dxa"/>
            <w:shd w:val="clear" w:color="auto" w:fill="auto"/>
          </w:tcPr>
          <w:p w:rsidR="0013583F" w:rsidRPr="0013583F" w:rsidRDefault="0013583F" w:rsidP="00AC7F6B">
            <w:pPr>
              <w:rPr>
                <w:ins w:id="1868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69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Char (1)</w:t>
              </w:r>
            </w:ins>
          </w:p>
        </w:tc>
        <w:tc>
          <w:tcPr>
            <w:tcW w:w="4961" w:type="dxa"/>
            <w:shd w:val="clear" w:color="auto" w:fill="auto"/>
          </w:tcPr>
          <w:p w:rsidR="0013583F" w:rsidRPr="0013583F" w:rsidRDefault="0013583F" w:rsidP="00AC7F6B">
            <w:pPr>
              <w:rPr>
                <w:ins w:id="1870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71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Must be ‘Y’, ‘N’ or ‘X’ (observer did not respond to this question)</w:t>
              </w:r>
            </w:ins>
          </w:p>
        </w:tc>
        <w:tc>
          <w:tcPr>
            <w:tcW w:w="1843" w:type="dxa"/>
          </w:tcPr>
          <w:p w:rsidR="0013583F" w:rsidRPr="0013583F" w:rsidRDefault="0013583F" w:rsidP="00AC7F6B">
            <w:pPr>
              <w:jc w:val="center"/>
              <w:rPr>
                <w:ins w:id="1872" w:author="農林水産省" w:date="2016-09-09T02:15:00Z"/>
                <w:rFonts w:ascii="Courier New" w:hAnsi="Courier New" w:cs="Courier New"/>
                <w:caps/>
                <w:sz w:val="14"/>
                <w:szCs w:val="14"/>
              </w:rPr>
            </w:pPr>
            <w:ins w:id="1873" w:author="農林水産省" w:date="2016-09-09T02:15:00Z">
              <w:r w:rsidRPr="0013583F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  <w:r>
                <w:rPr>
                  <w:rFonts w:ascii="Courier New" w:hAnsi="Courier New" w:cs="Courier New"/>
                  <w:caps/>
                  <w:sz w:val="14"/>
                  <w:szCs w:val="14"/>
                </w:rPr>
                <w:t>w</w:t>
              </w:r>
            </w:ins>
            <w:ins w:id="1874" w:author="農林水産省" w:date="2016-09-09T02:16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BRANCH</w:t>
              </w:r>
            </w:ins>
            <w:ins w:id="1875" w:author="農林水産省" w:date="2016-09-09T02:15:00Z">
              <w:r w:rsidRPr="0013583F">
                <w:rPr>
                  <w:rFonts w:ascii="Courier New" w:hAnsi="Courier New" w:cs="Courier New"/>
                  <w:caps/>
                  <w:sz w:val="14"/>
                  <w:szCs w:val="14"/>
                </w:rPr>
                <w:t>_ans&gt;</w:t>
              </w:r>
            </w:ins>
          </w:p>
        </w:tc>
        <w:tc>
          <w:tcPr>
            <w:tcW w:w="992" w:type="dxa"/>
          </w:tcPr>
          <w:p w:rsidR="0013583F" w:rsidRPr="0013583F" w:rsidRDefault="0013583F" w:rsidP="00AC7F6B">
            <w:pPr>
              <w:jc w:val="center"/>
              <w:rPr>
                <w:ins w:id="1876" w:author="農林水産省" w:date="2016-09-09T02:1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77" w:author="農林水産省" w:date="2016-09-09T02:15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13583F" w:rsidRPr="0013583F" w:rsidRDefault="0013583F" w:rsidP="00AC7F6B">
            <w:pPr>
              <w:jc w:val="center"/>
              <w:rPr>
                <w:ins w:id="1878" w:author="農林水産省" w:date="2016-09-09T02:1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79" w:author="農林水産省" w:date="2016-09-09T02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1880" w:author="農林水産省" w:date="2016-09-09T02:1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60</w:t>
              </w:r>
            </w:ins>
            <w:ins w:id="1881" w:author="農林水産省" w:date="2016-09-09T02:15:00Z">
              <w:r w:rsidRPr="0013583F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13583F" w:rsidRPr="00366A8D" w:rsidTr="00AC7F6B">
        <w:trPr>
          <w:ins w:id="1882" w:author="農林水産省" w:date="2016-09-09T02:15:00Z"/>
        </w:trPr>
        <w:tc>
          <w:tcPr>
            <w:tcW w:w="2235" w:type="dxa"/>
            <w:shd w:val="clear" w:color="auto" w:fill="auto"/>
          </w:tcPr>
          <w:p w:rsidR="0013583F" w:rsidRPr="0013583F" w:rsidRDefault="0013583F" w:rsidP="00AC7F6B">
            <w:pPr>
              <w:rPr>
                <w:ins w:id="1883" w:author="農林水産省" w:date="2016-09-09T02:15:00Z"/>
                <w:rFonts w:ascii="Courier New" w:hAnsi="Courier New" w:cs="Courier New"/>
                <w:caps/>
                <w:sz w:val="16"/>
                <w:szCs w:val="16"/>
              </w:rPr>
            </w:pPr>
            <w:ins w:id="1884" w:author="農林水産省" w:date="2016-09-09T02:17:00Z">
              <w:r>
                <w:rPr>
                  <w:rFonts w:ascii="Courier New" w:hAnsi="Courier New" w:cs="Courier New" w:hint="eastAsia"/>
                  <w:caps/>
                  <w:sz w:val="16"/>
                  <w:szCs w:val="16"/>
                  <w:lang w:eastAsia="ja-JP"/>
                </w:rPr>
                <w:lastRenderedPageBreak/>
                <w:t>Strategic offal disposal</w:t>
              </w:r>
            </w:ins>
            <w:ins w:id="1885" w:author="農林水産省" w:date="2016-09-09T02:15:00Z">
              <w:r w:rsidRPr="0013583F">
                <w:rPr>
                  <w:rFonts w:ascii="Courier New" w:hAnsi="Courier New" w:cs="Courier New"/>
                  <w:caps/>
                  <w:sz w:val="16"/>
                  <w:szCs w:val="16"/>
                </w:rPr>
                <w:t>_ans</w:t>
              </w:r>
            </w:ins>
          </w:p>
        </w:tc>
        <w:tc>
          <w:tcPr>
            <w:tcW w:w="3260" w:type="dxa"/>
            <w:shd w:val="clear" w:color="auto" w:fill="auto"/>
          </w:tcPr>
          <w:p w:rsidR="0013583F" w:rsidRPr="0013583F" w:rsidRDefault="0013583F" w:rsidP="00AC7F6B">
            <w:pPr>
              <w:rPr>
                <w:ins w:id="1886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87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Presence o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 xml:space="preserve">f </w:t>
              </w:r>
            </w:ins>
            <w:ins w:id="1888" w:author="農林水産省" w:date="2016-09-09T02:17:00Z">
              <w:r>
                <w:rPr>
                  <w:rFonts w:ascii="Courier New" w:hAnsi="Courier New" w:cs="Courier New" w:hint="eastAsia"/>
                  <w:sz w:val="16"/>
                  <w:szCs w:val="16"/>
                  <w:lang w:eastAsia="ja-JP"/>
                </w:rPr>
                <w:t>strategic offal disposal</w:t>
              </w:r>
            </w:ins>
            <w:ins w:id="1889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 xml:space="preserve"> (Y/N)</w:t>
              </w:r>
            </w:ins>
          </w:p>
        </w:tc>
        <w:tc>
          <w:tcPr>
            <w:tcW w:w="1843" w:type="dxa"/>
            <w:shd w:val="clear" w:color="auto" w:fill="auto"/>
          </w:tcPr>
          <w:p w:rsidR="0013583F" w:rsidRPr="0013583F" w:rsidRDefault="0013583F" w:rsidP="00AC7F6B">
            <w:pPr>
              <w:rPr>
                <w:ins w:id="1890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91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Char (1)</w:t>
              </w:r>
            </w:ins>
          </w:p>
        </w:tc>
        <w:tc>
          <w:tcPr>
            <w:tcW w:w="4961" w:type="dxa"/>
            <w:shd w:val="clear" w:color="auto" w:fill="auto"/>
          </w:tcPr>
          <w:p w:rsidR="0013583F" w:rsidRPr="0013583F" w:rsidRDefault="0013583F" w:rsidP="00AC7F6B">
            <w:pPr>
              <w:rPr>
                <w:ins w:id="1892" w:author="農林水産省" w:date="2016-09-09T02:15:00Z"/>
                <w:rFonts w:ascii="Courier New" w:hAnsi="Courier New" w:cs="Courier New"/>
                <w:sz w:val="16"/>
                <w:szCs w:val="16"/>
              </w:rPr>
            </w:pPr>
            <w:ins w:id="1893" w:author="農林水産省" w:date="2016-09-09T02:15:00Z">
              <w:r w:rsidRPr="0013583F">
                <w:rPr>
                  <w:rFonts w:ascii="Courier New" w:hAnsi="Courier New" w:cs="Courier New"/>
                  <w:sz w:val="16"/>
                  <w:szCs w:val="16"/>
                </w:rPr>
                <w:t>Must be ‘Y’, ‘N’ or ‘X’ (observer did not respond to this question)</w:t>
              </w:r>
            </w:ins>
          </w:p>
        </w:tc>
        <w:tc>
          <w:tcPr>
            <w:tcW w:w="1843" w:type="dxa"/>
          </w:tcPr>
          <w:p w:rsidR="0013583F" w:rsidRPr="0013583F" w:rsidRDefault="0013583F" w:rsidP="00AC7F6B">
            <w:pPr>
              <w:jc w:val="center"/>
              <w:rPr>
                <w:ins w:id="1894" w:author="農林水産省" w:date="2016-09-09T02:15:00Z"/>
                <w:rFonts w:ascii="Courier New" w:hAnsi="Courier New" w:cs="Courier New"/>
                <w:caps/>
                <w:sz w:val="14"/>
                <w:szCs w:val="14"/>
              </w:rPr>
            </w:pPr>
            <w:ins w:id="1895" w:author="農林水産省" w:date="2016-09-09T02:15:00Z">
              <w:r w:rsidRPr="0013583F">
                <w:rPr>
                  <w:rFonts w:ascii="Courier New" w:hAnsi="Courier New" w:cs="Courier New"/>
                  <w:caps/>
                  <w:sz w:val="14"/>
                  <w:szCs w:val="14"/>
                </w:rPr>
                <w:t>&lt;</w:t>
              </w:r>
            </w:ins>
            <w:ins w:id="1896" w:author="農林水産省" w:date="2016-09-09T02:17:00Z">
              <w:r>
                <w:rPr>
                  <w:rFonts w:ascii="Courier New" w:hAnsi="Courier New" w:cs="Courier New" w:hint="eastAsia"/>
                  <w:caps/>
                  <w:sz w:val="14"/>
                  <w:szCs w:val="14"/>
                  <w:lang w:eastAsia="ja-JP"/>
                </w:rPr>
                <w:t>SODIS</w:t>
              </w:r>
            </w:ins>
            <w:ins w:id="1897" w:author="農林水産省" w:date="2016-09-09T02:15:00Z">
              <w:r w:rsidRPr="0013583F">
                <w:rPr>
                  <w:rFonts w:ascii="Courier New" w:hAnsi="Courier New" w:cs="Courier New"/>
                  <w:caps/>
                  <w:sz w:val="14"/>
                  <w:szCs w:val="14"/>
                </w:rPr>
                <w:t>_ans&gt;</w:t>
              </w:r>
            </w:ins>
          </w:p>
        </w:tc>
        <w:tc>
          <w:tcPr>
            <w:tcW w:w="992" w:type="dxa"/>
          </w:tcPr>
          <w:p w:rsidR="0013583F" w:rsidRPr="0013583F" w:rsidRDefault="0013583F" w:rsidP="00AC7F6B">
            <w:pPr>
              <w:jc w:val="center"/>
              <w:rPr>
                <w:ins w:id="1898" w:author="農林水産省" w:date="2016-09-09T02:1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899" w:author="農林水産省" w:date="2016-09-09T02:15:00Z">
              <w:r w:rsidRPr="0013583F">
                <w:rPr>
                  <w:rFonts w:ascii="Courier New" w:hAnsi="Courier New" w:cs="Courier New"/>
                  <w:sz w:val="14"/>
                  <w:szCs w:val="14"/>
                </w:rPr>
                <w:t>Y</w:t>
              </w:r>
            </w:ins>
          </w:p>
          <w:p w:rsidR="0013583F" w:rsidRPr="0013583F" w:rsidRDefault="0013583F" w:rsidP="00AC7F6B">
            <w:pPr>
              <w:jc w:val="center"/>
              <w:rPr>
                <w:ins w:id="1900" w:author="農林水産省" w:date="2016-09-09T02:15:00Z"/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01" w:author="農林水産省" w:date="2016-09-09T02:1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</w:t>
              </w:r>
            </w:ins>
            <w:ins w:id="1902" w:author="農林水産省" w:date="2016-09-09T02:17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66</w:t>
              </w:r>
            </w:ins>
            <w:ins w:id="1903" w:author="農林水産省" w:date="2016-09-09T02:15:00Z">
              <w:r w:rsidRPr="0013583F"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)</w:t>
              </w:r>
            </w:ins>
          </w:p>
        </w:tc>
      </w:tr>
      <w:tr w:rsidR="00165EDD" w:rsidRPr="00366A8D" w:rsidTr="0089251F">
        <w:tc>
          <w:tcPr>
            <w:tcW w:w="2235" w:type="dxa"/>
            <w:shd w:val="clear" w:color="auto" w:fill="auto"/>
          </w:tcPr>
          <w:p w:rsidR="00165EDD" w:rsidRPr="00535D65" w:rsidRDefault="00165EDD" w:rsidP="00165ED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w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T_S</w:t>
            </w: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ca_ans</w:t>
            </w:r>
          </w:p>
        </w:tc>
        <w:tc>
          <w:tcPr>
            <w:tcW w:w="3260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Weighing scales (Y/N)</w:t>
            </w:r>
          </w:p>
        </w:tc>
        <w:tc>
          <w:tcPr>
            <w:tcW w:w="1843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165EDD" w:rsidRPr="00165EDD" w:rsidRDefault="00ED1C59" w:rsidP="00165EDD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65EDD" w:rsidRPr="00165EDD">
              <w:rPr>
                <w:rFonts w:ascii="Courier New" w:hAnsi="Courier New" w:cs="Courier New"/>
                <w:caps/>
                <w:sz w:val="14"/>
                <w:szCs w:val="14"/>
              </w:rPr>
              <w:t>WT_SCA_ANS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65EDD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65EDD" w:rsidRPr="00366A8D" w:rsidTr="0089251F">
        <w:tc>
          <w:tcPr>
            <w:tcW w:w="2235" w:type="dxa"/>
            <w:shd w:val="clear" w:color="auto" w:fill="auto"/>
          </w:tcPr>
          <w:p w:rsidR="00165EDD" w:rsidRPr="00535D65" w:rsidRDefault="00165EDD" w:rsidP="00165ED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w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T_S</w:t>
            </w: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ca_usage_code</w:t>
            </w:r>
          </w:p>
        </w:tc>
        <w:tc>
          <w:tcPr>
            <w:tcW w:w="3260" w:type="dxa"/>
            <w:shd w:val="clear" w:color="auto" w:fill="auto"/>
          </w:tcPr>
          <w:p w:rsidR="00165EDD" w:rsidRPr="00535D65" w:rsidRDefault="008A078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Weighing scales USAGE </w:t>
            </w:r>
          </w:p>
        </w:tc>
        <w:tc>
          <w:tcPr>
            <w:tcW w:w="1843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(3)</w:t>
            </w:r>
          </w:p>
        </w:tc>
        <w:tc>
          <w:tcPr>
            <w:tcW w:w="4961" w:type="dxa"/>
            <w:shd w:val="clear" w:color="auto" w:fill="auto"/>
          </w:tcPr>
          <w:p w:rsidR="00165EDD" w:rsidRPr="00535D65" w:rsidRDefault="00BF13D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hyperlink w:anchor="_APPENDIX_A21_–" w:history="1">
              <w:r w:rsidR="00165EDD" w:rsidRPr="00165EDD">
                <w:rPr>
                  <w:rStyle w:val="a5"/>
                  <w:rFonts w:ascii="Courier New" w:hAnsi="Courier New" w:cs="Courier New"/>
                  <w:sz w:val="16"/>
                  <w:szCs w:val="16"/>
                </w:rPr>
                <w:t>REFER TO APPENDIX 21</w:t>
              </w:r>
            </w:hyperlink>
          </w:p>
        </w:tc>
        <w:tc>
          <w:tcPr>
            <w:tcW w:w="1843" w:type="dxa"/>
          </w:tcPr>
          <w:p w:rsidR="00165EDD" w:rsidRPr="00165EDD" w:rsidRDefault="00ED1C59" w:rsidP="00165EDD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65EDD" w:rsidRPr="00165EDD">
              <w:rPr>
                <w:rFonts w:ascii="Courier New" w:hAnsi="Courier New" w:cs="Courier New"/>
                <w:caps/>
                <w:sz w:val="14"/>
                <w:szCs w:val="14"/>
              </w:rPr>
              <w:t>WT_SCA_USAGE_CODE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65EDD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65EDD" w:rsidRPr="00366A8D" w:rsidTr="0089251F">
        <w:tc>
          <w:tcPr>
            <w:tcW w:w="2235" w:type="dxa"/>
            <w:shd w:val="clear" w:color="auto" w:fill="auto"/>
          </w:tcPr>
          <w:p w:rsidR="00165EDD" w:rsidRPr="00535D65" w:rsidRDefault="00165EDD" w:rsidP="00165EDD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w</w:t>
            </w:r>
            <w:r>
              <w:rPr>
                <w:rFonts w:ascii="Courier New" w:hAnsi="Courier New" w:cs="Courier New"/>
                <w:caps/>
                <w:sz w:val="16"/>
                <w:szCs w:val="16"/>
              </w:rPr>
              <w:t>T_</w:t>
            </w: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sca_comments</w:t>
            </w:r>
          </w:p>
        </w:tc>
        <w:tc>
          <w:tcPr>
            <w:tcW w:w="3260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Comments on Automatic B Weighing scales    </w:t>
            </w:r>
          </w:p>
        </w:tc>
        <w:tc>
          <w:tcPr>
            <w:tcW w:w="1843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165EDD" w:rsidRPr="00535D65" w:rsidRDefault="00165EDD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165EDD" w:rsidRPr="00165EDD" w:rsidRDefault="00ED1C59" w:rsidP="00165EDD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165EDD" w:rsidRPr="00165EDD">
              <w:rPr>
                <w:rFonts w:ascii="Courier New" w:hAnsi="Courier New" w:cs="Courier New"/>
                <w:caps/>
                <w:sz w:val="14"/>
                <w:szCs w:val="14"/>
              </w:rPr>
              <w:t>WT_SCA_COMMENTS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165EDD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13583F" w:rsidRPr="00366A8D" w:rsidTr="00AC7F6B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13583F" w:rsidRPr="00AD3568" w:rsidRDefault="0013583F" w:rsidP="00AC7F6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1904" w:author="農林水産省" w:date="2016-09-09T02:05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GENERAL GEAR</w:t>
              </w:r>
            </w:ins>
            <w:ins w:id="1905" w:author="農林水産省" w:date="2016-09-09T01:53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 xml:space="preserve"> ATTRIBUTES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mline_comp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Composition of mainline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mline_comp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06" w:author="農林水産省" w:date="2016-09-09T02:1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907" w:author="農林水産省" w:date="2016-09-09T02:11:00Z">
              <w:r w:rsidR="008A078B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bline_comp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Composition of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bline_comp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13583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08" w:author="農林水産省" w:date="2016-09-09T02:11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909" w:author="農林水産省" w:date="2016-09-09T02:11:00Z">
              <w:r w:rsidR="008A078B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mline_mat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Mainline material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(15)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mline_mat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10" w:author="農林水産省" w:date="2016-09-09T02:0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11" w:author="農林水産省" w:date="2016-09-09T02:0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(46)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mline_mat_desc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Mainline material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AD72B0" w:rsidRPr="00AD72B0" w:rsidRDefault="00AD72B0" w:rsidP="000B34EB">
            <w:pPr>
              <w:rPr>
                <w:rFonts w:ascii="Courier New" w:hAnsi="Courier New" w:cs="Courier New"/>
                <w:sz w:val="16"/>
                <w:szCs w:val="16"/>
                <w:lang w:eastAsia="ja-JP"/>
              </w:rPr>
            </w:pP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 xml:space="preserve">Is it possible to combine with 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“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MLINE_MAT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”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?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mline_mat_desc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mline_len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Mainline length (nm)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Decimal (5,1)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mline_len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12" w:author="農林水産省" w:date="2016-09-09T02:04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13" w:author="農林水産省" w:date="2016-09-09T02:04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(47)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mline_diam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Mainline diameter (mm)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Decimal (4,1)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mline_diam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14" w:author="農林水産省" w:date="2016-09-09T02:0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15" w:author="農林水産省" w:date="2016-09-09T02:0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(48)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bline_mat1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Composition of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#1)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(40)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bline_mat1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16" w:author="農林水産省" w:date="2016-09-09T02:0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17" w:author="農林水産省" w:date="2016-09-09T02:0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(49)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bline_mat1_desc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#1)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AD72B0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 xml:space="preserve">Is it possible to combine with 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“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B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LINE_MAT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1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”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?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bline_mat1_desc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bline_mat2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Composition of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#2)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(40)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bline_mat2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18" w:author="農林水産省" w:date="2016-09-09T02:0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19" w:author="農林水産省" w:date="2016-09-09T02:0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(49)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bline_mat2_desc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#2)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AD72B0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 xml:space="preserve">Is it possible to combine with 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“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B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LINE_MAT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2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”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?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bline_mat2_desc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bline_mat3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Composition of </w:t>
            </w: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#3)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(40)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bline_mat3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20" w:author="農林水産省" w:date="2016-09-09T02:03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AD72B0" w:rsidRDefault="00AD72B0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21" w:author="農林水産省" w:date="2016-09-09T02:0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(49)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bline_mat3_desc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(Material #3)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AD72B0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 xml:space="preserve">Is it possible to combine with 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“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B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LINE_MAT</w:t>
            </w:r>
            <w:r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3</w:t>
            </w:r>
            <w:r w:rsidRPr="00AD72B0">
              <w:rPr>
                <w:rFonts w:ascii="Courier New" w:hAnsi="Courier New" w:cs="Courier New"/>
                <w:sz w:val="16"/>
                <w:szCs w:val="16"/>
                <w:highlight w:val="yellow"/>
                <w:lang w:eastAsia="ja-JP"/>
              </w:rPr>
              <w:t>”</w:t>
            </w:r>
            <w:r w:rsidRPr="00AD72B0">
              <w:rPr>
                <w:rFonts w:ascii="Courier New" w:hAnsi="Courier New" w:cs="Courier New" w:hint="eastAsia"/>
                <w:sz w:val="16"/>
                <w:szCs w:val="16"/>
                <w:highlight w:val="yellow"/>
                <w:lang w:eastAsia="ja-JP"/>
              </w:rPr>
              <w:t>?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bline_mat3_desc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366A8D" w:rsidDel="0013583F" w:rsidTr="0089251F">
        <w:trPr>
          <w:del w:id="1922" w:author="農林水産省" w:date="2016-09-09T02:13:00Z"/>
        </w:trPr>
        <w:tc>
          <w:tcPr>
            <w:tcW w:w="2235" w:type="dxa"/>
            <w:shd w:val="clear" w:color="auto" w:fill="auto"/>
          </w:tcPr>
          <w:p w:rsidR="00535D65" w:rsidRPr="0013583F" w:rsidDel="0013583F" w:rsidRDefault="00535D65" w:rsidP="000B34EB">
            <w:pPr>
              <w:rPr>
                <w:del w:id="1923" w:author="農林水産省" w:date="2016-09-09T02:13:00Z"/>
                <w:rFonts w:ascii="Courier New" w:hAnsi="Courier New" w:cs="Courier New"/>
                <w:caps/>
                <w:sz w:val="16"/>
                <w:szCs w:val="16"/>
              </w:rPr>
            </w:pPr>
            <w:del w:id="1924" w:author="農林水産省" w:date="2016-09-09T02:13:00Z">
              <w:r w:rsidRPr="0013583F" w:rsidDel="0013583F">
                <w:rPr>
                  <w:rFonts w:ascii="Courier New" w:hAnsi="Courier New" w:cs="Courier New"/>
                  <w:caps/>
                  <w:sz w:val="16"/>
                  <w:szCs w:val="16"/>
                </w:rPr>
                <w:delText>wiretrace_ans</w:delText>
              </w:r>
            </w:del>
          </w:p>
        </w:tc>
        <w:tc>
          <w:tcPr>
            <w:tcW w:w="3260" w:type="dxa"/>
            <w:shd w:val="clear" w:color="auto" w:fill="auto"/>
          </w:tcPr>
          <w:p w:rsidR="00535D65" w:rsidRPr="0013583F" w:rsidDel="0013583F" w:rsidRDefault="00535D65" w:rsidP="000B34EB">
            <w:pPr>
              <w:rPr>
                <w:del w:id="1925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del w:id="1926" w:author="農林水産省" w:date="2016-09-09T02:13:00Z">
              <w:r w:rsidRPr="0013583F" w:rsidDel="0013583F">
                <w:rPr>
                  <w:rFonts w:ascii="Courier New" w:hAnsi="Courier New" w:cs="Courier New"/>
                  <w:sz w:val="16"/>
                  <w:szCs w:val="16"/>
                </w:rPr>
                <w:delText>Presence orf wire trace (Y/N)</w:delText>
              </w:r>
            </w:del>
          </w:p>
        </w:tc>
        <w:tc>
          <w:tcPr>
            <w:tcW w:w="1843" w:type="dxa"/>
            <w:shd w:val="clear" w:color="auto" w:fill="auto"/>
          </w:tcPr>
          <w:p w:rsidR="00535D65" w:rsidRPr="0013583F" w:rsidDel="0013583F" w:rsidRDefault="00535D65" w:rsidP="000B34EB">
            <w:pPr>
              <w:rPr>
                <w:del w:id="1927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del w:id="1928" w:author="農林水産省" w:date="2016-09-09T02:13:00Z">
              <w:r w:rsidRPr="0013583F" w:rsidDel="0013583F">
                <w:rPr>
                  <w:rFonts w:ascii="Courier New" w:hAnsi="Courier New" w:cs="Courier New"/>
                  <w:sz w:val="16"/>
                  <w:szCs w:val="16"/>
                </w:rPr>
                <w:delText>Char (1)</w:delText>
              </w:r>
            </w:del>
          </w:p>
        </w:tc>
        <w:tc>
          <w:tcPr>
            <w:tcW w:w="4961" w:type="dxa"/>
            <w:shd w:val="clear" w:color="auto" w:fill="auto"/>
          </w:tcPr>
          <w:p w:rsidR="00535D65" w:rsidRPr="0013583F" w:rsidDel="0013583F" w:rsidRDefault="00535D65" w:rsidP="000B34EB">
            <w:pPr>
              <w:rPr>
                <w:del w:id="1929" w:author="農林水産省" w:date="2016-09-09T02:13:00Z"/>
                <w:rFonts w:ascii="Courier New" w:hAnsi="Courier New" w:cs="Courier New"/>
                <w:sz w:val="16"/>
                <w:szCs w:val="16"/>
              </w:rPr>
            </w:pPr>
            <w:del w:id="1930" w:author="農林水産省" w:date="2016-09-09T02:13:00Z">
              <w:r w:rsidRPr="0013583F" w:rsidDel="0013583F">
                <w:rPr>
                  <w:rFonts w:ascii="Courier New" w:hAnsi="Courier New" w:cs="Courier New"/>
                  <w:sz w:val="16"/>
                  <w:szCs w:val="16"/>
                </w:rPr>
                <w:delText>Must be ‘Y’, ‘N’ or ‘X’ (observer did not respond to this question)</w:delText>
              </w:r>
            </w:del>
          </w:p>
        </w:tc>
        <w:tc>
          <w:tcPr>
            <w:tcW w:w="1843" w:type="dxa"/>
          </w:tcPr>
          <w:p w:rsidR="00535D65" w:rsidRPr="0013583F" w:rsidDel="0013583F" w:rsidRDefault="00ED1C59" w:rsidP="00535D65">
            <w:pPr>
              <w:jc w:val="center"/>
              <w:rPr>
                <w:del w:id="1931" w:author="農林水産省" w:date="2016-09-09T02:13:00Z"/>
                <w:rFonts w:ascii="Courier New" w:hAnsi="Courier New" w:cs="Courier New"/>
                <w:caps/>
                <w:sz w:val="14"/>
                <w:szCs w:val="14"/>
              </w:rPr>
            </w:pPr>
            <w:del w:id="1932" w:author="農林水産省" w:date="2016-09-09T02:13:00Z">
              <w:r w:rsidRPr="0013583F" w:rsidDel="0013583F">
                <w:rPr>
                  <w:rFonts w:ascii="Courier New" w:hAnsi="Courier New" w:cs="Courier New"/>
                  <w:caps/>
                  <w:sz w:val="14"/>
                  <w:szCs w:val="14"/>
                </w:rPr>
                <w:delText>&lt;</w:delText>
              </w:r>
              <w:r w:rsidR="00535D65" w:rsidRPr="0013583F" w:rsidDel="0013583F">
                <w:rPr>
                  <w:rFonts w:ascii="Courier New" w:hAnsi="Courier New" w:cs="Courier New"/>
                  <w:caps/>
                  <w:sz w:val="14"/>
                  <w:szCs w:val="14"/>
                </w:rPr>
                <w:delText>wiretrace_ans</w:delText>
              </w:r>
              <w:r w:rsidRPr="0013583F" w:rsidDel="0013583F">
                <w:rPr>
                  <w:rFonts w:ascii="Courier New" w:hAnsi="Courier New" w:cs="Courier New"/>
                  <w:caps/>
                  <w:sz w:val="14"/>
                  <w:szCs w:val="14"/>
                </w:rPr>
                <w:delText>&gt;</w:delText>
              </w:r>
            </w:del>
          </w:p>
        </w:tc>
        <w:tc>
          <w:tcPr>
            <w:tcW w:w="992" w:type="dxa"/>
          </w:tcPr>
          <w:p w:rsidR="00535D65" w:rsidRPr="0013583F" w:rsidDel="0013583F" w:rsidRDefault="008A078B" w:rsidP="00AC47B4">
            <w:pPr>
              <w:jc w:val="center"/>
              <w:rPr>
                <w:del w:id="1933" w:author="農林水産省" w:date="2016-09-09T02:13:00Z"/>
                <w:rFonts w:ascii="Courier New" w:hAnsi="Courier New" w:cs="Courier New"/>
                <w:sz w:val="14"/>
                <w:szCs w:val="14"/>
              </w:rPr>
            </w:pPr>
            <w:del w:id="1934" w:author="農林水産省" w:date="2016-09-09T02:13:00Z">
              <w:r w:rsidRPr="0013583F" w:rsidDel="0013583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89251F" w:rsidRPr="00366A8D" w:rsidTr="00AC7F6B">
        <w:trPr>
          <w:trHeight w:val="553"/>
        </w:trPr>
        <w:tc>
          <w:tcPr>
            <w:tcW w:w="15134" w:type="dxa"/>
            <w:gridSpan w:val="6"/>
            <w:shd w:val="clear" w:color="auto" w:fill="FFC000"/>
            <w:vAlign w:val="center"/>
          </w:tcPr>
          <w:p w:rsidR="0089251F" w:rsidRPr="00AD3568" w:rsidRDefault="0089251F" w:rsidP="00AC7F6B">
            <w:pPr>
              <w:jc w:val="both"/>
              <w:rPr>
                <w:rFonts w:ascii="Courier New" w:hAnsi="Courier New" w:cs="Courier New"/>
                <w:b/>
                <w:sz w:val="16"/>
                <w:szCs w:val="16"/>
                <w:lang w:eastAsia="ja-JP"/>
              </w:rPr>
            </w:pPr>
            <w:ins w:id="1935" w:author="農林水産省" w:date="2016-09-09T01:53:00Z">
              <w:r>
                <w:rPr>
                  <w:rFonts w:ascii="Courier New" w:hAnsi="Courier New" w:cs="Courier New" w:hint="eastAsia"/>
                  <w:b/>
                  <w:sz w:val="16"/>
                  <w:szCs w:val="16"/>
                  <w:lang w:eastAsia="ja-JP"/>
                </w:rPr>
                <w:t>Vessel ATTRIBUTES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seawater_ans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Refrigeration method - Sea </w:t>
            </w:r>
            <w:proofErr w:type="gramStart"/>
            <w:r w:rsidRPr="00535D65">
              <w:rPr>
                <w:rFonts w:ascii="Courier New" w:hAnsi="Courier New" w:cs="Courier New"/>
                <w:sz w:val="16"/>
                <w:szCs w:val="16"/>
              </w:rPr>
              <w:t>water ?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seawater_ans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36" w:author="農林水産省" w:date="2016-09-09T01:55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89251F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37" w:author="農林水産省" w:date="2016-09-09T01:55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blastfreezer_ans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Refrigeration method - blast </w:t>
            </w:r>
            <w:proofErr w:type="gramStart"/>
            <w:r w:rsidRPr="00535D65">
              <w:rPr>
                <w:rFonts w:ascii="Courier New" w:hAnsi="Courier New" w:cs="Courier New"/>
                <w:sz w:val="16"/>
                <w:szCs w:val="16"/>
              </w:rPr>
              <w:t>freezer ?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blastfreezer_ans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38" w:author="農林水産省" w:date="2016-09-09T01:5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89251F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39" w:author="農林水産省" w:date="2016-09-09T01:5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ice_ans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Refrigeration method - </w:t>
            </w:r>
            <w:proofErr w:type="gramStart"/>
            <w:r w:rsidRPr="00535D65">
              <w:rPr>
                <w:rFonts w:ascii="Courier New" w:hAnsi="Courier New" w:cs="Courier New"/>
                <w:sz w:val="16"/>
                <w:szCs w:val="16"/>
              </w:rPr>
              <w:t>Ice ?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ice_ans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40" w:author="農林水産省" w:date="2016-09-09T01:5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89251F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41" w:author="農林水産省" w:date="2016-09-09T01:5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chilledseawater_ans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Refrigeration method - Chilled Sea </w:t>
            </w:r>
            <w:proofErr w:type="gramStart"/>
            <w:r w:rsidRPr="00535D65">
              <w:rPr>
                <w:rFonts w:ascii="Courier New" w:hAnsi="Courier New" w:cs="Courier New"/>
                <w:sz w:val="16"/>
                <w:szCs w:val="16"/>
              </w:rPr>
              <w:t>water ?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8A078B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chilledseawater_ans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42" w:author="農林水産省" w:date="2016-09-09T01:5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89251F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43" w:author="農林水産省" w:date="2016-09-09T01:5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t>otherstorage_ans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Refrigeration method - </w:t>
            </w:r>
            <w:proofErr w:type="gramStart"/>
            <w:r w:rsidRPr="00535D65">
              <w:rPr>
                <w:rFonts w:ascii="Courier New" w:hAnsi="Courier New" w:cs="Courier New"/>
                <w:sz w:val="16"/>
                <w:szCs w:val="16"/>
              </w:rPr>
              <w:t>other ?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Char (1)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‘Y’, ‘N’ or ‘X’ (observer did not respond to this question)</w:t>
            </w: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otherstorage_ans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A078B" w:rsidP="00AC47B4">
            <w:pPr>
              <w:jc w:val="center"/>
              <w:rPr>
                <w:ins w:id="1944" w:author="農林水産省" w:date="2016-09-09T01:56:00Z"/>
                <w:rFonts w:ascii="Courier New" w:hAnsi="Courier New" w:cs="Courier New"/>
                <w:sz w:val="14"/>
                <w:szCs w:val="14"/>
                <w:lang w:eastAsia="ja-JP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  <w:p w:rsidR="0089251F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45" w:author="農林水産省" w:date="2016-09-09T01:5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(45)</w:t>
              </w:r>
            </w:ins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caps/>
                <w:sz w:val="16"/>
                <w:szCs w:val="16"/>
              </w:rPr>
              <w:lastRenderedPageBreak/>
              <w:t>otherstorage_desc</w:t>
            </w:r>
          </w:p>
        </w:tc>
        <w:tc>
          <w:tcPr>
            <w:tcW w:w="3260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35D65">
              <w:rPr>
                <w:rFonts w:ascii="Courier New" w:hAnsi="Courier New" w:cs="Courier New"/>
                <w:sz w:val="16"/>
                <w:szCs w:val="16"/>
              </w:rPr>
              <w:t>Refrigeration method – other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35D65">
              <w:rPr>
                <w:rFonts w:ascii="Courier New" w:hAnsi="Courier New" w:cs="Courier New"/>
                <w:sz w:val="16"/>
                <w:szCs w:val="16"/>
              </w:rPr>
              <w:t>NVarChar</w:t>
            </w:r>
            <w:proofErr w:type="spellEnd"/>
            <w:r w:rsidRPr="00535D65">
              <w:rPr>
                <w:rFonts w:ascii="Courier New" w:hAnsi="Courier New" w:cs="Courier New"/>
                <w:sz w:val="16"/>
                <w:szCs w:val="16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535D6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535D6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535D65">
              <w:rPr>
                <w:rFonts w:ascii="Courier New" w:hAnsi="Courier New" w:cs="Courier New"/>
                <w:caps/>
                <w:sz w:val="14"/>
                <w:szCs w:val="14"/>
              </w:rPr>
              <w:t>otherstorage_desc</w:t>
            </w:r>
            <w:r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89251F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46" w:author="農林水産省" w:date="2016-09-09T01:56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947" w:author="農林水産省" w:date="2016-09-09T01:56:00Z">
              <w:r w:rsidR="008A078B" w:rsidDel="0089251F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13583F" w:rsidRPr="009F3CBF" w:rsidTr="009F3CBF">
        <w:trPr>
          <w:trHeight w:val="419"/>
        </w:trPr>
        <w:tc>
          <w:tcPr>
            <w:tcW w:w="15134" w:type="dxa"/>
            <w:gridSpan w:val="6"/>
            <w:shd w:val="clear" w:color="auto" w:fill="auto"/>
          </w:tcPr>
          <w:p w:rsidR="0013583F" w:rsidRPr="009F3CBF" w:rsidRDefault="0013583F" w:rsidP="0013583F">
            <w:pPr>
              <w:rPr>
                <w:rFonts w:ascii="Courier New" w:hAnsi="Courier New" w:cs="Courier New"/>
                <w:sz w:val="24"/>
                <w:szCs w:val="24"/>
                <w:highlight w:val="yellow"/>
                <w:lang w:eastAsia="ja-JP"/>
              </w:rPr>
            </w:pPr>
            <w:ins w:id="1948" w:author="農林水産省" w:date="2016-09-09T02:19:00Z">
              <w:r w:rsidRPr="009F3CBF">
                <w:rPr>
                  <w:rFonts w:ascii="Courier New" w:hAnsi="Courier New" w:cs="Courier New" w:hint="eastAsia"/>
                  <w:sz w:val="24"/>
                  <w:szCs w:val="24"/>
                  <w:highlight w:val="yellow"/>
                  <w:lang w:eastAsia="ja-JP"/>
                </w:rPr>
                <w:t xml:space="preserve">FOLLOWING FIELDS are moved to </w:t>
              </w:r>
              <w:r w:rsidRPr="009F3CBF">
                <w:rPr>
                  <w:rFonts w:ascii="Courier New" w:hAnsi="Courier New" w:cs="Courier New"/>
                  <w:sz w:val="24"/>
                  <w:szCs w:val="24"/>
                  <w:highlight w:val="yellow"/>
                  <w:lang w:eastAsia="ja-JP"/>
                </w:rPr>
                <w:t>“</w:t>
              </w:r>
              <w:r w:rsidR="009F3CBF" w:rsidRPr="009F3CBF">
                <w:rPr>
                  <w:rFonts w:ascii="Courier New" w:hAnsi="Courier New" w:cs="Courier New" w:hint="eastAsia"/>
                  <w:sz w:val="24"/>
                  <w:szCs w:val="24"/>
                  <w:highlight w:val="yellow"/>
                  <w:lang w:eastAsia="ja-JP"/>
                </w:rPr>
                <w:t>SET LEVEL DATA</w:t>
              </w:r>
              <w:r w:rsidR="009F3CBF" w:rsidRPr="009F3CBF">
                <w:rPr>
                  <w:rFonts w:ascii="Courier New" w:hAnsi="Courier New" w:cs="Courier New"/>
                  <w:sz w:val="24"/>
                  <w:szCs w:val="24"/>
                  <w:highlight w:val="yellow"/>
                  <w:lang w:eastAsia="ja-JP"/>
                </w:rPr>
                <w:t>”</w:t>
              </w:r>
            </w:ins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hksjapan_size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Japanes</w:t>
            </w:r>
            <w:r w:rsidR="009B295D"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hook size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hksjapan_size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hksjapan_perc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% of Japanes</w:t>
            </w:r>
            <w:r w:rsidR="009B295D"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hook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TinyInt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hksjapan_perc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403DFA" w:rsidRPr="0013583F" w:rsidTr="0089251F">
        <w:tc>
          <w:tcPr>
            <w:tcW w:w="2235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hksjapan_ors</w:t>
            </w:r>
          </w:p>
        </w:tc>
        <w:tc>
          <w:tcPr>
            <w:tcW w:w="3260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Japanese hook original size</w:t>
            </w:r>
          </w:p>
        </w:tc>
        <w:tc>
          <w:tcPr>
            <w:tcW w:w="1843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(5)</w:t>
            </w:r>
          </w:p>
        </w:tc>
        <w:tc>
          <w:tcPr>
            <w:tcW w:w="4961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403DFA" w:rsidRPr="009F3CBF" w:rsidRDefault="00ED1C59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403DFA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hksjapan_ors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403DFA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hkscircle_size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Circle hook size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hkscircle_size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hkscircle_perc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% of Circle hook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TinyInt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hkscircle_perc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403DFA" w:rsidRPr="0013583F" w:rsidTr="0089251F">
        <w:tc>
          <w:tcPr>
            <w:tcW w:w="2235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hkscircle_ors</w:t>
            </w:r>
          </w:p>
        </w:tc>
        <w:tc>
          <w:tcPr>
            <w:tcW w:w="3260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Circle hook original size</w:t>
            </w:r>
          </w:p>
        </w:tc>
        <w:tc>
          <w:tcPr>
            <w:tcW w:w="1843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(5)</w:t>
            </w:r>
          </w:p>
        </w:tc>
        <w:tc>
          <w:tcPr>
            <w:tcW w:w="4961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403DFA" w:rsidRPr="009F3CBF" w:rsidRDefault="00ED1C59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403DFA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hkscircle_ors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403DFA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hksj_size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J hook size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hksj_size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hksj_perc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% of J hook size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TinyInt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hksj_perc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403DFA" w:rsidRPr="0013583F" w:rsidTr="0089251F">
        <w:tc>
          <w:tcPr>
            <w:tcW w:w="2235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hksj_ors</w:t>
            </w:r>
          </w:p>
        </w:tc>
        <w:tc>
          <w:tcPr>
            <w:tcW w:w="3260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J hook original size</w:t>
            </w:r>
          </w:p>
        </w:tc>
        <w:tc>
          <w:tcPr>
            <w:tcW w:w="1843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(5)</w:t>
            </w:r>
          </w:p>
        </w:tc>
        <w:tc>
          <w:tcPr>
            <w:tcW w:w="4961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403DFA" w:rsidRPr="009F3CBF" w:rsidRDefault="00ED1C59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403DFA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hksj_ors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403DFA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hksoth_type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Other hook types</w:t>
            </w:r>
            <w:r w:rsidR="00403DFA"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description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hksoth_type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hksoth_size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Other hook type size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(50)</w:t>
            </w:r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hksoth_size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13583F" w:rsidTr="0089251F">
        <w:tc>
          <w:tcPr>
            <w:tcW w:w="2235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hksoth_perc</w:t>
            </w:r>
          </w:p>
        </w:tc>
        <w:tc>
          <w:tcPr>
            <w:tcW w:w="3260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% of Other hook types</w:t>
            </w:r>
          </w:p>
        </w:tc>
        <w:tc>
          <w:tcPr>
            <w:tcW w:w="1843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TinyInt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535D65" w:rsidRPr="009F3CBF" w:rsidRDefault="00535D65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535D65" w:rsidRPr="009F3CBF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535D65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hksoth_perc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535D65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403DFA" w:rsidRPr="0013583F" w:rsidTr="0089251F">
        <w:tc>
          <w:tcPr>
            <w:tcW w:w="2235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6"/>
                <w:szCs w:val="16"/>
                <w:highlight w:val="yellow"/>
              </w:rPr>
              <w:t>hksoth_ors</w:t>
            </w:r>
          </w:p>
        </w:tc>
        <w:tc>
          <w:tcPr>
            <w:tcW w:w="3260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Others types of hook original size</w:t>
            </w:r>
          </w:p>
        </w:tc>
        <w:tc>
          <w:tcPr>
            <w:tcW w:w="1843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spellStart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>NVarChar</w:t>
            </w:r>
            <w:proofErr w:type="spellEnd"/>
            <w:r w:rsidRPr="009F3C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(5)</w:t>
            </w:r>
          </w:p>
        </w:tc>
        <w:tc>
          <w:tcPr>
            <w:tcW w:w="4961" w:type="dxa"/>
            <w:shd w:val="clear" w:color="auto" w:fill="auto"/>
          </w:tcPr>
          <w:p w:rsidR="00403DFA" w:rsidRPr="009F3CBF" w:rsidRDefault="00403DFA" w:rsidP="000B34EB">
            <w:pPr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:rsidR="00403DFA" w:rsidRPr="009F3CBF" w:rsidRDefault="00ED1C59" w:rsidP="000B34EB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</w:pP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&lt;</w:t>
            </w:r>
            <w:r w:rsidR="00403DFA"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hksoth_ors</w:t>
            </w:r>
            <w:r w:rsidRPr="009F3CBF">
              <w:rPr>
                <w:rFonts w:ascii="Courier New" w:hAnsi="Courier New" w:cs="Courier New"/>
                <w:caps/>
                <w:sz w:val="14"/>
                <w:szCs w:val="14"/>
                <w:highlight w:val="yellow"/>
              </w:rPr>
              <w:t>&gt;</w:t>
            </w:r>
          </w:p>
        </w:tc>
        <w:tc>
          <w:tcPr>
            <w:tcW w:w="992" w:type="dxa"/>
          </w:tcPr>
          <w:p w:rsidR="00403DFA" w:rsidRPr="0013583F" w:rsidRDefault="008A078B" w:rsidP="00AC47B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 w:rsidRPr="0013583F"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535D65" w:rsidRPr="00CC5575" w:rsidTr="0089251F">
        <w:tc>
          <w:tcPr>
            <w:tcW w:w="2235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CC5575">
              <w:rPr>
                <w:rFonts w:ascii="Courier New" w:hAnsi="Courier New" w:cs="Courier New"/>
                <w:caps/>
                <w:sz w:val="16"/>
                <w:szCs w:val="16"/>
              </w:rPr>
              <w:t>bline_mat1_diam</w:t>
            </w:r>
          </w:p>
        </w:tc>
        <w:tc>
          <w:tcPr>
            <w:tcW w:w="3260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C557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CC5575">
              <w:rPr>
                <w:rFonts w:ascii="Courier New" w:hAnsi="Courier New" w:cs="Courier New"/>
                <w:sz w:val="16"/>
                <w:szCs w:val="16"/>
              </w:rPr>
              <w:t xml:space="preserve"> (Material #1) diameter</w:t>
            </w:r>
          </w:p>
        </w:tc>
        <w:tc>
          <w:tcPr>
            <w:tcW w:w="1843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5575">
              <w:rPr>
                <w:rFonts w:ascii="Courier New" w:hAnsi="Courier New" w:cs="Courier New"/>
                <w:sz w:val="16"/>
                <w:szCs w:val="16"/>
              </w:rPr>
              <w:t>Decimal (4,1)</w:t>
            </w:r>
          </w:p>
        </w:tc>
        <w:tc>
          <w:tcPr>
            <w:tcW w:w="4961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CC557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CC5575"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CC5575">
              <w:rPr>
                <w:rFonts w:ascii="Courier New" w:hAnsi="Courier New" w:cs="Courier New"/>
                <w:caps/>
                <w:sz w:val="14"/>
                <w:szCs w:val="14"/>
              </w:rPr>
              <w:t>bline_mat1_diam</w:t>
            </w:r>
            <w:r w:rsidRPr="00CC5575"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Pr="00CC5575" w:rsidRDefault="00CC5575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49" w:author="農林水産省" w:date="2016-09-09T02:5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950" w:author="農林水産省" w:date="2016-09-09T02:53:00Z">
              <w:r w:rsidR="008A078B" w:rsidRPr="00CC5575" w:rsidDel="00CC5575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  <w:tr w:rsidR="00535D65" w:rsidRPr="00366A8D" w:rsidTr="0089251F">
        <w:tc>
          <w:tcPr>
            <w:tcW w:w="2235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caps/>
                <w:sz w:val="16"/>
                <w:szCs w:val="16"/>
              </w:rPr>
            </w:pPr>
            <w:r w:rsidRPr="00CC5575">
              <w:rPr>
                <w:rFonts w:ascii="Courier New" w:hAnsi="Courier New" w:cs="Courier New"/>
                <w:caps/>
                <w:sz w:val="16"/>
                <w:szCs w:val="16"/>
              </w:rPr>
              <w:t>bline_mat2_diam</w:t>
            </w:r>
          </w:p>
        </w:tc>
        <w:tc>
          <w:tcPr>
            <w:tcW w:w="3260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C5575">
              <w:rPr>
                <w:rFonts w:ascii="Courier New" w:hAnsi="Courier New" w:cs="Courier New"/>
                <w:sz w:val="16"/>
                <w:szCs w:val="16"/>
              </w:rPr>
              <w:t>Branchlines</w:t>
            </w:r>
            <w:proofErr w:type="spellEnd"/>
            <w:r w:rsidRPr="00CC5575">
              <w:rPr>
                <w:rFonts w:ascii="Courier New" w:hAnsi="Courier New" w:cs="Courier New"/>
                <w:sz w:val="16"/>
                <w:szCs w:val="16"/>
              </w:rPr>
              <w:t xml:space="preserve"> (Material #2) diameter</w:t>
            </w:r>
          </w:p>
        </w:tc>
        <w:tc>
          <w:tcPr>
            <w:tcW w:w="1843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C5575">
              <w:rPr>
                <w:rFonts w:ascii="Courier New" w:hAnsi="Courier New" w:cs="Courier New"/>
                <w:sz w:val="16"/>
                <w:szCs w:val="16"/>
              </w:rPr>
              <w:t>Decimal (4,1)</w:t>
            </w:r>
          </w:p>
        </w:tc>
        <w:tc>
          <w:tcPr>
            <w:tcW w:w="4961" w:type="dxa"/>
            <w:shd w:val="clear" w:color="auto" w:fill="auto"/>
          </w:tcPr>
          <w:p w:rsidR="00535D65" w:rsidRPr="00CC5575" w:rsidRDefault="00535D65" w:rsidP="000B34E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5D65" w:rsidRPr="00CC5575" w:rsidRDefault="00ED1C59" w:rsidP="00535D65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CC5575">
              <w:rPr>
                <w:rFonts w:ascii="Courier New" w:hAnsi="Courier New" w:cs="Courier New"/>
                <w:caps/>
                <w:sz w:val="14"/>
                <w:szCs w:val="14"/>
              </w:rPr>
              <w:t>&lt;</w:t>
            </w:r>
            <w:r w:rsidR="00535D65" w:rsidRPr="00CC5575">
              <w:rPr>
                <w:rFonts w:ascii="Courier New" w:hAnsi="Courier New" w:cs="Courier New"/>
                <w:caps/>
                <w:sz w:val="14"/>
                <w:szCs w:val="14"/>
              </w:rPr>
              <w:t>bline_mat2_diam</w:t>
            </w:r>
            <w:r w:rsidRPr="00CC5575">
              <w:rPr>
                <w:rFonts w:ascii="Courier New" w:hAnsi="Courier New" w:cs="Courier New"/>
                <w:caps/>
                <w:sz w:val="14"/>
                <w:szCs w:val="14"/>
              </w:rPr>
              <w:t>&gt;</w:t>
            </w:r>
          </w:p>
        </w:tc>
        <w:tc>
          <w:tcPr>
            <w:tcW w:w="992" w:type="dxa"/>
          </w:tcPr>
          <w:p w:rsidR="00535D65" w:rsidRDefault="00CC5575" w:rsidP="00AC47B4">
            <w:pPr>
              <w:jc w:val="center"/>
              <w:rPr>
                <w:rFonts w:ascii="Courier New" w:hAnsi="Courier New" w:cs="Courier New"/>
                <w:sz w:val="14"/>
                <w:szCs w:val="14"/>
                <w:lang w:eastAsia="ja-JP"/>
              </w:rPr>
            </w:pPr>
            <w:ins w:id="1951" w:author="農林水産省" w:date="2016-09-09T02:53:00Z">
              <w:r>
                <w:rPr>
                  <w:rFonts w:ascii="Courier New" w:hAnsi="Courier New" w:cs="Courier New" w:hint="eastAsia"/>
                  <w:sz w:val="14"/>
                  <w:szCs w:val="14"/>
                  <w:lang w:eastAsia="ja-JP"/>
                </w:rPr>
                <w:t>N</w:t>
              </w:r>
            </w:ins>
            <w:del w:id="1952" w:author="農林水産省" w:date="2016-09-09T02:53:00Z">
              <w:r w:rsidR="008A078B" w:rsidRPr="00CC5575" w:rsidDel="00CC5575">
                <w:rPr>
                  <w:rFonts w:ascii="Courier New" w:hAnsi="Courier New" w:cs="Courier New"/>
                  <w:sz w:val="14"/>
                  <w:szCs w:val="14"/>
                </w:rPr>
                <w:delText>Y</w:delText>
              </w:r>
            </w:del>
          </w:p>
        </w:tc>
      </w:tr>
    </w:tbl>
    <w:p w:rsidR="009E3050" w:rsidRDefault="009E3050" w:rsidP="009E3050"/>
    <w:p w:rsidR="008E0CDC" w:rsidRDefault="008E0CDC">
      <w:r>
        <w:br w:type="page"/>
      </w:r>
    </w:p>
    <w:p w:rsidR="00D2055E" w:rsidRDefault="00D2055E" w:rsidP="00D2055E">
      <w:pPr>
        <w:pStyle w:val="2"/>
        <w:numPr>
          <w:ilvl w:val="1"/>
          <w:numId w:val="12"/>
        </w:numPr>
      </w:pPr>
      <w:bookmarkStart w:id="1953" w:name="_Toc421810110"/>
      <w:r>
        <w:lastRenderedPageBreak/>
        <w:t>POLLUTION REPORT</w:t>
      </w:r>
      <w:bookmarkEnd w:id="1953"/>
      <w:r>
        <w:t xml:space="preserve"> </w:t>
      </w:r>
    </w:p>
    <w:p w:rsidR="00D2055E" w:rsidRDefault="00D2055E" w:rsidP="00D2055E">
      <w:r>
        <w:t xml:space="preserve"> (</w:t>
      </w:r>
      <w:proofErr w:type="gramStart"/>
      <w:r>
        <w:t xml:space="preserve">see  </w:t>
      </w:r>
      <w:proofErr w:type="gramEnd"/>
      <w:r>
        <w:fldChar w:fldCharType="begin"/>
      </w:r>
      <w:r>
        <w:instrText>HYPERLINK  \l "_OBSERVER_POLLUTION_REPORT"</w:instrText>
      </w:r>
      <w:r>
        <w:fldChar w:fldCharType="separate"/>
      </w:r>
      <w:r w:rsidRPr="00FA3F54">
        <w:rPr>
          <w:rStyle w:val="a5"/>
        </w:rPr>
        <w:t>1.</w:t>
      </w:r>
      <w:r>
        <w:rPr>
          <w:rStyle w:val="a5"/>
        </w:rPr>
        <w:t>20</w:t>
      </w:r>
      <w:r w:rsidRPr="00FA3F54">
        <w:rPr>
          <w:rStyle w:val="a5"/>
        </w:rPr>
        <w:t xml:space="preserve">  </w:t>
      </w:r>
      <w:r>
        <w:rPr>
          <w:rStyle w:val="a5"/>
        </w:rPr>
        <w:t>POLLUTION REPORT</w:t>
      </w:r>
      <w:r>
        <w:fldChar w:fldCharType="end"/>
      </w:r>
      <w:r>
        <w:t xml:space="preserve"> and </w:t>
      </w:r>
      <w:hyperlink w:anchor="_OBSERVER_POLLUTION_DETAILS" w:history="1">
        <w:r w:rsidRPr="00FA3F54">
          <w:rPr>
            <w:rStyle w:val="a5"/>
          </w:rPr>
          <w:t>1.</w:t>
        </w:r>
        <w:r>
          <w:rPr>
            <w:rStyle w:val="a5"/>
          </w:rPr>
          <w:t>21</w:t>
        </w:r>
        <w:r w:rsidRPr="00FA3F54">
          <w:rPr>
            <w:rStyle w:val="a5"/>
          </w:rPr>
          <w:t xml:space="preserve">  </w:t>
        </w:r>
        <w:r>
          <w:rPr>
            <w:rStyle w:val="a5"/>
          </w:rPr>
          <w:t>POLLUTION DETAILS</w:t>
        </w:r>
      </w:hyperlink>
      <w:r>
        <w:t>)</w:t>
      </w:r>
    </w:p>
    <w:p w:rsidR="00DB6C37" w:rsidRDefault="00DB6C37" w:rsidP="00DB6C37">
      <w:pPr>
        <w:pStyle w:val="2"/>
        <w:numPr>
          <w:ilvl w:val="1"/>
          <w:numId w:val="12"/>
        </w:numPr>
      </w:pPr>
      <w:bookmarkStart w:id="1954" w:name="_Toc421810111"/>
      <w:r>
        <w:t>OBSERVER JOURNAL</w:t>
      </w:r>
      <w:bookmarkEnd w:id="1954"/>
    </w:p>
    <w:p w:rsidR="00DB6C37" w:rsidRDefault="00DB6C37" w:rsidP="00DB6C37">
      <w:r>
        <w:t xml:space="preserve"> (</w:t>
      </w:r>
      <w:proofErr w:type="gramStart"/>
      <w:r>
        <w:t xml:space="preserve">see  </w:t>
      </w:r>
      <w:proofErr w:type="gramEnd"/>
      <w:r>
        <w:fldChar w:fldCharType="begin"/>
      </w:r>
      <w:r w:rsidR="00D2055E">
        <w:instrText>HYPERLINK  \l "_OBSERVER_JOURNAL_1"</w:instrText>
      </w:r>
      <w:r>
        <w:fldChar w:fldCharType="separate"/>
      </w:r>
      <w:r w:rsidR="00D2055E">
        <w:rPr>
          <w:rStyle w:val="a5"/>
        </w:rPr>
        <w:t>1.22</w:t>
      </w:r>
      <w:r w:rsidRPr="00FA3F54">
        <w:rPr>
          <w:rStyle w:val="a5"/>
        </w:rPr>
        <w:t xml:space="preserve">  </w:t>
      </w:r>
      <w:r>
        <w:rPr>
          <w:rStyle w:val="a5"/>
        </w:rPr>
        <w:t>OBSERVER JOURNAL</w:t>
      </w:r>
      <w:r>
        <w:fldChar w:fldCharType="end"/>
      </w:r>
      <w:r>
        <w:t>)</w:t>
      </w:r>
    </w:p>
    <w:p w:rsidR="00DB6C37" w:rsidRDefault="00DB6C3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8E0CDC" w:rsidRDefault="008E0CDC" w:rsidP="008E0CDC">
      <w:pPr>
        <w:pStyle w:val="2"/>
        <w:numPr>
          <w:ilvl w:val="1"/>
          <w:numId w:val="12"/>
        </w:numPr>
      </w:pPr>
      <w:bookmarkStart w:id="1955" w:name="_Toc421810112"/>
      <w:r>
        <w:lastRenderedPageBreak/>
        <w:t>LONGLINE TRIP REPORT</w:t>
      </w:r>
      <w:bookmarkEnd w:id="1955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134"/>
        <w:gridCol w:w="4961"/>
        <w:gridCol w:w="2126"/>
        <w:gridCol w:w="709"/>
      </w:tblGrid>
      <w:tr w:rsidR="008E0CDC" w:rsidRPr="00366A8D" w:rsidTr="005D13E4">
        <w:trPr>
          <w:tblHeader/>
        </w:trPr>
        <w:tc>
          <w:tcPr>
            <w:tcW w:w="15134" w:type="dxa"/>
            <w:gridSpan w:val="6"/>
            <w:shd w:val="clear" w:color="auto" w:fill="D6E3BC" w:themeFill="accent3" w:themeFillTint="66"/>
          </w:tcPr>
          <w:p w:rsidR="008E0CDC" w:rsidRDefault="008E0CDC" w:rsidP="005D13E4">
            <w:pPr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LL_TRIP_REPORT</w:t>
            </w:r>
          </w:p>
          <w:p w:rsidR="008E0CDC" w:rsidRDefault="008E0CDC" w:rsidP="005D13E4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 xml:space="preserve">PROVIDE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descriptive information on the trip</w:t>
            </w:r>
            <w:r w:rsidRPr="005227D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</w:p>
          <w:p w:rsidR="008E0CDC" w:rsidRPr="004B48A7" w:rsidRDefault="008E0CDC" w:rsidP="005D13E4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Refer to the relevant sections in </w:t>
            </w:r>
            <w:hyperlink r:id="rId17" w:history="1">
              <w:r w:rsidRPr="004B48A7">
                <w:rPr>
                  <w:rStyle w:val="a5"/>
                  <w:rFonts w:ascii="Courier New" w:hAnsi="Courier New" w:cs="Courier New"/>
                  <w:b/>
                  <w:sz w:val="16"/>
                  <w:szCs w:val="16"/>
                </w:rPr>
                <w:t>http://www.spc.int/OceanFish/en/publications/doc_download/1318-2014-ll-trip-report</w:t>
              </w:r>
            </w:hyperlink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</w:p>
        </w:tc>
      </w:tr>
      <w:tr w:rsidR="008E0CDC" w:rsidRPr="00366A8D" w:rsidTr="005D13E4">
        <w:trPr>
          <w:tblHeader/>
        </w:trPr>
        <w:tc>
          <w:tcPr>
            <w:tcW w:w="1951" w:type="dxa"/>
            <w:shd w:val="clear" w:color="auto" w:fill="BFBFBF" w:themeFill="background1" w:themeFillShade="BF"/>
          </w:tcPr>
          <w:p w:rsidR="008E0CDC" w:rsidRPr="00366A8D" w:rsidRDefault="008E0CDC" w:rsidP="005D13E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E0CDC" w:rsidRPr="00366A8D" w:rsidRDefault="008E0CDC" w:rsidP="005D13E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E0CDC" w:rsidRPr="00366A8D" w:rsidRDefault="008E0CDC" w:rsidP="005D13E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E0CDC" w:rsidRPr="00366A8D" w:rsidRDefault="008E0CDC" w:rsidP="005D13E4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956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957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2126" w:type="dxa"/>
            <w:shd w:val="clear" w:color="auto" w:fill="BFBFBF" w:themeFill="background1" w:themeFillShade="BF"/>
          </w:tcPr>
          <w:p w:rsidR="008E0CDC" w:rsidRPr="00C53D58" w:rsidRDefault="008E0CDC" w:rsidP="005D13E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8E0CDC" w:rsidRDefault="008E0CDC" w:rsidP="005D13E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8E0CDC" w:rsidRPr="00C53D58" w:rsidRDefault="008E0CDC" w:rsidP="005D13E4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8E0CDC" w:rsidRPr="00366A8D" w:rsidTr="005D13E4">
        <w:tc>
          <w:tcPr>
            <w:tcW w:w="1951" w:type="dxa"/>
            <w:shd w:val="clear" w:color="auto" w:fill="FDE9D9" w:themeFill="accent6" w:themeFillTint="33"/>
          </w:tcPr>
          <w:p w:rsidR="008E0CDC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TRIP IDENTIFIER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:rsidR="008E0CDC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Internally generated. Can be NATURAL KEY or unique integer.  NATURAL KEY would be VESSEL + DEPARTURE DATE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8E0CDC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p w:rsidR="008E0CDC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8E0CDC" w:rsidRPr="00C53D58" w:rsidRDefault="008E0CDC" w:rsidP="005D13E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&lt;OBSTRIP_ID&gt;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8E0CDC" w:rsidRPr="00C53D58" w:rsidRDefault="00903B8C" w:rsidP="005D13E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8E0CDC" w:rsidRPr="00366A8D" w:rsidTr="005D13E4">
        <w:tc>
          <w:tcPr>
            <w:tcW w:w="1951" w:type="dxa"/>
            <w:shd w:val="clear" w:color="auto" w:fill="auto"/>
          </w:tcPr>
          <w:p w:rsidR="008E0CDC" w:rsidRPr="007107E1" w:rsidRDefault="008E0CD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1_BACKGROUND</w:t>
            </w:r>
          </w:p>
        </w:tc>
        <w:tc>
          <w:tcPr>
            <w:tcW w:w="4253" w:type="dxa"/>
            <w:shd w:val="clear" w:color="auto" w:fill="auto"/>
          </w:tcPr>
          <w:p w:rsidR="008E0CDC" w:rsidRDefault="008E0CDC" w:rsidP="005D13E4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8E0CDC" w:rsidRPr="007107E1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8E0CDC" w:rsidRPr="007107E1" w:rsidRDefault="008E0CD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8E0CDC" w:rsidRPr="007107E1" w:rsidRDefault="008E0CD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&lt;1_BACKGROUND&gt;</w:t>
            </w:r>
          </w:p>
        </w:tc>
        <w:tc>
          <w:tcPr>
            <w:tcW w:w="709" w:type="dxa"/>
          </w:tcPr>
          <w:p w:rsidR="008E0CDC" w:rsidRDefault="00903B8C" w:rsidP="005D13E4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2_0_CRUISE_SUMMARY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Pr="007107E1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&lt;2_0_CRUISE_SUMMARY&gt;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2_1_Area_FISHED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Pr="007107E1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&lt;2_1_Area_FISHED&gt;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2_2_END_OF_TRIP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Pr="007107E1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&lt;2_2_END_OF_TRIP&gt;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3_0_DATA_COLLECTED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914124"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916B4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Pr="007107E1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&lt;3_0_DATA_COLLECTED&gt;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3_1_OTHER_DATA_COLL</w:t>
            </w:r>
          </w:p>
        </w:tc>
        <w:tc>
          <w:tcPr>
            <w:tcW w:w="4253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(Refer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&lt;3_1_OTHER_DATA_COLL&gt;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4_0_COC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&lt;4_0_COC&gt;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5_1_VESS_INFO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&lt;5_1_VESS_INFO&gt;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5_2_CREW_NATION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&lt;5_2_CREW_NATION&gt;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5_2_1_PIC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&lt;5_2_1_PIC&gt;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5_3_ELEC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&lt;5_3_ELEC&gt;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5_3_1_RADIO_BUOYS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&lt;5_3_1_RADIO_BUOYS&gt;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5_4_FISHING_GEAR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&lt;5_4_FISHING_GEAR&gt;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5_4_1_MAINLINE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&lt;5_4_1_MAINLINE&gt;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5_4_2_BRANCHLINES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&lt;5_4_2_BRANCHLINES&gt;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5_4_3_FLOATLINES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&lt;5_4_3_FLOATLINES&gt;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5_4_4_bline_wts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&lt;5_4_4_bline_wts&gt;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5_4_5_FISH_HOOKS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&lt;5_4_5_FISH_HOOKS&gt;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5_5_safety_eq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&lt;5_5_safety_eq&gt;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5_6_REGRIG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&lt;5_6_REGRIG&gt;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5_7_OTHER_GEAR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&lt;5_7_OTHER_GEAR&gt;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6_0_fISH_STRATEGY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&lt;6_0_fISH_STRATEGY&gt;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6_1_FISHERY_INFO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&lt;6_1_FISHERY_INFO&gt;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6_2_OCEAN_fEATURES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&lt;6_2_OCEAN_fEATURES&gt;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6_3_set_hAUL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&lt;6_3_set_hAUL&gt;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6_4_TARGET_DEPTH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&lt;6_4_TARGET_DEPTH&gt;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6_5_BAITING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&lt;6_5_BAITING&gt;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6_6_MITIGATION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&lt;6_6_MITIGATION&gt;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6_6_1_FISH_OFFAL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&lt;6_6_1_FISH_OFFAL&gt;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6_7_hAUL_PROCESS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&lt;6_7_hAUL_PROCESS&gt;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6_8_UNUSUAL_SET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&lt;6_8_UNUSUAL_SET&gt;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6_9_CHANGES_SETS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&lt;6_9_CHANGES_SETS&gt;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7_1_WEATHER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&lt;7_1_WEATHER&gt;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7_2_sEA_cond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&lt;7_2_sEA_cond&gt;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7_3_MOOn_phase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&lt;7_3_MOOn_phase&gt;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8_1_tARGET_cATCH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&lt;8_1_tARGET_cATCH&gt;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</w:tcPr>
          <w:p w:rsidR="00903B8C" w:rsidRDefault="00903B8C" w:rsidP="005D13E4">
            <w:pPr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8_1_1_tARGET_pROC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</w:tcPr>
          <w:p w:rsidR="00903B8C" w:rsidRDefault="00903B8C" w:rsidP="005D13E4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sz w:val="14"/>
                <w:szCs w:val="14"/>
              </w:rPr>
              <w:t>&lt;8_1_1_tARGET_pROC&gt;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Target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disc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Target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disc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FA5FDE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lastRenderedPageBreak/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Target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damage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AB5479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Target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damage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_tun_bill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_tun_bill&gt;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Sharks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rays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Sharks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rays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by-catch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by-catch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Unspec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_codes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Unspec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_codes&gt;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si_land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si_land&gt;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si_interact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si_interact&gt;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si_mam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si_mam&gt;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si_sight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8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si_sight&gt;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TRANS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9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TRANS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Tags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Tags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Stomach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Stomach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Other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TRIP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MON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TRIP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MON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Clarify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Clarify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Recommend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Recommend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Crew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info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Crew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info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Medical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Medical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Photos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5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Photos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_other info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_other info&gt;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VESS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DATA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12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VESS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 xml:space="preserve"> 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DATA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GENERAL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13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GENERAL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PROB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PROB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Form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14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Form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ch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rec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15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CONCL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15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CONCL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903B8C" w:rsidRPr="00366A8D" w:rsidTr="005D13E4">
        <w:tc>
          <w:tcPr>
            <w:tcW w:w="1951" w:type="dxa"/>
            <w:shd w:val="clear" w:color="auto" w:fill="auto"/>
            <w:vAlign w:val="bottom"/>
          </w:tcPr>
          <w:p w:rsidR="00903B8C" w:rsidRPr="00F64098" w:rsidRDefault="00903B8C" w:rsidP="005D13E4">
            <w:pP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16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ACK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</w:t>
            </w:r>
          </w:p>
        </w:tc>
        <w:tc>
          <w:tcPr>
            <w:tcW w:w="4253" w:type="dxa"/>
            <w:shd w:val="clear" w:color="auto" w:fill="auto"/>
          </w:tcPr>
          <w:p w:rsidR="00903B8C" w:rsidRDefault="00903B8C" w:rsidP="005D13E4">
            <w:r w:rsidRPr="00776931">
              <w:rPr>
                <w:rFonts w:ascii="Courier New" w:hAnsi="Courier New" w:cs="Courier New"/>
                <w:sz w:val="16"/>
                <w:szCs w:val="16"/>
              </w:rPr>
              <w:t>Refer to relevant section in link above)</w:t>
            </w:r>
          </w:p>
        </w:tc>
        <w:tc>
          <w:tcPr>
            <w:tcW w:w="1134" w:type="dxa"/>
            <w:shd w:val="clear" w:color="auto" w:fill="auto"/>
          </w:tcPr>
          <w:p w:rsidR="00903B8C" w:rsidRDefault="00903B8C" w:rsidP="005D13E4">
            <w:proofErr w:type="spellStart"/>
            <w:r w:rsidRPr="00750878">
              <w:rPr>
                <w:rFonts w:ascii="Courier New" w:hAnsi="Courier New" w:cs="Courier New"/>
                <w:sz w:val="16"/>
                <w:szCs w:val="16"/>
              </w:rPr>
              <w:t>NText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903B8C" w:rsidRPr="007107E1" w:rsidRDefault="00903B8C" w:rsidP="005D13E4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126" w:type="dxa"/>
            <w:vAlign w:val="bottom"/>
          </w:tcPr>
          <w:p w:rsidR="00903B8C" w:rsidRPr="00F64098" w:rsidRDefault="00903B8C" w:rsidP="005D13E4">
            <w:pPr>
              <w:jc w:val="center"/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</w:pP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&lt;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16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0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_</w:t>
            </w:r>
            <w:r w:rsidRPr="00F64098"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ACK</w:t>
            </w:r>
            <w:r>
              <w:rPr>
                <w:rFonts w:ascii="Courier New" w:hAnsi="Courier New" w:cs="Courier New"/>
                <w:caps/>
                <w:color w:val="000000"/>
                <w:sz w:val="14"/>
                <w:szCs w:val="14"/>
              </w:rPr>
              <w:t>s&gt;</w:t>
            </w:r>
          </w:p>
        </w:tc>
        <w:tc>
          <w:tcPr>
            <w:tcW w:w="709" w:type="dxa"/>
          </w:tcPr>
          <w:p w:rsidR="00903B8C" w:rsidRDefault="00903B8C" w:rsidP="00903B8C">
            <w:pPr>
              <w:jc w:val="center"/>
            </w:pPr>
            <w:r w:rsidRPr="00764FFD"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</w:tbl>
    <w:p w:rsidR="008E0CDC" w:rsidRDefault="008E0CDC" w:rsidP="008E0CDC"/>
    <w:p w:rsidR="009E3050" w:rsidRDefault="009E3050">
      <w:pPr>
        <w:sectPr w:rsidR="009E3050" w:rsidSect="009E305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91242" w:rsidRDefault="00E91242" w:rsidP="00FD7C11">
      <w:pPr>
        <w:pStyle w:val="1"/>
      </w:pPr>
      <w:bookmarkStart w:id="1958" w:name="_Toc421810113"/>
      <w:r>
        <w:lastRenderedPageBreak/>
        <w:t>APPENDICES</w:t>
      </w:r>
      <w:bookmarkEnd w:id="1958"/>
    </w:p>
    <w:p w:rsidR="00E91242" w:rsidRDefault="00E91242" w:rsidP="00FD7C11">
      <w:pPr>
        <w:pStyle w:val="2"/>
      </w:pPr>
      <w:bookmarkStart w:id="1959" w:name="_APPENDIX_A1_–"/>
      <w:bookmarkStart w:id="1960" w:name="_Toc421810114"/>
      <w:bookmarkEnd w:id="1959"/>
      <w:r>
        <w:t>APPENDIX A1 – DATE/TIME FORMAT</w:t>
      </w:r>
      <w:bookmarkEnd w:id="1960"/>
    </w:p>
    <w:p w:rsidR="00E91242" w:rsidRDefault="00E91242" w:rsidP="00E91242">
      <w:pPr>
        <w:spacing w:after="0" w:line="240" w:lineRule="auto"/>
      </w:pPr>
    </w:p>
    <w:p w:rsidR="00E91242" w:rsidRPr="00E91242" w:rsidRDefault="000442CE" w:rsidP="00192546">
      <w:pPr>
        <w:spacing w:after="0" w:line="240" w:lineRule="auto"/>
        <w:rPr>
          <w:rFonts w:cs="Courier New"/>
          <w:sz w:val="20"/>
          <w:szCs w:val="20"/>
        </w:rPr>
      </w:pPr>
      <w:ins w:id="1961" w:author="農林水産省" w:date="2016-09-08T21:29:00Z">
        <w:r w:rsidRPr="000442CE">
          <w:rPr>
            <w:rFonts w:cs="Courier New"/>
            <w:sz w:val="20"/>
            <w:szCs w:val="20"/>
          </w:rPr>
          <w:t>The date and time of the start of set and the time of end of set should be GMT/UTC</w:t>
        </w:r>
      </w:ins>
      <w:del w:id="1962" w:author="農林水産省" w:date="2016-09-08T21:29:00Z">
        <w:r w:rsidR="00E91242" w:rsidRPr="00E91242" w:rsidDel="000442CE">
          <w:rPr>
            <w:rFonts w:cs="Courier New"/>
            <w:sz w:val="20"/>
            <w:szCs w:val="20"/>
          </w:rPr>
          <w:delText>The DATE</w:delText>
        </w:r>
        <w:r w:rsidR="00192546" w:rsidDel="000442CE">
          <w:rPr>
            <w:rFonts w:cs="Courier New"/>
            <w:sz w:val="20"/>
            <w:szCs w:val="20"/>
          </w:rPr>
          <w:delText>/</w:delText>
        </w:r>
        <w:r w:rsidR="00E91242" w:rsidRPr="00E91242" w:rsidDel="000442CE">
          <w:rPr>
            <w:rFonts w:cs="Courier New"/>
            <w:sz w:val="20"/>
            <w:szCs w:val="20"/>
          </w:rPr>
          <w:delText>TIME formats must adhere to the following standard:</w:delText>
        </w:r>
      </w:del>
    </w:p>
    <w:p w:rsidR="00E91242" w:rsidRPr="00E91242" w:rsidDel="000442CE" w:rsidRDefault="00E91242" w:rsidP="00192546">
      <w:pPr>
        <w:spacing w:after="0" w:line="240" w:lineRule="auto"/>
        <w:ind w:firstLine="720"/>
        <w:rPr>
          <w:del w:id="1963" w:author="農林水産省" w:date="2016-09-08T21:29:00Z"/>
          <w:rFonts w:cs="Courier New"/>
          <w:sz w:val="20"/>
          <w:szCs w:val="20"/>
        </w:rPr>
      </w:pPr>
      <w:del w:id="1964" w:author="農林水産省" w:date="2016-09-08T21:29:00Z">
        <w:r w:rsidRPr="00E91242" w:rsidDel="000442CE">
          <w:rPr>
            <w:rFonts w:cs="Courier New"/>
            <w:sz w:val="20"/>
            <w:szCs w:val="20"/>
          </w:rPr>
          <w:delText>ISO 8601 - Dates and times format</w:delText>
        </w:r>
        <w:r w:rsidR="00192546" w:rsidDel="000442CE">
          <w:rPr>
            <w:rFonts w:cs="Courier New"/>
            <w:sz w:val="20"/>
            <w:szCs w:val="20"/>
          </w:rPr>
          <w:delText xml:space="preserve"> </w:delText>
        </w:r>
        <w:r w:rsidR="001B7716" w:rsidDel="000442CE">
          <w:rPr>
            <w:rFonts w:cs="Courier New"/>
            <w:sz w:val="20"/>
            <w:szCs w:val="20"/>
          </w:rPr>
          <w:delText>– both local and UTC dates</w:delText>
        </w:r>
      </w:del>
    </w:p>
    <w:p w:rsidR="001B7716" w:rsidRPr="001B7716" w:rsidRDefault="001B7716" w:rsidP="00192546">
      <w:pPr>
        <w:spacing w:after="0" w:line="240" w:lineRule="auto"/>
        <w:ind w:firstLine="720"/>
        <w:rPr>
          <w:rFonts w:cs="Courier New"/>
          <w:sz w:val="20"/>
          <w:szCs w:val="20"/>
        </w:rPr>
      </w:pPr>
    </w:p>
    <w:p w:rsidR="00E91242" w:rsidRPr="001B7716" w:rsidRDefault="00E91242" w:rsidP="00192546">
      <w:pPr>
        <w:spacing w:after="0" w:line="240" w:lineRule="auto"/>
        <w:ind w:firstLine="720"/>
        <w:rPr>
          <w:sz w:val="20"/>
          <w:szCs w:val="20"/>
        </w:rPr>
      </w:pPr>
      <w:r w:rsidRPr="001B7716">
        <w:rPr>
          <w:rFonts w:cs="Courier New"/>
          <w:sz w:val="20"/>
          <w:szCs w:val="20"/>
        </w:rPr>
        <w:t>[YYYY]</w:t>
      </w:r>
      <w:proofErr w:type="gramStart"/>
      <w:r w:rsidRPr="001B7716">
        <w:rPr>
          <w:rFonts w:cs="Courier New"/>
          <w:sz w:val="20"/>
          <w:szCs w:val="20"/>
        </w:rPr>
        <w:t>-[</w:t>
      </w:r>
      <w:proofErr w:type="gramEnd"/>
      <w:r w:rsidRPr="001B7716">
        <w:rPr>
          <w:rFonts w:cs="Courier New"/>
          <w:sz w:val="20"/>
          <w:szCs w:val="20"/>
        </w:rPr>
        <w:t>MM]-[DD]T[HH]:[MM]</w:t>
      </w:r>
      <w:r w:rsidR="001B7716" w:rsidRPr="001B7716">
        <w:rPr>
          <w:rFonts w:cs="Courier New"/>
          <w:sz w:val="20"/>
          <w:szCs w:val="20"/>
        </w:rPr>
        <w:t>Z</w:t>
      </w:r>
      <w:r w:rsidR="001B7716" w:rsidRPr="001B7716">
        <w:rPr>
          <w:rFonts w:cs="Courier New"/>
          <w:sz w:val="20"/>
          <w:szCs w:val="20"/>
        </w:rPr>
        <w:tab/>
        <w:t xml:space="preserve">for </w:t>
      </w:r>
      <w:r w:rsidR="001B7716">
        <w:rPr>
          <w:rFonts w:cs="Courier New"/>
          <w:sz w:val="20"/>
          <w:szCs w:val="20"/>
        </w:rPr>
        <w:t xml:space="preserve">fields designated as </w:t>
      </w:r>
      <w:r w:rsidR="001B7716" w:rsidRPr="001B7716">
        <w:rPr>
          <w:rFonts w:cs="Courier New"/>
          <w:sz w:val="20"/>
          <w:szCs w:val="20"/>
        </w:rPr>
        <w:t>UTC date/time</w:t>
      </w:r>
    </w:p>
    <w:p w:rsidR="00E91242" w:rsidRDefault="00E91242" w:rsidP="00E91242">
      <w:pPr>
        <w:spacing w:after="0" w:line="240" w:lineRule="auto"/>
      </w:pPr>
    </w:p>
    <w:p w:rsidR="001B7716" w:rsidRPr="001B7716" w:rsidRDefault="001B7716" w:rsidP="001B7716">
      <w:pPr>
        <w:spacing w:after="0" w:line="240" w:lineRule="auto"/>
        <w:ind w:firstLine="720"/>
        <w:rPr>
          <w:sz w:val="20"/>
          <w:szCs w:val="20"/>
        </w:rPr>
      </w:pPr>
      <w:r w:rsidRPr="001B7716">
        <w:rPr>
          <w:rFonts w:cs="Courier New"/>
          <w:sz w:val="20"/>
          <w:szCs w:val="20"/>
        </w:rPr>
        <w:t>[YYYY]</w:t>
      </w:r>
      <w:proofErr w:type="gramStart"/>
      <w:r w:rsidRPr="001B7716">
        <w:rPr>
          <w:rFonts w:cs="Courier New"/>
          <w:sz w:val="20"/>
          <w:szCs w:val="20"/>
        </w:rPr>
        <w:t>-[</w:t>
      </w:r>
      <w:proofErr w:type="gramEnd"/>
      <w:r w:rsidRPr="001B7716">
        <w:rPr>
          <w:rFonts w:cs="Courier New"/>
          <w:sz w:val="20"/>
          <w:szCs w:val="20"/>
        </w:rPr>
        <w:t>MM]-[DD]T[HH]:[MM]</w:t>
      </w:r>
      <w:r w:rsidRPr="001B7716">
        <w:rPr>
          <w:rFonts w:cs="Courier New"/>
          <w:sz w:val="20"/>
          <w:szCs w:val="20"/>
        </w:rPr>
        <w:tab/>
        <w:t xml:space="preserve">for </w:t>
      </w:r>
      <w:r>
        <w:rPr>
          <w:rFonts w:cs="Courier New"/>
          <w:sz w:val="20"/>
          <w:szCs w:val="20"/>
        </w:rPr>
        <w:t>fields designated as LOCAL</w:t>
      </w:r>
      <w:r w:rsidRPr="001B7716">
        <w:rPr>
          <w:rFonts w:cs="Courier New"/>
          <w:sz w:val="20"/>
          <w:szCs w:val="20"/>
        </w:rPr>
        <w:t xml:space="preserve"> date/time</w:t>
      </w:r>
    </w:p>
    <w:p w:rsidR="001B7716" w:rsidRPr="001B7716" w:rsidRDefault="001B7716" w:rsidP="00E91242">
      <w:pPr>
        <w:spacing w:after="0" w:line="240" w:lineRule="auto"/>
      </w:pPr>
    </w:p>
    <w:p w:rsidR="00E91242" w:rsidRPr="001B7716" w:rsidRDefault="00E91242" w:rsidP="00E91242">
      <w:pPr>
        <w:spacing w:after="0" w:line="240" w:lineRule="auto"/>
      </w:pPr>
    </w:p>
    <w:p w:rsidR="00E91242" w:rsidRPr="002B724B" w:rsidRDefault="00E91242" w:rsidP="00FD7C11">
      <w:pPr>
        <w:pStyle w:val="2"/>
      </w:pPr>
      <w:bookmarkStart w:id="1965" w:name="_APPENDIX_A2_–"/>
      <w:bookmarkStart w:id="1966" w:name="_Toc421810115"/>
      <w:bookmarkEnd w:id="1965"/>
      <w:r w:rsidRPr="002B724B">
        <w:t>APPENDIX A2 – POSITION/COORDINATE FORMAT</w:t>
      </w:r>
      <w:bookmarkEnd w:id="1966"/>
    </w:p>
    <w:p w:rsidR="00E91242" w:rsidRPr="002B724B" w:rsidRDefault="00E91242" w:rsidP="00E91242">
      <w:pPr>
        <w:spacing w:after="0" w:line="240" w:lineRule="auto"/>
      </w:pPr>
    </w:p>
    <w:p w:rsidR="00192546" w:rsidRPr="00192546" w:rsidDel="007A3CC3" w:rsidRDefault="007A3CC3" w:rsidP="007A3CC3">
      <w:pPr>
        <w:spacing w:after="0" w:line="240" w:lineRule="auto"/>
        <w:rPr>
          <w:del w:id="1967" w:author="農林水産省" w:date="2016-09-08T23:22:00Z"/>
          <w:sz w:val="20"/>
          <w:szCs w:val="20"/>
        </w:rPr>
      </w:pPr>
      <w:ins w:id="1968" w:author="農林水産省" w:date="2016-09-08T23:22:00Z">
        <w:r w:rsidRPr="007A3CC3">
          <w:rPr>
            <w:sz w:val="20"/>
            <w:szCs w:val="20"/>
          </w:rPr>
          <w:t>The position should be reported in units of at least mi</w:t>
        </w:r>
        <w:r>
          <w:rPr>
            <w:sz w:val="20"/>
            <w:szCs w:val="20"/>
          </w:rPr>
          <w:t>nutes of latitude and longitude</w:t>
        </w:r>
      </w:ins>
      <w:del w:id="1969" w:author="農林水産省" w:date="2016-09-08T23:22:00Z">
        <w:r w:rsidR="00192546" w:rsidRPr="00192546" w:rsidDel="007A3CC3">
          <w:rPr>
            <w:sz w:val="20"/>
            <w:szCs w:val="20"/>
          </w:rPr>
          <w:delText>The Latitude and Longit</w:delText>
        </w:r>
        <w:r w:rsidR="00192546" w:rsidDel="007A3CC3">
          <w:rPr>
            <w:sz w:val="20"/>
            <w:szCs w:val="20"/>
          </w:rPr>
          <w:delText>u</w:delText>
        </w:r>
        <w:r w:rsidR="00192546" w:rsidRPr="00192546" w:rsidDel="007A3CC3">
          <w:rPr>
            <w:sz w:val="20"/>
            <w:szCs w:val="20"/>
          </w:rPr>
          <w:delText xml:space="preserve">de coordinates must adhere to the ISO 6709 – Positions </w:delText>
        </w:r>
      </w:del>
    </w:p>
    <w:p w:rsidR="00192546" w:rsidRPr="00192546" w:rsidRDefault="00192546" w:rsidP="00944669">
      <w:pPr>
        <w:spacing w:after="0" w:line="240" w:lineRule="auto"/>
        <w:rPr>
          <w:sz w:val="20"/>
          <w:szCs w:val="20"/>
        </w:rPr>
      </w:pPr>
      <w:del w:id="1970" w:author="農林水産省" w:date="2016-09-08T23:22:00Z">
        <w:r w:rsidRPr="00192546" w:rsidDel="007A3CC3">
          <w:rPr>
            <w:sz w:val="20"/>
            <w:szCs w:val="20"/>
          </w:rPr>
          <w:delText>Degrees and minutes to 3 decimal places</w:delText>
        </w:r>
      </w:del>
    </w:p>
    <w:p w:rsidR="00192546" w:rsidRPr="00192546" w:rsidRDefault="00192546" w:rsidP="00192546">
      <w:pPr>
        <w:spacing w:after="0" w:line="240" w:lineRule="auto"/>
        <w:rPr>
          <w:sz w:val="20"/>
          <w:szCs w:val="20"/>
        </w:rPr>
      </w:pPr>
    </w:p>
    <w:p w:rsidR="00192546" w:rsidRPr="002B724B" w:rsidRDefault="00192546" w:rsidP="00192546">
      <w:pPr>
        <w:spacing w:after="0" w:line="240" w:lineRule="auto"/>
        <w:ind w:firstLine="720"/>
        <w:rPr>
          <w:sz w:val="20"/>
          <w:szCs w:val="20"/>
          <w:lang w:val="fr-FR"/>
        </w:rPr>
      </w:pPr>
      <w:r w:rsidRPr="002B724B">
        <w:rPr>
          <w:sz w:val="20"/>
          <w:szCs w:val="20"/>
          <w:lang w:val="fr-FR"/>
        </w:rPr>
        <w:t>LATITUDE</w:t>
      </w:r>
      <w:r w:rsidRPr="002B724B">
        <w:rPr>
          <w:sz w:val="20"/>
          <w:szCs w:val="20"/>
          <w:lang w:val="fr-FR"/>
        </w:rPr>
        <w:tab/>
        <w:t>+/- DDMM.MMM</w:t>
      </w:r>
    </w:p>
    <w:p w:rsidR="00E91242" w:rsidRPr="002B724B" w:rsidRDefault="00192546" w:rsidP="00192546">
      <w:pPr>
        <w:spacing w:after="0" w:line="240" w:lineRule="auto"/>
        <w:ind w:firstLine="720"/>
        <w:rPr>
          <w:sz w:val="20"/>
          <w:szCs w:val="20"/>
          <w:lang w:val="fr-FR"/>
        </w:rPr>
      </w:pPr>
      <w:r w:rsidRPr="002B724B">
        <w:rPr>
          <w:sz w:val="20"/>
          <w:szCs w:val="20"/>
          <w:lang w:val="fr-FR"/>
        </w:rPr>
        <w:t>LONGITUDE</w:t>
      </w:r>
      <w:r w:rsidRPr="002B724B">
        <w:rPr>
          <w:sz w:val="20"/>
          <w:szCs w:val="20"/>
          <w:lang w:val="fr-FR"/>
        </w:rPr>
        <w:tab/>
        <w:t>+/- DDDMM.MMM</w:t>
      </w:r>
    </w:p>
    <w:p w:rsidR="00E91242" w:rsidRPr="002B724B" w:rsidRDefault="00E91242" w:rsidP="00E91242">
      <w:pPr>
        <w:spacing w:after="0" w:line="240" w:lineRule="auto"/>
        <w:rPr>
          <w:lang w:val="fr-FR"/>
        </w:rPr>
      </w:pPr>
    </w:p>
    <w:p w:rsidR="00E91242" w:rsidRPr="002B724B" w:rsidRDefault="00E91242" w:rsidP="00E91242">
      <w:pPr>
        <w:spacing w:after="0" w:line="240" w:lineRule="auto"/>
        <w:rPr>
          <w:lang w:val="fr-FR"/>
        </w:rPr>
      </w:pPr>
    </w:p>
    <w:p w:rsidR="00E91242" w:rsidRPr="004064A8" w:rsidRDefault="00E91242" w:rsidP="00FD7C11">
      <w:pPr>
        <w:pStyle w:val="2"/>
        <w:rPr>
          <w:lang w:val="fr-FR"/>
        </w:rPr>
      </w:pPr>
      <w:bookmarkStart w:id="1971" w:name="_APPENDIX_A3_–"/>
      <w:bookmarkStart w:id="1972" w:name="_Toc421810116"/>
      <w:bookmarkEnd w:id="1971"/>
      <w:r w:rsidRPr="004064A8">
        <w:rPr>
          <w:lang w:val="fr-FR"/>
        </w:rPr>
        <w:t>APPENDIX A3 – PO</w:t>
      </w:r>
      <w:r w:rsidR="00192546" w:rsidRPr="004064A8">
        <w:rPr>
          <w:lang w:val="fr-FR"/>
        </w:rPr>
        <w:t>RT LOCATION CODES</w:t>
      </w:r>
      <w:bookmarkEnd w:id="1972"/>
    </w:p>
    <w:p w:rsidR="00E91242" w:rsidRPr="004064A8" w:rsidRDefault="00E91242" w:rsidP="00E91242">
      <w:pPr>
        <w:spacing w:after="0" w:line="240" w:lineRule="auto"/>
        <w:rPr>
          <w:lang w:val="fr-FR"/>
        </w:rPr>
      </w:pPr>
    </w:p>
    <w:p w:rsidR="00192546" w:rsidRPr="004064A8" w:rsidRDefault="00192546" w:rsidP="00192546">
      <w:pPr>
        <w:spacing w:after="0" w:line="240" w:lineRule="auto"/>
        <w:rPr>
          <w:sz w:val="20"/>
          <w:szCs w:val="20"/>
          <w:lang w:val="fr-FR"/>
        </w:rPr>
      </w:pPr>
      <w:r w:rsidRPr="004064A8">
        <w:rPr>
          <w:sz w:val="20"/>
          <w:szCs w:val="20"/>
          <w:lang w:val="fr-FR"/>
        </w:rPr>
        <w:t xml:space="preserve">The PORT LOCATION Codes must adhere to the UN/LOCODE standard UPPERCASE  CHAR(5) </w:t>
      </w:r>
      <w:r w:rsidRPr="004064A8">
        <w:rPr>
          <w:sz w:val="20"/>
          <w:szCs w:val="20"/>
          <w:lang w:val="fr-FR"/>
        </w:rPr>
        <w:tab/>
      </w:r>
    </w:p>
    <w:p w:rsidR="00192546" w:rsidRPr="004064A8" w:rsidRDefault="00192546" w:rsidP="00192546">
      <w:pPr>
        <w:spacing w:after="0" w:line="240" w:lineRule="auto"/>
        <w:rPr>
          <w:sz w:val="20"/>
          <w:szCs w:val="20"/>
          <w:lang w:val="fr-FR"/>
        </w:rPr>
      </w:pPr>
      <w:r w:rsidRPr="004064A8">
        <w:rPr>
          <w:sz w:val="20"/>
          <w:szCs w:val="20"/>
          <w:lang w:val="fr-FR"/>
        </w:rPr>
        <w:t>United Nations - Code for Trade and Transport Locations  (UN/LOCODE)</w:t>
      </w:r>
      <w:ins w:id="1973" w:author="農林水産省" w:date="2016-09-09T02:27:00Z">
        <w:r w:rsidR="00AC7F6B">
          <w:rPr>
            <w:rFonts w:hint="eastAsia"/>
            <w:sz w:val="20"/>
            <w:szCs w:val="20"/>
            <w:lang w:val="fr-FR" w:eastAsia="ja-JP"/>
          </w:rPr>
          <w:t>, if applicable</w:t>
        </w:r>
      </w:ins>
      <w:r w:rsidRPr="004064A8">
        <w:rPr>
          <w:sz w:val="20"/>
          <w:szCs w:val="20"/>
          <w:lang w:val="fr-FR"/>
        </w:rPr>
        <w:t xml:space="preserve"> – see </w:t>
      </w:r>
      <w:r w:rsidR="00181935">
        <w:fldChar w:fldCharType="begin"/>
      </w:r>
      <w:r w:rsidR="00181935">
        <w:instrText xml:space="preserve"> HYPERLINK "http://www.unece.org/cefact/locode/service/location" </w:instrText>
      </w:r>
      <w:r w:rsidR="00181935">
        <w:fldChar w:fldCharType="separate"/>
      </w:r>
      <w:r w:rsidRPr="004064A8">
        <w:rPr>
          <w:rStyle w:val="a5"/>
          <w:sz w:val="20"/>
          <w:szCs w:val="20"/>
          <w:lang w:val="fr-FR"/>
        </w:rPr>
        <w:t>http://www.unece.org/cefact/locode/service/location</w:t>
      </w:r>
      <w:r w:rsidR="00181935">
        <w:rPr>
          <w:rStyle w:val="a5"/>
          <w:sz w:val="20"/>
          <w:szCs w:val="20"/>
          <w:lang w:val="fr-FR"/>
        </w:rPr>
        <w:fldChar w:fldCharType="end"/>
      </w:r>
      <w:r w:rsidRPr="004064A8">
        <w:rPr>
          <w:sz w:val="20"/>
          <w:szCs w:val="20"/>
          <w:lang w:val="fr-FR"/>
        </w:rPr>
        <w:t xml:space="preserve">  </w:t>
      </w:r>
    </w:p>
    <w:p w:rsidR="00E91242" w:rsidRPr="004064A8" w:rsidRDefault="00E91242" w:rsidP="00E91242">
      <w:pPr>
        <w:spacing w:after="0" w:line="240" w:lineRule="auto"/>
        <w:rPr>
          <w:lang w:val="fr-FR"/>
        </w:rPr>
      </w:pPr>
    </w:p>
    <w:p w:rsidR="009E3050" w:rsidRPr="004064A8" w:rsidRDefault="009E3050" w:rsidP="00E91242">
      <w:pPr>
        <w:spacing w:after="0" w:line="240" w:lineRule="auto"/>
        <w:rPr>
          <w:lang w:val="fr-FR"/>
        </w:rPr>
        <w:sectPr w:rsidR="009E3050" w:rsidRPr="004064A8" w:rsidSect="009E305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91242" w:rsidRPr="002B724B" w:rsidRDefault="00E91242" w:rsidP="00FD7C11">
      <w:pPr>
        <w:pStyle w:val="2"/>
      </w:pPr>
      <w:bookmarkStart w:id="1974" w:name="_Toc421810117"/>
      <w:r w:rsidRPr="002B724B">
        <w:lastRenderedPageBreak/>
        <w:t>APPENDIX A</w:t>
      </w:r>
      <w:r w:rsidR="00192546" w:rsidRPr="002B724B">
        <w:t>4</w:t>
      </w:r>
      <w:r w:rsidRPr="002B724B">
        <w:t xml:space="preserve"> – </w:t>
      </w:r>
      <w:r w:rsidR="002B724B" w:rsidRPr="002B724B">
        <w:t>VESSEL IDENTIFICATION</w:t>
      </w:r>
      <w:bookmarkEnd w:id="1974"/>
    </w:p>
    <w:p w:rsidR="00E91242" w:rsidRPr="002B724B" w:rsidRDefault="00E91242" w:rsidP="00E91242">
      <w:pPr>
        <w:spacing w:after="0" w:line="240" w:lineRule="auto"/>
      </w:pPr>
    </w:p>
    <w:p w:rsidR="00E91242" w:rsidRPr="002B724B" w:rsidRDefault="002B724B" w:rsidP="00E91242">
      <w:pPr>
        <w:spacing w:after="0" w:line="240" w:lineRule="auto"/>
      </w:pPr>
      <w:r w:rsidRPr="002B724B">
        <w:t>The attributes to be provided for the VESSEL needs to be consistent with several VESSEL registers at</w:t>
      </w:r>
      <w:r>
        <w:t xml:space="preserve"> the global and regional level. The most important are the proposed IMO/UVI standard vessel identifier (UVI), the WCPFC vessel register and the FFA Vessel register.</w:t>
      </w:r>
    </w:p>
    <w:p w:rsidR="002B724B" w:rsidRPr="002B724B" w:rsidRDefault="002B724B" w:rsidP="00E91242">
      <w:pPr>
        <w:spacing w:after="0" w:line="240" w:lineRule="auto"/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2268"/>
        <w:gridCol w:w="4961"/>
        <w:gridCol w:w="1701"/>
        <w:gridCol w:w="709"/>
      </w:tblGrid>
      <w:tr w:rsidR="002B724B" w:rsidRPr="00C53D58" w:rsidTr="002B724B">
        <w:tc>
          <w:tcPr>
            <w:tcW w:w="1668" w:type="dxa"/>
            <w:shd w:val="clear" w:color="auto" w:fill="BFBFBF" w:themeFill="background1" w:themeFillShade="BF"/>
          </w:tcPr>
          <w:p w:rsidR="002B724B" w:rsidRPr="00366A8D" w:rsidRDefault="002B724B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B724B" w:rsidRPr="00366A8D" w:rsidRDefault="002B724B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Data Collection Instructions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B724B" w:rsidRPr="00366A8D" w:rsidRDefault="002B724B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366A8D">
              <w:rPr>
                <w:rFonts w:ascii="Courier New" w:hAnsi="Courier New" w:cs="Courier New"/>
                <w:b/>
                <w:sz w:val="16"/>
                <w:szCs w:val="16"/>
              </w:rPr>
              <w:t>Field format notes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2B724B" w:rsidRPr="00366A8D" w:rsidRDefault="002B724B" w:rsidP="00F00D23">
            <w:pPr>
              <w:rPr>
                <w:rFonts w:ascii="Courier New" w:hAnsi="Courier New" w:cs="Courier New"/>
                <w:b/>
                <w:sz w:val="16"/>
                <w:szCs w:val="16"/>
              </w:rPr>
            </w:pPr>
            <w:del w:id="1975" w:author="農林水産省" w:date="2016-09-08T20:37:00Z">
              <w:r w:rsidRPr="00366A8D" w:rsidDel="00181935">
                <w:rPr>
                  <w:rFonts w:ascii="Courier New" w:hAnsi="Courier New" w:cs="Courier New"/>
                  <w:b/>
                  <w:sz w:val="16"/>
                  <w:szCs w:val="16"/>
                </w:rPr>
                <w:delText>Validation rules</w:delText>
              </w:r>
            </w:del>
            <w:ins w:id="1976" w:author="農林水産省" w:date="2016-09-08T20:37:00Z">
              <w:r w:rsidR="00181935">
                <w:rPr>
                  <w:rFonts w:ascii="Courier New" w:hAnsi="Courier New" w:cs="Courier New"/>
                  <w:b/>
                  <w:sz w:val="16"/>
                  <w:szCs w:val="16"/>
                </w:rPr>
                <w:t>Instruction</w:t>
              </w:r>
            </w:ins>
          </w:p>
        </w:tc>
        <w:tc>
          <w:tcPr>
            <w:tcW w:w="1701" w:type="dxa"/>
            <w:shd w:val="clear" w:color="auto" w:fill="BFBFBF" w:themeFill="background1" w:themeFillShade="BF"/>
          </w:tcPr>
          <w:p w:rsidR="002B724B" w:rsidRPr="00611FB6" w:rsidRDefault="002B724B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611FB6">
              <w:rPr>
                <w:rFonts w:ascii="Courier New" w:hAnsi="Courier New" w:cs="Courier New"/>
                <w:b/>
                <w:sz w:val="14"/>
                <w:szCs w:val="14"/>
              </w:rPr>
              <w:t>XML TAG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2B724B" w:rsidRDefault="002B724B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 w:rsidRPr="00C53D58">
              <w:rPr>
                <w:rFonts w:ascii="Courier New" w:hAnsi="Courier New" w:cs="Courier New"/>
                <w:b/>
                <w:sz w:val="14"/>
                <w:szCs w:val="14"/>
              </w:rPr>
              <w:t>WCPFC</w:t>
            </w:r>
          </w:p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b/>
                <w:sz w:val="14"/>
                <w:szCs w:val="14"/>
              </w:rPr>
            </w:pPr>
            <w:r>
              <w:rPr>
                <w:rFonts w:ascii="Courier New" w:hAnsi="Courier New" w:cs="Courier New"/>
                <w:b/>
                <w:sz w:val="14"/>
                <w:szCs w:val="14"/>
              </w:rPr>
              <w:t>FIELD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NAME</w:t>
            </w:r>
          </w:p>
        </w:tc>
        <w:tc>
          <w:tcPr>
            <w:tcW w:w="3827" w:type="dxa"/>
            <w:vMerge w:val="restart"/>
            <w:vAlign w:val="center"/>
          </w:tcPr>
          <w:p w:rsidR="002B724B" w:rsidRPr="00366A8D" w:rsidRDefault="002B724B" w:rsidP="00F00D23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PROVIDE the VESSEL attributes which should be consistent with the attributes stored in the WCPFC and FFA Regional Vessel Registers</w:t>
            </w: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CHAR(30)</w:t>
            </w: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UPPER CASE</w:t>
            </w:r>
          </w:p>
        </w:tc>
        <w:tc>
          <w:tcPr>
            <w:tcW w:w="4961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WCPFC and FFA Vessel Registers  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&lt;VesselName&gt;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COUNTRY OF VESSEL  REGISTRATION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CHAR(2)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F4EBC">
              <w:rPr>
                <w:rFonts w:ascii="Courier New" w:hAnsi="Courier New" w:cs="Courier New"/>
                <w:sz w:val="16"/>
                <w:szCs w:val="16"/>
              </w:rPr>
              <w:t xml:space="preserve">ISO 3166-1 alpha-2 </w:t>
            </w:r>
            <w:r>
              <w:rPr>
                <w:rFonts w:ascii="Courier New" w:hAnsi="Courier New" w:cs="Courier New"/>
                <w:sz w:val="16"/>
                <w:szCs w:val="16"/>
              </w:rPr>
              <w:t>two-letter country code</w:t>
            </w: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UPPER CASE</w:t>
            </w:r>
          </w:p>
        </w:tc>
        <w:tc>
          <w:tcPr>
            <w:tcW w:w="4961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BF4EBC">
              <w:rPr>
                <w:rFonts w:ascii="Courier New" w:hAnsi="Courier New" w:cs="Courier New"/>
                <w:sz w:val="16"/>
                <w:szCs w:val="16"/>
              </w:rPr>
              <w:t xml:space="preserve">ISO 3166-1 alpha-2 </w:t>
            </w:r>
            <w:r>
              <w:rPr>
                <w:rFonts w:ascii="Courier New" w:hAnsi="Courier New" w:cs="Courier New"/>
                <w:sz w:val="16"/>
                <w:szCs w:val="16"/>
              </w:rPr>
              <w:t>two-letter country code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Must be consistent with the WCPFC and FFA Vessel Registers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Country of registration is distinct from the chartering nation, where relevant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&lt;CountryReg&gt;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VESSEL REGISTRATION NUMBER 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CHAR(20)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UPPER CASE</w:t>
            </w:r>
          </w:p>
        </w:tc>
        <w:tc>
          <w:tcPr>
            <w:tcW w:w="4961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WCPFC and FFA Vessel Registers  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&lt;RegNo&gt;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FFA VESSEL REGISTER NUMBER 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INTEGER(5)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FFA Vessel Register  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&lt;FFAVID&gt;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2B724B" w:rsidTr="00F00D23">
        <w:tc>
          <w:tcPr>
            <w:tcW w:w="16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847B55">
              <w:rPr>
                <w:rFonts w:ascii="Courier New" w:hAnsi="Courier New" w:cs="Courier New"/>
                <w:sz w:val="16"/>
                <w:szCs w:val="16"/>
              </w:rPr>
              <w:t>WCPFC RFV VID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INTEGER(10)</w:t>
            </w:r>
          </w:p>
        </w:tc>
        <w:tc>
          <w:tcPr>
            <w:tcW w:w="4961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WCPFC RFV </w:t>
            </w:r>
          </w:p>
        </w:tc>
        <w:tc>
          <w:tcPr>
            <w:tcW w:w="1701" w:type="dxa"/>
          </w:tcPr>
          <w:p w:rsidR="002B724B" w:rsidRPr="008734CD" w:rsidRDefault="003A6CF8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&lt;WIN&gt;</w:t>
            </w:r>
          </w:p>
        </w:tc>
        <w:tc>
          <w:tcPr>
            <w:tcW w:w="709" w:type="dxa"/>
          </w:tcPr>
          <w:p w:rsidR="002B724B" w:rsidRDefault="003A6CF8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UNIVERSAL VESSEL IDENTIFIER (UVI)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INTEGER(10)</w:t>
            </w: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961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WCPFC and FFA Vessel Registers  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&lt;IMO_UVI&gt;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N</w:t>
            </w:r>
          </w:p>
        </w:tc>
      </w:tr>
      <w:tr w:rsidR="002B724B" w:rsidRPr="00C53D58" w:rsidTr="00F00D23">
        <w:tc>
          <w:tcPr>
            <w:tcW w:w="1668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VESSEL INTERNATIONAL CALLSIGN</w:t>
            </w:r>
          </w:p>
        </w:tc>
        <w:tc>
          <w:tcPr>
            <w:tcW w:w="3827" w:type="dxa"/>
            <w:vMerge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268" w:type="dxa"/>
          </w:tcPr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CHAR(10)</w:t>
            </w:r>
          </w:p>
          <w:p w:rsidR="002B724B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UPPER CASE</w:t>
            </w:r>
          </w:p>
        </w:tc>
        <w:tc>
          <w:tcPr>
            <w:tcW w:w="4961" w:type="dxa"/>
          </w:tcPr>
          <w:p w:rsidR="002B724B" w:rsidRPr="00366A8D" w:rsidRDefault="002B724B" w:rsidP="00F00D23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Must be consistent with the WCPFC and FFA Vessel Registers  </w:t>
            </w:r>
          </w:p>
        </w:tc>
        <w:tc>
          <w:tcPr>
            <w:tcW w:w="1701" w:type="dxa"/>
          </w:tcPr>
          <w:p w:rsidR="002B724B" w:rsidRPr="008734CD" w:rsidRDefault="002B724B" w:rsidP="00F00D23">
            <w:pPr>
              <w:jc w:val="center"/>
              <w:rPr>
                <w:rFonts w:ascii="Courier New" w:hAnsi="Courier New" w:cs="Courier New"/>
                <w:caps/>
                <w:sz w:val="14"/>
                <w:szCs w:val="14"/>
              </w:rPr>
            </w:pPr>
            <w:r w:rsidRPr="008734CD">
              <w:rPr>
                <w:rFonts w:ascii="Courier New" w:hAnsi="Courier New" w:cs="Courier New"/>
                <w:caps/>
                <w:sz w:val="14"/>
                <w:szCs w:val="14"/>
              </w:rPr>
              <w:t>&lt;IRCS&gt;</w:t>
            </w:r>
          </w:p>
        </w:tc>
        <w:tc>
          <w:tcPr>
            <w:tcW w:w="709" w:type="dxa"/>
          </w:tcPr>
          <w:p w:rsidR="002B724B" w:rsidRPr="00C53D58" w:rsidRDefault="002B724B" w:rsidP="00F00D23">
            <w:p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Y</w:t>
            </w:r>
          </w:p>
        </w:tc>
      </w:tr>
    </w:tbl>
    <w:p w:rsidR="00E91242" w:rsidRPr="00192546" w:rsidRDefault="00E91242" w:rsidP="00E91242">
      <w:pPr>
        <w:spacing w:after="0" w:line="240" w:lineRule="auto"/>
        <w:rPr>
          <w:lang w:val="fr-FR"/>
        </w:rPr>
      </w:pPr>
    </w:p>
    <w:p w:rsidR="009E3050" w:rsidRDefault="009E3050" w:rsidP="00E91242">
      <w:pPr>
        <w:spacing w:after="0" w:line="240" w:lineRule="auto"/>
        <w:rPr>
          <w:b/>
          <w:lang w:val="fr-FR"/>
        </w:rPr>
        <w:sectPr w:rsidR="009E3050" w:rsidSect="009E305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B724B" w:rsidRPr="004C5D95" w:rsidRDefault="002B724B" w:rsidP="00FD7C11">
      <w:pPr>
        <w:pStyle w:val="2"/>
        <w:rPr>
          <w:lang w:val="fr-FR"/>
        </w:rPr>
      </w:pPr>
      <w:bookmarkStart w:id="1977" w:name="_APPENDIX_A5_–"/>
      <w:bookmarkStart w:id="1978" w:name="_Toc421810118"/>
      <w:bookmarkEnd w:id="1977"/>
      <w:r w:rsidRPr="004C5D95">
        <w:rPr>
          <w:lang w:val="fr-FR"/>
        </w:rPr>
        <w:lastRenderedPageBreak/>
        <w:t xml:space="preserve">APPENDIX A5 – </w:t>
      </w:r>
      <w:r w:rsidR="004C5D95" w:rsidRPr="004C5D95">
        <w:rPr>
          <w:lang w:val="fr-FR"/>
        </w:rPr>
        <w:t>PURSE SEINE OBSERVER ACTIVITY CODES</w:t>
      </w:r>
      <w:bookmarkEnd w:id="1978"/>
    </w:p>
    <w:p w:rsidR="00E91242" w:rsidRPr="00192546" w:rsidRDefault="00E91242" w:rsidP="00E91242">
      <w:pPr>
        <w:spacing w:after="0" w:line="240" w:lineRule="auto"/>
        <w:rPr>
          <w:lang w:val="fr-FR"/>
        </w:rPr>
      </w:pPr>
    </w:p>
    <w:tbl>
      <w:tblPr>
        <w:tblW w:w="73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803"/>
        <w:gridCol w:w="2179"/>
        <w:gridCol w:w="1411"/>
      </w:tblGrid>
      <w:tr w:rsidR="000A350C" w:rsidRPr="000A350C" w:rsidTr="000A350C">
        <w:trPr>
          <w:trHeight w:val="180"/>
        </w:trPr>
        <w:tc>
          <w:tcPr>
            <w:tcW w:w="993" w:type="dxa"/>
            <w:shd w:val="clear" w:color="auto" w:fill="FBD4B4" w:themeFill="accent6" w:themeFillTint="66"/>
            <w:noWrap/>
            <w:vAlign w:val="center"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S_ACTIV_ID</w:t>
            </w:r>
          </w:p>
        </w:tc>
        <w:tc>
          <w:tcPr>
            <w:tcW w:w="2803" w:type="dxa"/>
            <w:shd w:val="clear" w:color="auto" w:fill="FBD4B4" w:themeFill="accent6" w:themeFillTint="66"/>
            <w:noWrap/>
            <w:vAlign w:val="center"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2179" w:type="dxa"/>
            <w:shd w:val="clear" w:color="auto" w:fill="FBD4B4" w:themeFill="accent6" w:themeFillTint="66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 xml:space="preserve">FAD reference  </w:t>
            </w:r>
          </w:p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(to record BEACON field)</w:t>
            </w:r>
          </w:p>
        </w:tc>
        <w:tc>
          <w:tcPr>
            <w:tcW w:w="1411" w:type="dxa"/>
            <w:shd w:val="clear" w:color="auto" w:fill="FBD4B4" w:themeFill="accent6" w:themeFillTint="66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FORM Code version (old)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Set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2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Searching 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2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3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Transit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3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4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No fishing - Breakdown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4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5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No fishing - Bad weather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5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6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In port - please specify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6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7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Net cleaning set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7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8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Investigate free school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8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9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Investigate floating object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9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10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Deploy - raft, FAD or </w:t>
            </w:r>
            <w:proofErr w:type="spellStart"/>
            <w:r w:rsidRPr="000A350C">
              <w:rPr>
                <w:rFonts w:eastAsia="Times New Roman" w:cs="Arial"/>
                <w:sz w:val="16"/>
                <w:szCs w:val="16"/>
              </w:rPr>
              <w:t>payao</w:t>
            </w:r>
            <w:proofErr w:type="spellEnd"/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10D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11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Retrieve - raft, FAD or </w:t>
            </w:r>
            <w:proofErr w:type="spellStart"/>
            <w:r w:rsidRPr="000A350C">
              <w:rPr>
                <w:rFonts w:eastAsia="Times New Roman" w:cs="Arial"/>
                <w:sz w:val="16"/>
                <w:szCs w:val="16"/>
              </w:rPr>
              <w:t>payao</w:t>
            </w:r>
            <w:proofErr w:type="spellEnd"/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10R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12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No fishing - Drifting at day's end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11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13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No fishing - Drifting with floating object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12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14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No fishing - Other reason  (specify) 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13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15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Drifting -With fish aggregating lights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14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16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Retrieve radio buoy 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15R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17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 xml:space="preserve">Deploy radio buoy 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15D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18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Transhipping or bunkering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16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19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Servicing FAD or floating object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YES</w:t>
            </w: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A350C">
              <w:rPr>
                <w:rFonts w:eastAsia="Times New Roman" w:cs="Arial"/>
                <w:sz w:val="16"/>
                <w:szCs w:val="16"/>
              </w:rPr>
              <w:t>17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iCs/>
                <w:sz w:val="16"/>
                <w:szCs w:val="16"/>
              </w:rPr>
            </w:pPr>
            <w:r w:rsidRPr="000A350C">
              <w:rPr>
                <w:rFonts w:eastAsia="Times New Roman" w:cs="Arial"/>
                <w:iCs/>
                <w:sz w:val="16"/>
                <w:szCs w:val="16"/>
              </w:rPr>
              <w:t>20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i/>
                <w:iCs/>
                <w:sz w:val="16"/>
                <w:szCs w:val="16"/>
              </w:rPr>
            </w:pPr>
            <w:proofErr w:type="spellStart"/>
            <w:r w:rsidRPr="000A350C">
              <w:rPr>
                <w:rFonts w:eastAsia="Times New Roman" w:cs="Arial"/>
                <w:i/>
                <w:iCs/>
                <w:sz w:val="16"/>
                <w:szCs w:val="16"/>
              </w:rPr>
              <w:t>Helicoptor</w:t>
            </w:r>
            <w:proofErr w:type="spellEnd"/>
            <w:r w:rsidRPr="000A350C">
              <w:rPr>
                <w:rFonts w:eastAsia="Times New Roman" w:cs="Arial"/>
                <w:i/>
                <w:iCs/>
                <w:sz w:val="16"/>
                <w:szCs w:val="16"/>
              </w:rPr>
              <w:t xml:space="preserve"> takes off to search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</w:rPr>
            </w:pPr>
            <w:r w:rsidRPr="000A350C">
              <w:rPr>
                <w:rFonts w:eastAsia="Times New Roman" w:cs="Arial"/>
                <w:i/>
                <w:iCs/>
                <w:sz w:val="16"/>
                <w:szCs w:val="16"/>
              </w:rPr>
              <w:t>H1</w:t>
            </w:r>
          </w:p>
        </w:tc>
      </w:tr>
      <w:tr w:rsidR="000A350C" w:rsidRPr="000A350C" w:rsidTr="000A350C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jc w:val="center"/>
              <w:rPr>
                <w:rFonts w:eastAsia="Times New Roman" w:cs="Arial"/>
                <w:iCs/>
                <w:sz w:val="16"/>
                <w:szCs w:val="16"/>
              </w:rPr>
            </w:pPr>
            <w:r w:rsidRPr="000A350C">
              <w:rPr>
                <w:rFonts w:eastAsia="Times New Roman" w:cs="Arial"/>
                <w:iCs/>
                <w:sz w:val="16"/>
                <w:szCs w:val="16"/>
              </w:rPr>
              <w:t>21</w:t>
            </w:r>
          </w:p>
        </w:tc>
        <w:tc>
          <w:tcPr>
            <w:tcW w:w="2803" w:type="dxa"/>
            <w:shd w:val="clear" w:color="000000" w:fill="FFFFFF"/>
            <w:noWrap/>
            <w:vAlign w:val="center"/>
            <w:hideMark/>
          </w:tcPr>
          <w:p w:rsidR="000A350C" w:rsidRPr="000A350C" w:rsidRDefault="000A350C" w:rsidP="000A350C">
            <w:pPr>
              <w:spacing w:after="0" w:line="240" w:lineRule="auto"/>
              <w:rPr>
                <w:rFonts w:eastAsia="Times New Roman" w:cs="Arial"/>
                <w:i/>
                <w:iCs/>
                <w:sz w:val="16"/>
                <w:szCs w:val="16"/>
              </w:rPr>
            </w:pPr>
            <w:r w:rsidRPr="000A350C">
              <w:rPr>
                <w:rFonts w:eastAsia="Times New Roman" w:cs="Arial"/>
                <w:i/>
                <w:iCs/>
                <w:sz w:val="16"/>
                <w:szCs w:val="16"/>
              </w:rPr>
              <w:t>Helicopter returned from search</w:t>
            </w:r>
          </w:p>
        </w:tc>
        <w:tc>
          <w:tcPr>
            <w:tcW w:w="2179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</w:rPr>
            </w:pPr>
          </w:p>
        </w:tc>
        <w:tc>
          <w:tcPr>
            <w:tcW w:w="1411" w:type="dxa"/>
            <w:shd w:val="clear" w:color="000000" w:fill="FFFFFF"/>
            <w:vAlign w:val="center"/>
          </w:tcPr>
          <w:p w:rsidR="000A350C" w:rsidRPr="000A350C" w:rsidRDefault="000A350C" w:rsidP="00F00D23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</w:rPr>
            </w:pPr>
            <w:r w:rsidRPr="000A350C">
              <w:rPr>
                <w:rFonts w:eastAsia="Times New Roman" w:cs="Arial"/>
                <w:i/>
                <w:iCs/>
                <w:sz w:val="16"/>
                <w:szCs w:val="16"/>
              </w:rPr>
              <w:t>H2</w:t>
            </w:r>
          </w:p>
        </w:tc>
      </w:tr>
    </w:tbl>
    <w:p w:rsidR="00E91242" w:rsidRDefault="00E91242" w:rsidP="00E91242">
      <w:pPr>
        <w:pStyle w:val="1"/>
        <w:spacing w:before="0" w:line="240" w:lineRule="auto"/>
        <w:rPr>
          <w:lang w:val="fr-FR"/>
        </w:rPr>
      </w:pPr>
    </w:p>
    <w:p w:rsidR="00A84269" w:rsidRPr="004C5D95" w:rsidRDefault="00A84269" w:rsidP="00FD7C11">
      <w:pPr>
        <w:pStyle w:val="2"/>
        <w:rPr>
          <w:lang w:val="fr-FR"/>
        </w:rPr>
      </w:pPr>
      <w:bookmarkStart w:id="1979" w:name="_Toc421810119"/>
      <w:r w:rsidRPr="004C5D95">
        <w:rPr>
          <w:lang w:val="fr-FR"/>
        </w:rPr>
        <w:t>APPENDIX A</w:t>
      </w:r>
      <w:r>
        <w:rPr>
          <w:lang w:val="fr-FR"/>
        </w:rPr>
        <w:t>6</w:t>
      </w:r>
      <w:r w:rsidRPr="004C5D95">
        <w:rPr>
          <w:lang w:val="fr-FR"/>
        </w:rPr>
        <w:t xml:space="preserve"> – PURSE SEINE </w:t>
      </w:r>
      <w:r>
        <w:rPr>
          <w:lang w:val="fr-FR"/>
        </w:rPr>
        <w:t>TUNA SCHOOL ASSOCIATION</w:t>
      </w:r>
      <w:r w:rsidRPr="004C5D95">
        <w:rPr>
          <w:lang w:val="fr-FR"/>
        </w:rPr>
        <w:t xml:space="preserve"> CODES</w:t>
      </w:r>
      <w:bookmarkEnd w:id="1979"/>
    </w:p>
    <w:p w:rsidR="00A84269" w:rsidRDefault="00A84269" w:rsidP="00E91242">
      <w:pPr>
        <w:pStyle w:val="1"/>
        <w:spacing w:before="0" w:line="240" w:lineRule="auto"/>
        <w:rPr>
          <w:lang w:val="fr-FR"/>
        </w:rPr>
      </w:pPr>
    </w:p>
    <w:tbl>
      <w:tblPr>
        <w:tblW w:w="60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816"/>
        <w:gridCol w:w="2283"/>
      </w:tblGrid>
      <w:tr w:rsidR="00774D68" w:rsidRPr="00774D68" w:rsidTr="00774D68">
        <w:trPr>
          <w:trHeight w:val="180"/>
        </w:trPr>
        <w:tc>
          <w:tcPr>
            <w:tcW w:w="993" w:type="dxa"/>
            <w:shd w:val="clear" w:color="auto" w:fill="FBD4B4" w:themeFill="accent6" w:themeFillTint="66"/>
            <w:noWrap/>
            <w:vAlign w:val="center"/>
          </w:tcPr>
          <w:p w:rsidR="00774D68" w:rsidRPr="000A350C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S_ACTIV_ID</w:t>
            </w:r>
          </w:p>
        </w:tc>
        <w:tc>
          <w:tcPr>
            <w:tcW w:w="2816" w:type="dxa"/>
            <w:shd w:val="clear" w:color="auto" w:fill="FBD4B4" w:themeFill="accent6" w:themeFillTint="66"/>
            <w:noWrap/>
            <w:vAlign w:val="center"/>
          </w:tcPr>
          <w:p w:rsidR="00774D68" w:rsidRPr="000A350C" w:rsidRDefault="00774D68" w:rsidP="00F00D23">
            <w:pPr>
              <w:spacing w:after="0" w:line="240" w:lineRule="auto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2283" w:type="dxa"/>
            <w:shd w:val="clear" w:color="auto" w:fill="FBD4B4" w:themeFill="accent6" w:themeFillTint="66"/>
            <w:vAlign w:val="center"/>
          </w:tcPr>
          <w:p w:rsidR="00774D68" w:rsidRPr="000A350C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SCHOOL TYPE CATEGORY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proofErr w:type="spellStart"/>
            <w:r w:rsidRPr="00774D68">
              <w:rPr>
                <w:rFonts w:eastAsia="Times New Roman" w:cs="Arial"/>
                <w:sz w:val="16"/>
                <w:szCs w:val="16"/>
              </w:rPr>
              <w:t>Unassociated</w:t>
            </w:r>
            <w:proofErr w:type="spellEnd"/>
            <w:r w:rsidRPr="00774D68">
              <w:rPr>
                <w:rFonts w:eastAsia="Times New Roman" w:cs="Arial"/>
                <w:sz w:val="16"/>
                <w:szCs w:val="16"/>
              </w:rPr>
              <w:t xml:space="preserve">  (free school)</w:t>
            </w:r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Unassociated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2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Feeding on Baitfish (free school)</w:t>
            </w:r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Unassociated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3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Drifting log, debris or dead animal</w:t>
            </w:r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Associated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4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 xml:space="preserve">Drifting raft, FAD or </w:t>
            </w:r>
            <w:proofErr w:type="spellStart"/>
            <w:r w:rsidRPr="00774D68">
              <w:rPr>
                <w:rFonts w:eastAsia="Times New Roman" w:cs="Arial"/>
                <w:sz w:val="16"/>
                <w:szCs w:val="16"/>
              </w:rPr>
              <w:t>payao</w:t>
            </w:r>
            <w:proofErr w:type="spellEnd"/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Associated</w:t>
            </w:r>
          </w:p>
        </w:tc>
      </w:tr>
      <w:tr w:rsidR="00774D68" w:rsidRPr="00774D68" w:rsidTr="00774D68">
        <w:trPr>
          <w:trHeight w:val="195"/>
        </w:trPr>
        <w:tc>
          <w:tcPr>
            <w:tcW w:w="993" w:type="dxa"/>
            <w:vMerge w:val="restart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5</w:t>
            </w:r>
          </w:p>
        </w:tc>
        <w:tc>
          <w:tcPr>
            <w:tcW w:w="2816" w:type="dxa"/>
            <w:vMerge w:val="restart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 xml:space="preserve">Anchored raft, FAD or </w:t>
            </w:r>
            <w:proofErr w:type="spellStart"/>
            <w:r w:rsidRPr="00774D68">
              <w:rPr>
                <w:rFonts w:eastAsia="Times New Roman" w:cs="Arial"/>
                <w:sz w:val="16"/>
                <w:szCs w:val="16"/>
              </w:rPr>
              <w:t>payao</w:t>
            </w:r>
            <w:proofErr w:type="spellEnd"/>
          </w:p>
        </w:tc>
        <w:tc>
          <w:tcPr>
            <w:tcW w:w="2283" w:type="dxa"/>
            <w:vMerge w:val="restart"/>
            <w:shd w:val="clear" w:color="000000" w:fill="FFFFFF"/>
            <w:vAlign w:val="center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Associated</w:t>
            </w:r>
          </w:p>
        </w:tc>
      </w:tr>
      <w:tr w:rsidR="00774D68" w:rsidRPr="00774D68" w:rsidTr="00774D68">
        <w:trPr>
          <w:trHeight w:val="195"/>
        </w:trPr>
        <w:tc>
          <w:tcPr>
            <w:tcW w:w="993" w:type="dxa"/>
            <w:vMerge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2816" w:type="dxa"/>
            <w:vMerge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2283" w:type="dxa"/>
            <w:vMerge/>
            <w:vAlign w:val="center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6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Live whale</w:t>
            </w:r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Associated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7</w:t>
            </w:r>
          </w:p>
        </w:tc>
        <w:tc>
          <w:tcPr>
            <w:tcW w:w="2816" w:type="dxa"/>
            <w:shd w:val="clear" w:color="000000" w:fill="FFFFFF"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Live whale shark</w:t>
            </w:r>
          </w:p>
        </w:tc>
        <w:tc>
          <w:tcPr>
            <w:tcW w:w="2283" w:type="dxa"/>
            <w:shd w:val="clear" w:color="000000" w:fill="FFFFFF"/>
          </w:tcPr>
          <w:p w:rsidR="00774D68" w:rsidRPr="00910372" w:rsidRDefault="00774D68" w:rsidP="00774D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Associated</w:t>
            </w: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8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Other  (please specify)</w:t>
            </w:r>
          </w:p>
        </w:tc>
        <w:tc>
          <w:tcPr>
            <w:tcW w:w="2283" w:type="dxa"/>
            <w:shd w:val="clear" w:color="000000" w:fill="FFFFFF"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774D68" w:rsidRPr="00774D68" w:rsidTr="00774D68">
        <w:trPr>
          <w:trHeight w:val="180"/>
        </w:trPr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9</w:t>
            </w:r>
          </w:p>
        </w:tc>
        <w:tc>
          <w:tcPr>
            <w:tcW w:w="2816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774D68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No tuna associated</w:t>
            </w:r>
          </w:p>
        </w:tc>
        <w:tc>
          <w:tcPr>
            <w:tcW w:w="2283" w:type="dxa"/>
            <w:shd w:val="clear" w:color="000000" w:fill="FFFFFF"/>
          </w:tcPr>
          <w:p w:rsidR="00774D68" w:rsidRPr="00774D68" w:rsidRDefault="00774D68" w:rsidP="00774D68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</w:tbl>
    <w:p w:rsidR="00774D68" w:rsidRDefault="00774D68" w:rsidP="00A84269">
      <w:pPr>
        <w:pStyle w:val="1"/>
        <w:spacing w:before="0" w:line="240" w:lineRule="auto"/>
        <w:rPr>
          <w:lang w:val="fr-FR"/>
        </w:rPr>
      </w:pPr>
    </w:p>
    <w:p w:rsidR="00A84269" w:rsidRPr="00774D68" w:rsidRDefault="00A84269" w:rsidP="00FD7C11">
      <w:pPr>
        <w:pStyle w:val="2"/>
      </w:pPr>
      <w:bookmarkStart w:id="1980" w:name="_Toc421810120"/>
      <w:r w:rsidRPr="00774D68">
        <w:t>APPENDIX A7 – PURSE SEINE TUNA SCHOOL DETECTION CODES</w:t>
      </w:r>
      <w:bookmarkEnd w:id="1980"/>
    </w:p>
    <w:p w:rsidR="003829AD" w:rsidRPr="00774D68" w:rsidRDefault="003829AD" w:rsidP="00E91242">
      <w:pPr>
        <w:pStyle w:val="1"/>
        <w:spacing w:before="0" w:line="240" w:lineRule="auto"/>
      </w:pPr>
    </w:p>
    <w:tbl>
      <w:tblPr>
        <w:tblW w:w="74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6465"/>
      </w:tblGrid>
      <w:tr w:rsidR="00774D68" w:rsidRPr="00774D68" w:rsidTr="00F00D23">
        <w:trPr>
          <w:trHeight w:val="349"/>
        </w:trPr>
        <w:tc>
          <w:tcPr>
            <w:tcW w:w="1008" w:type="dxa"/>
            <w:shd w:val="clear" w:color="auto" w:fill="FBD4B4" w:themeFill="accent6" w:themeFillTint="66"/>
            <w:noWrap/>
            <w:vAlign w:val="center"/>
          </w:tcPr>
          <w:p w:rsidR="00774D68" w:rsidRPr="000A350C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DETON</w:t>
            </w:r>
            <w:r w:rsidRPr="000A350C">
              <w:rPr>
                <w:rFonts w:eastAsia="Times New Roman" w:cs="Arial"/>
                <w:b/>
                <w:sz w:val="16"/>
                <w:szCs w:val="16"/>
              </w:rPr>
              <w:t xml:space="preserve"> _ID</w:t>
            </w:r>
          </w:p>
        </w:tc>
        <w:tc>
          <w:tcPr>
            <w:tcW w:w="6465" w:type="dxa"/>
            <w:shd w:val="clear" w:color="auto" w:fill="FBD4B4" w:themeFill="accent6" w:themeFillTint="66"/>
            <w:noWrap/>
            <w:vAlign w:val="center"/>
          </w:tcPr>
          <w:p w:rsidR="00774D68" w:rsidRPr="000A350C" w:rsidRDefault="00774D68" w:rsidP="00F00D23">
            <w:pPr>
              <w:spacing w:after="0" w:line="240" w:lineRule="auto"/>
              <w:rPr>
                <w:rFonts w:eastAsia="Times New Roman" w:cs="Arial"/>
                <w:b/>
                <w:sz w:val="16"/>
                <w:szCs w:val="16"/>
              </w:rPr>
            </w:pPr>
            <w:r w:rsidRPr="000A350C">
              <w:rPr>
                <w:rFonts w:eastAsia="Times New Roman" w:cs="Arial"/>
                <w:b/>
                <w:sz w:val="16"/>
                <w:szCs w:val="16"/>
              </w:rPr>
              <w:t>Description</w:t>
            </w:r>
          </w:p>
        </w:tc>
      </w:tr>
      <w:tr w:rsidR="00774D68" w:rsidRPr="00774D68" w:rsidTr="00F00D23">
        <w:trPr>
          <w:trHeight w:val="349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1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Seen from vessel</w:t>
            </w:r>
          </w:p>
        </w:tc>
      </w:tr>
      <w:tr w:rsidR="00774D68" w:rsidRPr="00774D68" w:rsidTr="00F00D23">
        <w:trPr>
          <w:trHeight w:val="45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2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 xml:space="preserve">Seen from helicopter;  </w:t>
            </w:r>
          </w:p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 xml:space="preserve">Use when vessel gets to the school of tuna that helicopter either:  1. reported on; </w:t>
            </w:r>
            <w:proofErr w:type="gramStart"/>
            <w:r w:rsidRPr="00774D68">
              <w:rPr>
                <w:rFonts w:eastAsia="Times New Roman" w:cs="Arial"/>
                <w:sz w:val="16"/>
                <w:szCs w:val="16"/>
              </w:rPr>
              <w:t>or  2</w:t>
            </w:r>
            <w:proofErr w:type="gramEnd"/>
            <w:r w:rsidRPr="00774D68">
              <w:rPr>
                <w:rFonts w:eastAsia="Times New Roman" w:cs="Arial"/>
                <w:sz w:val="16"/>
                <w:szCs w:val="16"/>
              </w:rPr>
              <w:t>. dropped buoy on.</w:t>
            </w:r>
          </w:p>
        </w:tc>
      </w:tr>
      <w:tr w:rsidR="00774D68" w:rsidRPr="00774D68" w:rsidTr="00F00D23">
        <w:trPr>
          <w:trHeight w:val="18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3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Marked with beacon</w:t>
            </w:r>
          </w:p>
        </w:tc>
      </w:tr>
      <w:tr w:rsidR="00774D68" w:rsidRPr="00774D68" w:rsidTr="00F00D23">
        <w:trPr>
          <w:trHeight w:val="18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4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Bird radar</w:t>
            </w:r>
          </w:p>
        </w:tc>
      </w:tr>
      <w:tr w:rsidR="00774D68" w:rsidRPr="00774D68" w:rsidTr="00F00D23">
        <w:trPr>
          <w:trHeight w:val="18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5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Sonar / depth sounder</w:t>
            </w:r>
          </w:p>
        </w:tc>
      </w:tr>
      <w:tr w:rsidR="00774D68" w:rsidRPr="00774D68" w:rsidTr="00F00D23">
        <w:trPr>
          <w:trHeight w:val="18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6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Info. from other vessel</w:t>
            </w:r>
          </w:p>
        </w:tc>
      </w:tr>
      <w:tr w:rsidR="00774D68" w:rsidRPr="00774D68" w:rsidTr="00F00D23">
        <w:trPr>
          <w:trHeight w:val="180"/>
        </w:trPr>
        <w:tc>
          <w:tcPr>
            <w:tcW w:w="1008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>7</w:t>
            </w:r>
          </w:p>
        </w:tc>
        <w:tc>
          <w:tcPr>
            <w:tcW w:w="6465" w:type="dxa"/>
            <w:shd w:val="clear" w:color="000000" w:fill="FFFFFF"/>
            <w:noWrap/>
            <w:vAlign w:val="center"/>
            <w:hideMark/>
          </w:tcPr>
          <w:p w:rsidR="00774D68" w:rsidRPr="00774D68" w:rsidRDefault="00774D68" w:rsidP="00F00D23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774D68">
              <w:rPr>
                <w:rFonts w:eastAsia="Times New Roman" w:cs="Arial"/>
                <w:sz w:val="16"/>
                <w:szCs w:val="16"/>
              </w:rPr>
              <w:t xml:space="preserve">Anchored FAD / </w:t>
            </w:r>
            <w:proofErr w:type="spellStart"/>
            <w:r w:rsidRPr="00774D68">
              <w:rPr>
                <w:rFonts w:eastAsia="Times New Roman" w:cs="Arial"/>
                <w:sz w:val="16"/>
                <w:szCs w:val="16"/>
              </w:rPr>
              <w:t>payao</w:t>
            </w:r>
            <w:proofErr w:type="spellEnd"/>
            <w:r w:rsidRPr="00774D68">
              <w:rPr>
                <w:rFonts w:eastAsia="Times New Roman" w:cs="Arial"/>
                <w:sz w:val="16"/>
                <w:szCs w:val="16"/>
              </w:rPr>
              <w:t xml:space="preserve"> (recorded)</w:t>
            </w:r>
          </w:p>
        </w:tc>
      </w:tr>
    </w:tbl>
    <w:p w:rsidR="008E5616" w:rsidRDefault="008E5616" w:rsidP="00A84269"/>
    <w:p w:rsidR="00A10EEE" w:rsidRDefault="00A10E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bookmarkStart w:id="1981" w:name="_APPENDIX_A8_–"/>
      <w:bookmarkEnd w:id="1981"/>
      <w:r>
        <w:br w:type="page"/>
      </w:r>
    </w:p>
    <w:p w:rsidR="008E5616" w:rsidRPr="00774D68" w:rsidRDefault="008E5616" w:rsidP="00FD7C11">
      <w:pPr>
        <w:pStyle w:val="2"/>
      </w:pPr>
      <w:bookmarkStart w:id="1982" w:name="_Toc421810121"/>
      <w:r w:rsidRPr="00774D68">
        <w:lastRenderedPageBreak/>
        <w:t>APPENDIX A</w:t>
      </w:r>
      <w:r>
        <w:t>8</w:t>
      </w:r>
      <w:r w:rsidRPr="00774D68">
        <w:t xml:space="preserve"> – </w:t>
      </w:r>
      <w:r w:rsidR="001A125C">
        <w:t>SPECIES CODES</w:t>
      </w:r>
      <w:bookmarkEnd w:id="1982"/>
    </w:p>
    <w:p w:rsidR="00A10EEE" w:rsidRDefault="00A10EEE" w:rsidP="001A125C">
      <w:pPr>
        <w:rPr>
          <w:rFonts w:cs="Courier New"/>
        </w:rPr>
      </w:pPr>
    </w:p>
    <w:p w:rsidR="001A125C" w:rsidRPr="001A125C" w:rsidRDefault="001A125C" w:rsidP="001A125C">
      <w:pPr>
        <w:rPr>
          <w:rFonts w:cs="Courier New"/>
        </w:rPr>
      </w:pPr>
      <w:r w:rsidRPr="001A125C">
        <w:rPr>
          <w:rFonts w:cs="Courier New"/>
        </w:rPr>
        <w:t>Refer to the FAO three-letter species codes</w:t>
      </w:r>
      <w:r>
        <w:rPr>
          <w:rFonts w:cs="Courier New"/>
        </w:rPr>
        <w:t xml:space="preserve">: </w:t>
      </w:r>
    </w:p>
    <w:p w:rsidR="001A125C" w:rsidRDefault="00BF13DB" w:rsidP="001A125C">
      <w:pPr>
        <w:rPr>
          <w:rStyle w:val="a5"/>
          <w:rFonts w:cs="Courier New"/>
        </w:rPr>
      </w:pPr>
      <w:hyperlink r:id="rId18" w:history="1">
        <w:r w:rsidR="001A125C" w:rsidRPr="001A125C">
          <w:rPr>
            <w:rStyle w:val="a5"/>
            <w:rFonts w:cs="Courier New"/>
          </w:rPr>
          <w:t>http://www.fao.org/fishery/collection/asfis/en</w:t>
        </w:r>
      </w:hyperlink>
    </w:p>
    <w:p w:rsidR="001A125C" w:rsidRDefault="001A125C" w:rsidP="001A125C">
      <w:pPr>
        <w:rPr>
          <w:rStyle w:val="a5"/>
          <w:rFonts w:cs="Courier New"/>
        </w:rPr>
      </w:pPr>
    </w:p>
    <w:p w:rsidR="001A125C" w:rsidRPr="001A125C" w:rsidRDefault="001A125C" w:rsidP="00FD7C11">
      <w:pPr>
        <w:pStyle w:val="2"/>
        <w:rPr>
          <w:lang w:val="fr-FR"/>
        </w:rPr>
      </w:pPr>
      <w:bookmarkStart w:id="1983" w:name="_APPENDIX_A9_–"/>
      <w:bookmarkStart w:id="1984" w:name="_Toc421810122"/>
      <w:bookmarkEnd w:id="1983"/>
      <w:r w:rsidRPr="001A125C">
        <w:rPr>
          <w:lang w:val="fr-FR"/>
        </w:rPr>
        <w:t>APPENDIX A9 – OBSERVER FATE CODES</w:t>
      </w:r>
      <w:bookmarkEnd w:id="1984"/>
    </w:p>
    <w:p w:rsidR="001A125C" w:rsidRDefault="001A125C" w:rsidP="001A125C">
      <w:pPr>
        <w:rPr>
          <w:lang w:val="fr-FR"/>
        </w:rPr>
      </w:pPr>
    </w:p>
    <w:tbl>
      <w:tblPr>
        <w:tblW w:w="6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980"/>
      </w:tblGrid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FATE CODE</w:t>
            </w:r>
          </w:p>
        </w:tc>
        <w:tc>
          <w:tcPr>
            <w:tcW w:w="5980" w:type="dxa"/>
            <w:shd w:val="clear" w:color="auto" w:fill="FBD4B4" w:themeFill="accent6" w:themeFillTint="66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DESCRIPTION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DCF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Line cut or Other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DDL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Difficult to land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DFR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fins removed and trunk discarded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DFW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Discarded from well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DGD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Gear damage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DNS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No space in freezer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DOR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other reason (specify)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DPA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Protected species - Alive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DPD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Protected species - Dead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DPQ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poor quality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DPS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protected species (e.g. turtles)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DPU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Protected Species - Condition unknown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DSD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Shark damage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DSO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rejected (struck off before landing)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DTS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too small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DUS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Undesirable species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DVF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Vessel fully loaded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DWD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Discarded - Whale damage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ESC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Escaped              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RCC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Crew Consumption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RFL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Filleted 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RFR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fins removed and trunk retained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RGG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gilled and gutted (retained for sale)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RGO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gutted only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RGT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gilled gutted and tailed (for sale)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RHG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headed and gutted (Marlin)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RHT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Headed, gutted and tailed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RMD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Retained - fins removed/trunk retained (MANDATORY)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ROR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other reason (specify)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RPT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partial (e.g. fillet, loin)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RSD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Shark damage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RTL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Tailed    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RWD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Whale Damage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RWG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- Winged    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RWW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Retained  - whole                                 </w:t>
            </w:r>
          </w:p>
        </w:tc>
      </w:tr>
      <w:tr w:rsidR="00FA1D52" w:rsidRPr="00FA1D52" w:rsidTr="00FA1D52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>UUU</w:t>
            </w:r>
          </w:p>
        </w:tc>
        <w:tc>
          <w:tcPr>
            <w:tcW w:w="5980" w:type="dxa"/>
            <w:shd w:val="clear" w:color="auto" w:fill="auto"/>
            <w:noWrap/>
            <w:vAlign w:val="bottom"/>
            <w:hideMark/>
          </w:tcPr>
          <w:p w:rsidR="00FA1D52" w:rsidRPr="00FA1D52" w:rsidRDefault="00FA1D52" w:rsidP="00FA1D5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FA1D52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Unknown - not observed                            </w:t>
            </w:r>
          </w:p>
        </w:tc>
      </w:tr>
    </w:tbl>
    <w:p w:rsidR="00FA1D52" w:rsidRDefault="00FA1D52" w:rsidP="001A125C">
      <w:pPr>
        <w:rPr>
          <w:lang w:val="fr-FR"/>
        </w:rPr>
      </w:pPr>
    </w:p>
    <w:p w:rsidR="001A125C" w:rsidRPr="00FA1D52" w:rsidRDefault="001A125C" w:rsidP="001A125C"/>
    <w:p w:rsidR="00FA1D52" w:rsidRDefault="00FA1D5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  <w:lang w:val="fr-FR"/>
        </w:rPr>
      </w:pPr>
      <w:r>
        <w:rPr>
          <w:lang w:val="fr-FR"/>
        </w:rPr>
        <w:br w:type="page"/>
      </w:r>
    </w:p>
    <w:p w:rsidR="001A125C" w:rsidRPr="001A125C" w:rsidRDefault="001A125C" w:rsidP="00FD7C11">
      <w:pPr>
        <w:pStyle w:val="2"/>
        <w:rPr>
          <w:lang w:val="fr-FR"/>
        </w:rPr>
      </w:pPr>
      <w:bookmarkStart w:id="1985" w:name="_APPENDIX_A10_–"/>
      <w:bookmarkStart w:id="1986" w:name="_Toc421810123"/>
      <w:bookmarkEnd w:id="1985"/>
      <w:r w:rsidRPr="001A125C">
        <w:rPr>
          <w:lang w:val="fr-FR"/>
        </w:rPr>
        <w:lastRenderedPageBreak/>
        <w:t>APPENDIX A</w:t>
      </w:r>
      <w:r>
        <w:rPr>
          <w:lang w:val="fr-FR"/>
        </w:rPr>
        <w:t>10</w:t>
      </w:r>
      <w:r w:rsidRPr="001A125C">
        <w:rPr>
          <w:lang w:val="fr-FR"/>
        </w:rPr>
        <w:t xml:space="preserve"> – OBSERVER</w:t>
      </w:r>
      <w:r>
        <w:rPr>
          <w:lang w:val="fr-FR"/>
        </w:rPr>
        <w:t xml:space="preserve"> CONDITION</w:t>
      </w:r>
      <w:r w:rsidRPr="001A125C">
        <w:rPr>
          <w:lang w:val="fr-FR"/>
        </w:rPr>
        <w:t xml:space="preserve"> CODES</w:t>
      </w:r>
      <w:bookmarkEnd w:id="1986"/>
    </w:p>
    <w:p w:rsidR="001A125C" w:rsidRDefault="001A125C" w:rsidP="001A125C">
      <w:pPr>
        <w:rPr>
          <w:lang w:val="fr-FR"/>
        </w:rPr>
      </w:pPr>
    </w:p>
    <w:tbl>
      <w:tblPr>
        <w:tblW w:w="52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4240"/>
      </w:tblGrid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FBD4B4" w:themeFill="accent6" w:themeFillTint="66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CONDITION CODE</w:t>
            </w:r>
          </w:p>
        </w:tc>
        <w:tc>
          <w:tcPr>
            <w:tcW w:w="4240" w:type="dxa"/>
            <w:shd w:val="clear" w:color="auto" w:fill="FBD4B4" w:themeFill="accent6" w:themeFillTint="66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Description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A0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Alive but unable to describe condition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A1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Alive and healthy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A2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Alive, but injured or distressed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A3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Alive, but unlikely to live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 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Dead</w:t>
            </w:r>
          </w:p>
        </w:tc>
      </w:tr>
      <w:tr w:rsidR="00A86565" w:rsidRPr="00A86565" w:rsidTr="00A8656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U 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86565" w:rsidRPr="00A86565" w:rsidRDefault="00A86565" w:rsidP="00A865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Condition, unknown</w:t>
            </w:r>
          </w:p>
        </w:tc>
      </w:tr>
    </w:tbl>
    <w:p w:rsidR="00A86565" w:rsidRDefault="00A86565" w:rsidP="001A125C">
      <w:pPr>
        <w:rPr>
          <w:lang w:val="fr-FR"/>
        </w:rPr>
      </w:pPr>
    </w:p>
    <w:p w:rsidR="00A1105D" w:rsidRDefault="00A1105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  <w:lang w:val="fr-FR"/>
        </w:rPr>
      </w:pPr>
      <w:r>
        <w:rPr>
          <w:lang w:val="fr-FR"/>
        </w:rPr>
        <w:br w:type="page"/>
      </w:r>
    </w:p>
    <w:p w:rsidR="00A1105D" w:rsidRPr="001A125C" w:rsidRDefault="00A1105D" w:rsidP="00A1105D">
      <w:pPr>
        <w:pStyle w:val="2"/>
        <w:rPr>
          <w:lang w:val="fr-FR"/>
        </w:rPr>
      </w:pPr>
      <w:bookmarkStart w:id="1987" w:name="_APPENDIX_A11_–"/>
      <w:bookmarkStart w:id="1988" w:name="_Toc421810124"/>
      <w:bookmarkEnd w:id="1987"/>
      <w:r w:rsidRPr="001A125C">
        <w:rPr>
          <w:lang w:val="fr-FR"/>
        </w:rPr>
        <w:lastRenderedPageBreak/>
        <w:t>APPENDIX A</w:t>
      </w:r>
      <w:r>
        <w:rPr>
          <w:lang w:val="fr-FR"/>
        </w:rPr>
        <w:t>11</w:t>
      </w:r>
      <w:r w:rsidRPr="001A125C">
        <w:rPr>
          <w:lang w:val="fr-FR"/>
        </w:rPr>
        <w:t xml:space="preserve"> – </w:t>
      </w:r>
      <w:r>
        <w:rPr>
          <w:lang w:val="fr-FR"/>
        </w:rPr>
        <w:t>LENGTH</w:t>
      </w:r>
      <w:r w:rsidRPr="001A125C">
        <w:rPr>
          <w:lang w:val="fr-FR"/>
        </w:rPr>
        <w:t xml:space="preserve"> CODES</w:t>
      </w:r>
      <w:bookmarkEnd w:id="1988"/>
    </w:p>
    <w:p w:rsidR="001A125C" w:rsidRDefault="001A125C" w:rsidP="001A125C">
      <w:pPr>
        <w:rPr>
          <w:lang w:val="fr-FR"/>
        </w:rPr>
      </w:pPr>
    </w:p>
    <w:tbl>
      <w:tblPr>
        <w:tblW w:w="52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320"/>
      </w:tblGrid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Len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gth Code</w:t>
            </w:r>
          </w:p>
        </w:tc>
        <w:tc>
          <w:tcPr>
            <w:tcW w:w="4320" w:type="dxa"/>
            <w:shd w:val="clear" w:color="auto" w:fill="FBD4B4" w:themeFill="accent6" w:themeFillTint="66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AN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Anal fin length     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BL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Bill to fork in tail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CC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Curved Carapace Length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CK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Cleithrum</w:t>
            </w:r>
            <w:proofErr w:type="spellEnd"/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anterior base caudal keel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CL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carapace length (turtles)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CW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Carapace width      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CX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Cleithrum</w:t>
            </w:r>
            <w:proofErr w:type="spellEnd"/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to caudal fork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EO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Posterior eye orbital to caudal fork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EV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Posterior eye orbital to vent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FF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1st dorsal to fork in tail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FN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Weight of all fins (sharks)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FS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1st dorsal to 2nd dorsal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FW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Fillets weight      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GF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Gilled, gutted, headed, flaps removed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GG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Gilled and gutted weight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GH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Gutted and headed weight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GI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Girth               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GO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Gutted only (gills left in)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GT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Gilled, gutted and tailed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GX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Gutted, headed and tailed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LF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lower jaw to fork in tail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NM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not measured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OW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Observer's Estimate   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PF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pectoral fin to fork in tail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PS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Pectoral fin to 2nd dorsal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SC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Straight Carapace Length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SL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Tip of snout to end of caudal peduncle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TH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Body Thickness (Width)     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TL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tip of snout to end of tail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TW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total width (tip of wings - rays)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UF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upper jaw to fork in tail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US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Upper jaw to 2nd dorsal fin             </w:t>
            </w:r>
          </w:p>
        </w:tc>
      </w:tr>
      <w:tr w:rsidR="00A1105D" w:rsidRPr="00A1105D" w:rsidTr="00A1105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>WW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A1105D" w:rsidRPr="00A1105D" w:rsidRDefault="00A1105D" w:rsidP="00A1105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1105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Whole weight                            </w:t>
            </w:r>
          </w:p>
        </w:tc>
      </w:tr>
    </w:tbl>
    <w:p w:rsidR="00A1105D" w:rsidRDefault="00A1105D" w:rsidP="001A125C">
      <w:pPr>
        <w:rPr>
          <w:lang w:val="fr-FR"/>
        </w:rPr>
      </w:pPr>
    </w:p>
    <w:p w:rsidR="005911C0" w:rsidRPr="001A125C" w:rsidRDefault="005911C0" w:rsidP="005911C0">
      <w:pPr>
        <w:pStyle w:val="2"/>
        <w:rPr>
          <w:lang w:val="fr-FR"/>
        </w:rPr>
      </w:pPr>
      <w:bookmarkStart w:id="1989" w:name="_APPENDIX_A12_–"/>
      <w:bookmarkStart w:id="1990" w:name="_Toc421810125"/>
      <w:bookmarkEnd w:id="1989"/>
      <w:r w:rsidRPr="001A125C">
        <w:rPr>
          <w:lang w:val="fr-FR"/>
        </w:rPr>
        <w:t>APPENDIX A</w:t>
      </w:r>
      <w:r>
        <w:rPr>
          <w:lang w:val="fr-FR"/>
        </w:rPr>
        <w:t>12</w:t>
      </w:r>
      <w:r w:rsidRPr="001A125C">
        <w:rPr>
          <w:lang w:val="fr-FR"/>
        </w:rPr>
        <w:t xml:space="preserve"> – </w:t>
      </w:r>
      <w:r>
        <w:rPr>
          <w:lang w:val="fr-FR"/>
        </w:rPr>
        <w:t>SEX</w:t>
      </w:r>
      <w:r w:rsidRPr="001A125C">
        <w:rPr>
          <w:lang w:val="fr-FR"/>
        </w:rPr>
        <w:t xml:space="preserve"> CODES</w:t>
      </w:r>
      <w:bookmarkEnd w:id="1990"/>
    </w:p>
    <w:p w:rsidR="001A125C" w:rsidRDefault="001A125C" w:rsidP="001A125C">
      <w:pPr>
        <w:rPr>
          <w:lang w:val="fr-FR"/>
        </w:rPr>
      </w:pPr>
    </w:p>
    <w:tbl>
      <w:tblPr>
        <w:tblW w:w="4720" w:type="dxa"/>
        <w:tblInd w:w="93" w:type="dxa"/>
        <w:tblLook w:val="04A0" w:firstRow="1" w:lastRow="0" w:firstColumn="1" w:lastColumn="0" w:noHBand="0" w:noVBand="1"/>
      </w:tblPr>
      <w:tblGrid>
        <w:gridCol w:w="960"/>
        <w:gridCol w:w="3760"/>
      </w:tblGrid>
      <w:tr w:rsidR="005911C0" w:rsidRPr="005911C0" w:rsidTr="005911C0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Sex Code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FBD4B4" w:themeFill="accent6" w:themeFillTint="66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5911C0" w:rsidRPr="005911C0" w:rsidTr="005911C0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Female</w:t>
            </w:r>
          </w:p>
        </w:tc>
      </w:tr>
      <w:tr w:rsidR="005911C0" w:rsidRPr="005911C0" w:rsidTr="005911C0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Indeterminate (checked but unsure)</w:t>
            </w:r>
          </w:p>
        </w:tc>
      </w:tr>
      <w:tr w:rsidR="005911C0" w:rsidRPr="005911C0" w:rsidTr="005911C0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Male</w:t>
            </w:r>
          </w:p>
        </w:tc>
      </w:tr>
      <w:tr w:rsidR="005911C0" w:rsidRPr="005911C0" w:rsidTr="005911C0">
        <w:trPr>
          <w:trHeight w:val="22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C0" w:rsidRPr="005911C0" w:rsidRDefault="005911C0" w:rsidP="005911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911C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Unknown (not checked)</w:t>
            </w:r>
          </w:p>
        </w:tc>
      </w:tr>
    </w:tbl>
    <w:p w:rsidR="005911C0" w:rsidRDefault="005911C0" w:rsidP="001A125C">
      <w:pPr>
        <w:rPr>
          <w:lang w:val="fr-FR"/>
        </w:rPr>
      </w:pPr>
    </w:p>
    <w:p w:rsidR="005911C0" w:rsidRDefault="005911C0">
      <w:pPr>
        <w:rPr>
          <w:lang w:val="fr-FR"/>
        </w:rPr>
      </w:pPr>
      <w:r>
        <w:rPr>
          <w:lang w:val="fr-FR"/>
        </w:rPr>
        <w:br w:type="page"/>
      </w:r>
    </w:p>
    <w:p w:rsidR="005911C0" w:rsidRPr="001A125C" w:rsidRDefault="005911C0" w:rsidP="005911C0">
      <w:pPr>
        <w:pStyle w:val="2"/>
        <w:rPr>
          <w:lang w:val="fr-FR"/>
        </w:rPr>
      </w:pPr>
      <w:bookmarkStart w:id="1991" w:name="_APPENDIX_A13_–"/>
      <w:bookmarkStart w:id="1992" w:name="_Toc421810126"/>
      <w:bookmarkEnd w:id="1991"/>
      <w:r w:rsidRPr="001A125C">
        <w:rPr>
          <w:lang w:val="fr-FR"/>
        </w:rPr>
        <w:lastRenderedPageBreak/>
        <w:t>APPENDIX A</w:t>
      </w:r>
      <w:r>
        <w:rPr>
          <w:lang w:val="fr-FR"/>
        </w:rPr>
        <w:t>13</w:t>
      </w:r>
      <w:r w:rsidRPr="001A125C">
        <w:rPr>
          <w:lang w:val="fr-FR"/>
        </w:rPr>
        <w:t xml:space="preserve"> – </w:t>
      </w:r>
      <w:r w:rsidR="002D5C85">
        <w:rPr>
          <w:lang w:val="fr-FR"/>
        </w:rPr>
        <w:t>V</w:t>
      </w:r>
      <w:r w:rsidR="00F7409B">
        <w:rPr>
          <w:lang w:val="fr-FR"/>
        </w:rPr>
        <w:t>essel act</w:t>
      </w:r>
      <w:r w:rsidR="00DD235C">
        <w:rPr>
          <w:lang w:val="fr-FR"/>
        </w:rPr>
        <w:t>i</w:t>
      </w:r>
      <w:r w:rsidR="00F7409B">
        <w:rPr>
          <w:lang w:val="fr-FR"/>
        </w:rPr>
        <w:t xml:space="preserve">vity </w:t>
      </w:r>
      <w:r w:rsidR="002D5C85">
        <w:rPr>
          <w:lang w:val="fr-FR"/>
        </w:rPr>
        <w:t xml:space="preserve">(SSI interaction) </w:t>
      </w:r>
      <w:r w:rsidR="00F7409B">
        <w:rPr>
          <w:lang w:val="fr-FR"/>
        </w:rPr>
        <w:t>codes</w:t>
      </w:r>
      <w:bookmarkEnd w:id="1992"/>
    </w:p>
    <w:p w:rsidR="001A125C" w:rsidRDefault="001A125C" w:rsidP="001A125C">
      <w:pPr>
        <w:rPr>
          <w:lang w:val="fr-FR"/>
        </w:rPr>
      </w:pPr>
    </w:p>
    <w:tbl>
      <w:tblPr>
        <w:tblW w:w="2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200"/>
      </w:tblGrid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Activity Code for interaction</w:t>
            </w:r>
          </w:p>
        </w:tc>
        <w:tc>
          <w:tcPr>
            <w:tcW w:w="1200" w:type="dxa"/>
            <w:shd w:val="clear" w:color="auto" w:fill="FBD4B4" w:themeFill="accent6" w:themeFillTint="66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7409B" w:rsidRPr="00910372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Setting</w:t>
            </w:r>
          </w:p>
        </w:tc>
      </w:tr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7409B" w:rsidRPr="00910372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Hauling</w:t>
            </w:r>
          </w:p>
        </w:tc>
      </w:tr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7409B" w:rsidRPr="00910372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Searching</w:t>
            </w:r>
          </w:p>
        </w:tc>
      </w:tr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7409B" w:rsidRPr="00910372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Transiting</w:t>
            </w:r>
          </w:p>
        </w:tc>
      </w:tr>
      <w:tr w:rsidR="00F7409B" w:rsidRPr="00F7409B" w:rsidTr="00F7409B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7409B" w:rsidRPr="00F7409B" w:rsidRDefault="00F7409B" w:rsidP="00F740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7409B" w:rsidRPr="00910372" w:rsidRDefault="00F7409B" w:rsidP="00F7409B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Other</w:t>
            </w:r>
          </w:p>
        </w:tc>
      </w:tr>
    </w:tbl>
    <w:p w:rsidR="00F7409B" w:rsidRDefault="00F7409B" w:rsidP="001A125C">
      <w:pPr>
        <w:rPr>
          <w:lang w:val="fr-FR"/>
        </w:rPr>
      </w:pPr>
    </w:p>
    <w:p w:rsidR="002D5C85" w:rsidRPr="001A29DB" w:rsidRDefault="002D5C85" w:rsidP="002D5C85">
      <w:pPr>
        <w:pStyle w:val="2"/>
      </w:pPr>
      <w:bookmarkStart w:id="1993" w:name="_APPENDIX_A14_–"/>
      <w:bookmarkStart w:id="1994" w:name="_Toc421810127"/>
      <w:bookmarkEnd w:id="1993"/>
      <w:r w:rsidRPr="001A29DB">
        <w:t xml:space="preserve">APPENDIX A14 – </w:t>
      </w:r>
      <w:r w:rsidR="001A29DB" w:rsidRPr="001A29DB">
        <w:t xml:space="preserve">SIZE and SPECIES COMPOSIION SAMPLE </w:t>
      </w:r>
      <w:r w:rsidR="001A29DB">
        <w:t>PROTOCOL</w:t>
      </w:r>
      <w:bookmarkEnd w:id="1994"/>
    </w:p>
    <w:p w:rsidR="002D5C85" w:rsidRPr="001A29DB" w:rsidRDefault="002D5C85" w:rsidP="001A125C"/>
    <w:tbl>
      <w:tblPr>
        <w:tblW w:w="5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300"/>
      </w:tblGrid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Sample Type</w:t>
            </w:r>
          </w:p>
        </w:tc>
        <w:tc>
          <w:tcPr>
            <w:tcW w:w="4300" w:type="dxa"/>
            <w:shd w:val="clear" w:color="auto" w:fill="FBD4B4" w:themeFill="accent6" w:themeFillTint="66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Random (GRAB)  sample </w:t>
            </w:r>
          </w:p>
        </w:tc>
      </w:tr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SPILL sample </w:t>
            </w:r>
          </w:p>
        </w:tc>
      </w:tr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Bycatch only sampling</w:t>
            </w:r>
          </w:p>
        </w:tc>
      </w:tr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Small-fish only sampling</w:t>
            </w:r>
          </w:p>
        </w:tc>
      </w:tr>
      <w:tr w:rsidR="001A29DB" w:rsidRPr="00F7409B" w:rsidTr="002A4F2D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1A29DB" w:rsidRPr="00F7409B" w:rsidRDefault="001A29DB" w:rsidP="001A29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F7409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type of sampling protocol</w:t>
            </w:r>
            <w:r w:rsid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(please specify)</w:t>
            </w:r>
          </w:p>
        </w:tc>
      </w:tr>
    </w:tbl>
    <w:p w:rsidR="002D5C85" w:rsidRDefault="002D5C85" w:rsidP="001A125C"/>
    <w:p w:rsidR="001A29DB" w:rsidRDefault="001A29DB" w:rsidP="001A125C"/>
    <w:p w:rsidR="001A29DB" w:rsidRPr="001A29DB" w:rsidRDefault="001A29DB" w:rsidP="001A29DB">
      <w:pPr>
        <w:pStyle w:val="2"/>
      </w:pPr>
      <w:bookmarkStart w:id="1995" w:name="_APPENDIX_A15_–"/>
      <w:bookmarkStart w:id="1996" w:name="_Toc421810128"/>
      <w:bookmarkEnd w:id="1995"/>
      <w:r w:rsidRPr="001A29DB">
        <w:t>APPENDIX A1</w:t>
      </w:r>
      <w:r>
        <w:t>5</w:t>
      </w:r>
      <w:r w:rsidRPr="001A29DB">
        <w:t xml:space="preserve"> – </w:t>
      </w:r>
      <w:r w:rsidR="002A4F2D">
        <w:t>MEASURING INSTRUMENTS Codes</w:t>
      </w:r>
      <w:bookmarkEnd w:id="1996"/>
    </w:p>
    <w:p w:rsidR="001A29DB" w:rsidRDefault="001A29DB" w:rsidP="001A125C"/>
    <w:tbl>
      <w:tblPr>
        <w:tblW w:w="35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585"/>
      </w:tblGrid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FBD4B4" w:themeFill="accent6" w:themeFillTint="66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Measure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C</w:t>
            </w: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ode</w:t>
            </w:r>
          </w:p>
        </w:tc>
        <w:tc>
          <w:tcPr>
            <w:tcW w:w="2585" w:type="dxa"/>
            <w:shd w:val="clear" w:color="auto" w:fill="FBD4B4" w:themeFill="accent6" w:themeFillTint="66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Board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Calliper - Aluminium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Eye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Ruler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Tape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Unknown</w:t>
            </w:r>
          </w:p>
        </w:tc>
      </w:tr>
      <w:tr w:rsidR="002A4F2D" w:rsidRPr="002A4F2D" w:rsidTr="002A4F2D">
        <w:trPr>
          <w:trHeight w:val="227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2A4F2D" w:rsidRPr="002A4F2D" w:rsidRDefault="002A4F2D" w:rsidP="002A4F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A4F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2585" w:type="dxa"/>
            <w:shd w:val="clear" w:color="auto" w:fill="auto"/>
            <w:noWrap/>
            <w:vAlign w:val="bottom"/>
            <w:hideMark/>
          </w:tcPr>
          <w:p w:rsidR="002A4F2D" w:rsidRPr="00910372" w:rsidRDefault="002A4F2D" w:rsidP="002A4F2D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Calliper - Wood</w:t>
            </w:r>
          </w:p>
        </w:tc>
      </w:tr>
    </w:tbl>
    <w:p w:rsidR="002A4F2D" w:rsidRDefault="002A4F2D" w:rsidP="001A125C"/>
    <w:p w:rsidR="002A4F2D" w:rsidRDefault="002A4F2D" w:rsidP="001A125C"/>
    <w:p w:rsidR="00B916E7" w:rsidRDefault="00B916E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br w:type="page"/>
      </w:r>
    </w:p>
    <w:p w:rsidR="002A4F2D" w:rsidRPr="001A29DB" w:rsidRDefault="002A4F2D" w:rsidP="002A4F2D">
      <w:pPr>
        <w:pStyle w:val="2"/>
      </w:pPr>
      <w:bookmarkStart w:id="1997" w:name="_APPENDIX_A16_–"/>
      <w:bookmarkStart w:id="1998" w:name="_Toc421810129"/>
      <w:bookmarkEnd w:id="1997"/>
      <w:r w:rsidRPr="001A29DB">
        <w:lastRenderedPageBreak/>
        <w:t>APPENDIX A1</w:t>
      </w:r>
      <w:r>
        <w:t>6</w:t>
      </w:r>
      <w:r w:rsidRPr="001A29DB">
        <w:t xml:space="preserve"> – </w:t>
      </w:r>
      <w:r w:rsidR="00B916E7">
        <w:t xml:space="preserve">TRIP MONITORING QUESTION </w:t>
      </w:r>
      <w:r>
        <w:t>Codes</w:t>
      </w:r>
      <w:bookmarkEnd w:id="1998"/>
    </w:p>
    <w:p w:rsidR="002A4F2D" w:rsidRDefault="002A4F2D" w:rsidP="001A125C"/>
    <w:tbl>
      <w:tblPr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678"/>
        <w:gridCol w:w="2091"/>
      </w:tblGrid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FBD4B4" w:themeFill="accent6" w:themeFillTint="66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QUESTION CODE</w:t>
            </w:r>
          </w:p>
        </w:tc>
        <w:tc>
          <w:tcPr>
            <w:tcW w:w="6678" w:type="dxa"/>
            <w:shd w:val="clear" w:color="auto" w:fill="FBD4B4" w:themeFill="accent6" w:themeFillTint="66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2091" w:type="dxa"/>
            <w:shd w:val="clear" w:color="auto" w:fill="FBD4B4" w:themeFill="accent6" w:themeFillTint="66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WCPFC Question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RS-A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Did the operator or any crew member assault, obstruct, resist, delay, refuse boarding to, intimidate or </w:t>
            </w:r>
            <w:proofErr w:type="spellStart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interefere</w:t>
            </w:r>
            <w:proofErr w:type="spellEnd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with observers in the performance of their duties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RS-B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Request that an event not be reported by the observer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RS-C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Mistreat other crew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RS-D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Did operator fail to provide observer with food, accommodation, etc.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Fish in areas where the vessel is not permitted to fish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Target species other than those they are licenced to target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NR-C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 a fishing method other than the method the vessel was designed or licensed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NR-D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Not display or present a valid (and current) licence document </w:t>
            </w:r>
            <w:proofErr w:type="spellStart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onboard</w:t>
            </w:r>
            <w:proofErr w:type="spellEnd"/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NR-E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Transfer or </w:t>
            </w:r>
            <w:proofErr w:type="spellStart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transship</w:t>
            </w:r>
            <w:proofErr w:type="spellEnd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fish from or to another vessel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NR-F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Was involved in bunkering activities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NR-G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Fail to stow fishing gear when entering areas where vessel is not authorised to fish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WC-A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Fail to comply with any Commission Conservation and Management Measures (CMMs)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WC-B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High-grade the catch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WC-C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Fish on FAD during FAD Closure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LP-A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Inaccurately record vessel position on vessel log sheets for sets, hauling and catch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LP-B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Fail to report vessel positions to countries where required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Inaccurately record retained 'Target Species' in the Vessel logs [or weekly reports]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Inaccurately record 'Target Species' Discards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LC-C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Record target species inaccurately [</w:t>
            </w:r>
            <w:proofErr w:type="spellStart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eg</w:t>
            </w:r>
            <w:proofErr w:type="spellEnd"/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combine bigeye/yellowfin/skipjack catch]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LC-D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record bycatch discards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LC-E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Inaccurately record retained bycatch Species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LC-F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Inaccurately record discarded bycatch species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Land on deck Species of Special Interest (SSIs)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Interact (not land) with SSIs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PN-A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Dispose of any metals, plastics, chemicals or old fishing gear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PN-B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Discharge any oil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PN-C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Lose any fishing gear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PN-D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Abandon any fishing gear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PN-E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Fail to report any abandoned gear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SS-A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Fail to monitor international safety frequencies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</w:t>
            </w:r>
          </w:p>
        </w:tc>
      </w:tr>
      <w:tr w:rsidR="004F343F" w:rsidRPr="00B916E7" w:rsidTr="004F343F">
        <w:trPr>
          <w:trHeight w:val="227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343F" w:rsidRPr="00B916E7" w:rsidRDefault="004F343F" w:rsidP="00B91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SS-B</w:t>
            </w:r>
          </w:p>
        </w:tc>
        <w:tc>
          <w:tcPr>
            <w:tcW w:w="6678" w:type="dxa"/>
            <w:shd w:val="clear" w:color="auto" w:fill="auto"/>
            <w:noWrap/>
            <w:hideMark/>
          </w:tcPr>
          <w:p w:rsidR="004F343F" w:rsidRPr="00B916E7" w:rsidRDefault="004F343F" w:rsidP="00B916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6E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Carry out-of-date safety equipment</w:t>
            </w:r>
          </w:p>
        </w:tc>
        <w:tc>
          <w:tcPr>
            <w:tcW w:w="2091" w:type="dxa"/>
          </w:tcPr>
          <w:p w:rsidR="004F343F" w:rsidRPr="00B916E7" w:rsidRDefault="004F343F" w:rsidP="004F34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</w:tr>
    </w:tbl>
    <w:p w:rsidR="003004EC" w:rsidRDefault="003004EC" w:rsidP="001A125C"/>
    <w:p w:rsidR="003004EC" w:rsidRDefault="003004EC">
      <w:r>
        <w:br w:type="page"/>
      </w:r>
    </w:p>
    <w:p w:rsidR="003004EC" w:rsidRPr="001A29DB" w:rsidRDefault="003004EC" w:rsidP="003004EC">
      <w:pPr>
        <w:pStyle w:val="2"/>
      </w:pPr>
      <w:bookmarkStart w:id="1999" w:name="_APPENDIX_A17_–"/>
      <w:bookmarkStart w:id="2000" w:name="_Toc421810130"/>
      <w:bookmarkEnd w:id="1999"/>
      <w:r w:rsidRPr="001A29DB">
        <w:lastRenderedPageBreak/>
        <w:t>APPENDIX A1</w:t>
      </w:r>
      <w:r>
        <w:t>7</w:t>
      </w:r>
      <w:r w:rsidRPr="001A29DB">
        <w:t xml:space="preserve"> – </w:t>
      </w:r>
      <w:r>
        <w:t>VESSEL / AI</w:t>
      </w:r>
      <w:r w:rsidR="000B7776">
        <w:t>R</w:t>
      </w:r>
      <w:r>
        <w:t>CRAFT SIGHTINGS Codes</w:t>
      </w:r>
      <w:bookmarkEnd w:id="2000"/>
    </w:p>
    <w:p w:rsidR="00B916E7" w:rsidRDefault="00B916E7" w:rsidP="001A125C"/>
    <w:tbl>
      <w:tblPr>
        <w:tblW w:w="3701" w:type="dxa"/>
        <w:tblInd w:w="93" w:type="dxa"/>
        <w:tblLook w:val="04A0" w:firstRow="1" w:lastRow="0" w:firstColumn="1" w:lastColumn="0" w:noHBand="0" w:noVBand="1"/>
      </w:tblPr>
      <w:tblGrid>
        <w:gridCol w:w="866"/>
        <w:gridCol w:w="2835"/>
      </w:tblGrid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Single Purse Seine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Longline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Pole and line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Mothership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Troll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Net Boat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Bunker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Search, Anchor or light boat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Fish Carrier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Trawler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Light Aircraft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Helicopter</w:t>
            </w:r>
          </w:p>
        </w:tc>
      </w:tr>
      <w:tr w:rsidR="003004EC" w:rsidRPr="003004EC" w:rsidTr="003004EC">
        <w:trPr>
          <w:trHeight w:val="22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3004EC" w:rsidRDefault="003004EC" w:rsidP="00300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04E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04EC" w:rsidRPr="00910372" w:rsidRDefault="003004EC" w:rsidP="003004EC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Other</w:t>
            </w:r>
          </w:p>
        </w:tc>
      </w:tr>
    </w:tbl>
    <w:p w:rsidR="003004EC" w:rsidRDefault="003004EC" w:rsidP="001A125C"/>
    <w:p w:rsidR="000E65F9" w:rsidRDefault="000E65F9" w:rsidP="001A125C"/>
    <w:p w:rsidR="000E65F9" w:rsidRPr="001A29DB" w:rsidRDefault="000E65F9" w:rsidP="000E65F9">
      <w:pPr>
        <w:pStyle w:val="2"/>
      </w:pPr>
      <w:bookmarkStart w:id="2001" w:name="_APPENDIX_A18_–"/>
      <w:bookmarkStart w:id="2002" w:name="_Toc421810131"/>
      <w:bookmarkEnd w:id="2001"/>
      <w:r w:rsidRPr="001A29DB">
        <w:t>APPENDIX A1</w:t>
      </w:r>
      <w:r>
        <w:t>8</w:t>
      </w:r>
      <w:r w:rsidRPr="001A29DB">
        <w:t xml:space="preserve"> – </w:t>
      </w:r>
      <w:r>
        <w:t>ACTION Codes</w:t>
      </w:r>
      <w:bookmarkEnd w:id="2002"/>
    </w:p>
    <w:p w:rsidR="000E65F9" w:rsidRDefault="000E65F9" w:rsidP="001A125C"/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292"/>
        <w:gridCol w:w="3402"/>
      </w:tblGrid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Action Codes</w:t>
            </w:r>
          </w:p>
        </w:tc>
        <w:tc>
          <w:tcPr>
            <w:tcW w:w="5292" w:type="dxa"/>
            <w:shd w:val="clear" w:color="auto" w:fill="FBD4B4" w:themeFill="accent6" w:themeFillTint="66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8D3F8A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FORM Used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AG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Aground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BG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Bunkering (transfer of fuel),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 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Bunkering (transfer of fuel),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RECEIVING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 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CR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Retained from a set solely because of catch-retention rules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DF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Dumping of fish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DS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Discarded into the sea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Fishing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 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FO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Fish On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board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FS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From set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NF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fishing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OG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Other,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Other,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RECEIVING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PF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Possibly fishing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SG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Set sharing,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SR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Set sharing,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RECEIVING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TG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D678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Transfe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ring fish between vessels,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GEN1,PS5, 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D678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Transfer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ing fish between vessels, vessel observer is on is </w:t>
            </w:r>
            <w:r w:rsidR="00D678E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RECEIVING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GEN1,PS5, GEN6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UL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Unloaded at cannery or cool store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  <w:tr w:rsidR="008D3F8A" w:rsidRPr="000E65F9" w:rsidTr="008D3F8A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WT</w:t>
            </w:r>
          </w:p>
        </w:tc>
        <w:tc>
          <w:tcPr>
            <w:tcW w:w="5292" w:type="dxa"/>
            <w:shd w:val="clear" w:color="auto" w:fill="auto"/>
            <w:noWrap/>
            <w:vAlign w:val="bottom"/>
            <w:hideMark/>
          </w:tcPr>
          <w:p w:rsidR="008D3F8A" w:rsidRPr="000E65F9" w:rsidRDefault="008D3F8A" w:rsidP="008D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E65F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Transferred between wells</w:t>
            </w:r>
          </w:p>
        </w:tc>
        <w:tc>
          <w:tcPr>
            <w:tcW w:w="3402" w:type="dxa"/>
          </w:tcPr>
          <w:p w:rsidR="008D3F8A" w:rsidRPr="008D3F8A" w:rsidRDefault="008D3F8A" w:rsidP="008D3F8A">
            <w:pPr>
              <w:spacing w:after="0" w:line="240" w:lineRule="auto"/>
              <w:rPr>
                <w:sz w:val="18"/>
                <w:szCs w:val="18"/>
              </w:rPr>
            </w:pPr>
            <w:r w:rsidRPr="008D3F8A">
              <w:rPr>
                <w:sz w:val="18"/>
                <w:szCs w:val="18"/>
              </w:rPr>
              <w:t>PS5</w:t>
            </w:r>
          </w:p>
        </w:tc>
      </w:tr>
    </w:tbl>
    <w:p w:rsidR="00E35576" w:rsidRDefault="00E35576" w:rsidP="008D3F8A">
      <w:pPr>
        <w:spacing w:after="0" w:line="240" w:lineRule="auto"/>
      </w:pPr>
    </w:p>
    <w:p w:rsidR="008D3F8A" w:rsidRPr="008D3F8A" w:rsidRDefault="008D3F8A" w:rsidP="008D3F8A">
      <w:pPr>
        <w:spacing w:after="0" w:line="240" w:lineRule="auto"/>
        <w:rPr>
          <w:sz w:val="16"/>
          <w:szCs w:val="16"/>
        </w:rPr>
      </w:pPr>
      <w:r w:rsidRPr="008D3F8A">
        <w:rPr>
          <w:sz w:val="16"/>
          <w:szCs w:val="16"/>
        </w:rPr>
        <w:t>GEN1 – Vessel / Aircraft sightings</w:t>
      </w:r>
    </w:p>
    <w:p w:rsidR="008D3F8A" w:rsidRPr="008D3F8A" w:rsidRDefault="008D3F8A" w:rsidP="008D3F8A">
      <w:pPr>
        <w:spacing w:after="0" w:line="240" w:lineRule="auto"/>
        <w:rPr>
          <w:sz w:val="16"/>
          <w:szCs w:val="16"/>
        </w:rPr>
      </w:pPr>
      <w:r w:rsidRPr="008D3F8A">
        <w:rPr>
          <w:sz w:val="16"/>
          <w:szCs w:val="16"/>
        </w:rPr>
        <w:t>GEN6 – Pollution Report</w:t>
      </w:r>
    </w:p>
    <w:p w:rsidR="008D3F8A" w:rsidRPr="008D3F8A" w:rsidRDefault="008D3F8A" w:rsidP="008D3F8A">
      <w:pPr>
        <w:spacing w:after="0" w:line="240" w:lineRule="auto"/>
        <w:rPr>
          <w:sz w:val="16"/>
          <w:szCs w:val="16"/>
        </w:rPr>
      </w:pPr>
      <w:r w:rsidRPr="008D3F8A">
        <w:rPr>
          <w:sz w:val="16"/>
          <w:szCs w:val="16"/>
        </w:rPr>
        <w:t xml:space="preserve">PS-5 – Purse seine </w:t>
      </w:r>
      <w:proofErr w:type="gramStart"/>
      <w:r w:rsidRPr="008D3F8A">
        <w:rPr>
          <w:sz w:val="16"/>
          <w:szCs w:val="16"/>
        </w:rPr>
        <w:t>Well</w:t>
      </w:r>
      <w:proofErr w:type="gramEnd"/>
      <w:r w:rsidRPr="008D3F8A">
        <w:rPr>
          <w:sz w:val="16"/>
          <w:szCs w:val="16"/>
        </w:rPr>
        <w:t xml:space="preserve"> transfer</w:t>
      </w:r>
    </w:p>
    <w:p w:rsidR="00E35576" w:rsidRDefault="00E35576" w:rsidP="008D3F8A">
      <w:pPr>
        <w:spacing w:after="0" w:line="240" w:lineRule="auto"/>
      </w:pPr>
      <w:r>
        <w:br w:type="page"/>
      </w:r>
    </w:p>
    <w:p w:rsidR="00E35576" w:rsidRPr="00E35576" w:rsidRDefault="00E35576" w:rsidP="00E35576">
      <w:pPr>
        <w:pStyle w:val="2"/>
        <w:rPr>
          <w:lang w:val="fr-FR"/>
        </w:rPr>
      </w:pPr>
      <w:bookmarkStart w:id="2003" w:name="_APPENDIX_A19_–"/>
      <w:bookmarkStart w:id="2004" w:name="_Toc421810132"/>
      <w:bookmarkEnd w:id="2003"/>
      <w:r w:rsidRPr="00E35576">
        <w:rPr>
          <w:lang w:val="fr-FR"/>
        </w:rPr>
        <w:lastRenderedPageBreak/>
        <w:t>APPENDIX A19 – Purse seine CREW JOB Codes</w:t>
      </w:r>
      <w:bookmarkEnd w:id="2004"/>
    </w:p>
    <w:p w:rsidR="000E65F9" w:rsidRDefault="000E65F9" w:rsidP="001A125C">
      <w:pPr>
        <w:rPr>
          <w:lang w:val="fr-FR"/>
        </w:rPr>
      </w:pPr>
    </w:p>
    <w:tbl>
      <w:tblPr>
        <w:tblW w:w="4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060"/>
      </w:tblGrid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3060" w:type="dxa"/>
            <w:shd w:val="clear" w:color="auto" w:fill="FBD4B4" w:themeFill="accent6" w:themeFillTint="66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Captain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Navigator/Master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Mate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Chief Engineer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Assistant Engineer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Deck Boss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Cook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Helicopter pilot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Skiff Man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Winch Man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Helicopter Mechanic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Crew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Navigator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Fishing Master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Radio Operator</w:t>
            </w:r>
          </w:p>
        </w:tc>
      </w:tr>
      <w:tr w:rsidR="00E35576" w:rsidRPr="00E35576" w:rsidTr="00E35576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5576" w:rsidRPr="00E35576" w:rsidRDefault="00E35576" w:rsidP="00E355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3557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E35576" w:rsidRPr="00910372" w:rsidRDefault="00E35576" w:rsidP="00E35576">
            <w:pPr>
              <w:spacing w:after="0" w:line="240" w:lineRule="auto"/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</w:pPr>
            <w:r w:rsidRPr="00910372">
              <w:rPr>
                <w:rFonts w:ascii="Calibri" w:eastAsia="Times New Roman" w:hAnsi="Calibri" w:cs="Times New Roman"/>
                <w:caps/>
                <w:color w:val="000000"/>
                <w:sz w:val="18"/>
                <w:szCs w:val="18"/>
              </w:rPr>
              <w:t>Translator</w:t>
            </w:r>
          </w:p>
        </w:tc>
      </w:tr>
    </w:tbl>
    <w:p w:rsidR="00E35576" w:rsidRDefault="00E35576" w:rsidP="001A125C">
      <w:pPr>
        <w:rPr>
          <w:sz w:val="18"/>
          <w:szCs w:val="18"/>
          <w:lang w:val="fr-FR"/>
        </w:rPr>
      </w:pPr>
    </w:p>
    <w:p w:rsidR="0076774D" w:rsidRDefault="0076774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  <w:lang w:val="fr-FR"/>
        </w:rPr>
      </w:pPr>
      <w:r>
        <w:rPr>
          <w:lang w:val="fr-FR"/>
        </w:rPr>
        <w:br w:type="page"/>
      </w:r>
    </w:p>
    <w:p w:rsidR="0076774D" w:rsidRPr="00E35576" w:rsidRDefault="0076774D" w:rsidP="0076774D">
      <w:pPr>
        <w:pStyle w:val="2"/>
        <w:rPr>
          <w:lang w:val="fr-FR"/>
        </w:rPr>
      </w:pPr>
      <w:bookmarkStart w:id="2005" w:name="_APPENDIX_A20_–"/>
      <w:bookmarkStart w:id="2006" w:name="_Toc421810133"/>
      <w:bookmarkEnd w:id="2005"/>
      <w:r w:rsidRPr="00E35576">
        <w:rPr>
          <w:lang w:val="fr-FR"/>
        </w:rPr>
        <w:lastRenderedPageBreak/>
        <w:t>APPENDIX A</w:t>
      </w:r>
      <w:r>
        <w:rPr>
          <w:lang w:val="fr-FR"/>
        </w:rPr>
        <w:t>20</w:t>
      </w:r>
      <w:r w:rsidRPr="00E35576">
        <w:rPr>
          <w:lang w:val="fr-FR"/>
        </w:rPr>
        <w:t xml:space="preserve"> – </w:t>
      </w:r>
      <w:r>
        <w:rPr>
          <w:lang w:val="fr-FR"/>
        </w:rPr>
        <w:t>MARINE DEVICES</w:t>
      </w:r>
      <w:r w:rsidRPr="00E35576">
        <w:rPr>
          <w:lang w:val="fr-FR"/>
        </w:rPr>
        <w:t xml:space="preserve"> Codes</w:t>
      </w:r>
      <w:bookmarkEnd w:id="2006"/>
    </w:p>
    <w:p w:rsidR="0076774D" w:rsidRDefault="0076774D" w:rsidP="001A125C">
      <w:pPr>
        <w:rPr>
          <w:sz w:val="18"/>
          <w:szCs w:val="18"/>
          <w:lang w:val="fr-FR"/>
        </w:rPr>
      </w:pPr>
    </w:p>
    <w:tbl>
      <w:tblPr>
        <w:tblW w:w="6394" w:type="dxa"/>
        <w:tblInd w:w="93" w:type="dxa"/>
        <w:tblLook w:val="04A0" w:firstRow="1" w:lastRow="0" w:firstColumn="1" w:lastColumn="0" w:noHBand="0" w:noVBand="1"/>
      </w:tblPr>
      <w:tblGrid>
        <w:gridCol w:w="724"/>
        <w:gridCol w:w="3260"/>
        <w:gridCol w:w="993"/>
        <w:gridCol w:w="1417"/>
      </w:tblGrid>
      <w:tr w:rsidR="00F26289" w:rsidRPr="00F26289" w:rsidTr="00F26289">
        <w:trPr>
          <w:trHeight w:val="227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WCPFC FIELD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GEAR LIST CODES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BATHYTHERMOGRAPH  MBT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BIRD RADAR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SP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CHART PLOTTER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DEPTH SOUNDER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DOPPLER CURRENT MONITOR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>SATELLITE BUOY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FISHERY INFORMATION SERVICES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GPS  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NAVIGATIONAL RADAR #1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LP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RADIO BUOYS - CALL-UP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RADIO BUOYS - NON CALL-UP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RADIO BEACON DIRECTION FINDER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>SATELLITE - HF TELEX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SEA SURFACE TEMP. GAUGE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LP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SONAR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HF RADIO TELEPHONE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SMART-LINK PHONE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TRACK PLOTTER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Vessel Monitoring System (VMS)  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WEATHER FACSIMILE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LP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WEATHER SATELLITE MONITOR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NET SOUNDER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LSP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BINOCULARS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ECHO SOUNDING BUOY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  </w:t>
            </w:r>
          </w:p>
        </w:tc>
      </w:tr>
      <w:tr w:rsidR="009E3050" w:rsidRPr="00F26289" w:rsidTr="00F26289">
        <w:trPr>
          <w:trHeight w:val="22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4876DD" w:rsidP="00F26289">
            <w:pPr>
              <w:spacing w:after="0" w:line="240" w:lineRule="auto"/>
              <w:rPr>
                <w:rFonts w:eastAsia="Times New Roman" w:cs="Times New Roman"/>
                <w:caps/>
                <w:color w:val="000000"/>
                <w:sz w:val="18"/>
                <w:szCs w:val="18"/>
              </w:rPr>
            </w:pPr>
            <w:r w:rsidRPr="004876DD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EPIRB   </w:t>
            </w:r>
            <w:r w:rsidR="00F26289" w:rsidRPr="00F26289">
              <w:rPr>
                <w:rFonts w:eastAsia="Times New Roman" w:cs="Times New Roman"/>
                <w:caps/>
                <w:color w:val="000000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6289" w:rsidRPr="00F26289" w:rsidRDefault="00F26289" w:rsidP="00F2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F2628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</w:tr>
    </w:tbl>
    <w:p w:rsidR="00F26289" w:rsidRDefault="00F26289" w:rsidP="001A125C">
      <w:pPr>
        <w:rPr>
          <w:sz w:val="18"/>
          <w:szCs w:val="18"/>
          <w:lang w:val="fr-FR"/>
        </w:rPr>
      </w:pPr>
    </w:p>
    <w:p w:rsidR="0076774D" w:rsidRPr="00E35576" w:rsidRDefault="0076774D" w:rsidP="0076774D">
      <w:pPr>
        <w:pStyle w:val="2"/>
        <w:rPr>
          <w:lang w:val="fr-FR"/>
        </w:rPr>
      </w:pPr>
      <w:bookmarkStart w:id="2007" w:name="_APPENDIX_A21_–"/>
      <w:bookmarkStart w:id="2008" w:name="_Toc421810134"/>
      <w:bookmarkEnd w:id="2007"/>
      <w:r w:rsidRPr="00E35576">
        <w:rPr>
          <w:lang w:val="fr-FR"/>
        </w:rPr>
        <w:t>APPENDIX A</w:t>
      </w:r>
      <w:r>
        <w:rPr>
          <w:lang w:val="fr-FR"/>
        </w:rPr>
        <w:t>21</w:t>
      </w:r>
      <w:r w:rsidRPr="00E35576">
        <w:rPr>
          <w:lang w:val="fr-FR"/>
        </w:rPr>
        <w:t xml:space="preserve"> – </w:t>
      </w:r>
      <w:r w:rsidR="00B448BE">
        <w:rPr>
          <w:lang w:val="fr-FR"/>
        </w:rPr>
        <w:t>DEVI</w:t>
      </w:r>
      <w:r w:rsidR="008C1C98">
        <w:rPr>
          <w:lang w:val="fr-FR"/>
        </w:rPr>
        <w:t>C</w:t>
      </w:r>
      <w:r w:rsidR="00B448BE">
        <w:rPr>
          <w:lang w:val="fr-FR"/>
        </w:rPr>
        <w:t>E USAGE codes</w:t>
      </w:r>
      <w:bookmarkEnd w:id="2008"/>
    </w:p>
    <w:p w:rsidR="0076774D" w:rsidRDefault="0076774D" w:rsidP="001A125C">
      <w:pPr>
        <w:rPr>
          <w:sz w:val="18"/>
          <w:szCs w:val="18"/>
          <w:lang w:val="fr-FR"/>
        </w:rPr>
      </w:pPr>
    </w:p>
    <w:tbl>
      <w:tblPr>
        <w:tblW w:w="4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280"/>
      </w:tblGrid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FBD4B4" w:themeFill="accent6" w:themeFillTint="66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3280" w:type="dxa"/>
            <w:shd w:val="clear" w:color="auto" w:fill="FBD4B4" w:themeFill="accent6" w:themeFillTint="66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mentioned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ALL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used all the time for fishing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BRO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broken now but used normally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NA 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Not applicable / Not filled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NOL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 longer ever used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OIF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used only in transit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RAR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used rarely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SIF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used often but only in fishing</w:t>
            </w:r>
          </w:p>
        </w:tc>
      </w:tr>
      <w:tr w:rsidR="00B448BE" w:rsidRPr="00B448BE" w:rsidTr="00B448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TRA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:rsidR="00B448BE" w:rsidRPr="00B448BE" w:rsidRDefault="00B448BE" w:rsidP="00B448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8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used all the time</w:t>
            </w:r>
          </w:p>
        </w:tc>
      </w:tr>
    </w:tbl>
    <w:p w:rsidR="003F4CBE" w:rsidRDefault="003F4CBE" w:rsidP="001A125C">
      <w:pPr>
        <w:rPr>
          <w:sz w:val="18"/>
          <w:szCs w:val="18"/>
          <w:lang w:val="fr-FR"/>
        </w:rPr>
      </w:pPr>
    </w:p>
    <w:p w:rsidR="003F4CBE" w:rsidRDefault="003F4CB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  <w:lang w:val="fr-FR"/>
        </w:rPr>
      </w:pPr>
      <w:r>
        <w:rPr>
          <w:lang w:val="fr-FR"/>
        </w:rPr>
        <w:br w:type="page"/>
      </w:r>
    </w:p>
    <w:p w:rsidR="003F4CBE" w:rsidRDefault="003F4CBE" w:rsidP="003F4CBE">
      <w:pPr>
        <w:pStyle w:val="2"/>
      </w:pPr>
    </w:p>
    <w:p w:rsidR="003F4CBE" w:rsidRDefault="003F4CBE" w:rsidP="003F4CBE">
      <w:pPr>
        <w:pStyle w:val="2"/>
      </w:pPr>
      <w:bookmarkStart w:id="2009" w:name="_APPENDIX_A22_–"/>
      <w:bookmarkStart w:id="2010" w:name="_Toc421810135"/>
      <w:bookmarkEnd w:id="2009"/>
      <w:r w:rsidRPr="003F4CBE">
        <w:t>APPENDIX A2</w:t>
      </w:r>
      <w:r>
        <w:t>2</w:t>
      </w:r>
      <w:r w:rsidRPr="003F4CBE">
        <w:t xml:space="preserve"> – </w:t>
      </w:r>
      <w:r>
        <w:t>WEIGHT MEASUREMENT</w:t>
      </w:r>
      <w:r w:rsidRPr="003F4CBE">
        <w:t xml:space="preserve"> codes</w:t>
      </w:r>
      <w:bookmarkEnd w:id="2010"/>
    </w:p>
    <w:p w:rsidR="001E29CE" w:rsidRPr="001E29CE" w:rsidRDefault="001E29CE" w:rsidP="001E29CE"/>
    <w:tbl>
      <w:tblPr>
        <w:tblW w:w="5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4140"/>
      </w:tblGrid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FBD4B4" w:themeFill="accent6" w:themeFillTint="66"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Weight measurement code</w:t>
            </w:r>
          </w:p>
        </w:tc>
        <w:tc>
          <w:tcPr>
            <w:tcW w:w="4140" w:type="dxa"/>
            <w:shd w:val="clear" w:color="auto" w:fill="FBD4B4" w:themeFill="accent6" w:themeFillTint="66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CW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Captain's Estimate                      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FN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Weight of all fins (sharks)             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FW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81B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Fillet</w:t>
            </w:r>
            <w:r w:rsidR="00181B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</w:t>
            </w: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weight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GF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Gilled, gutted, headed, flaps removed   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GG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Gilled and gutted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GH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Gutted and headed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GO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Gutted only (gills left in)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GT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Gilled, gutted and tailed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GX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Gutted, headed and tailed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NM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Not measured                            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OW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Observer's Estimate                     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TW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Trunk weight</w:t>
            </w:r>
          </w:p>
        </w:tc>
      </w:tr>
      <w:tr w:rsidR="001E29CE" w:rsidRPr="001E29CE" w:rsidTr="001E29CE">
        <w:trPr>
          <w:trHeight w:val="2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WW</w:t>
            </w:r>
          </w:p>
        </w:tc>
        <w:tc>
          <w:tcPr>
            <w:tcW w:w="4140" w:type="dxa"/>
            <w:shd w:val="clear" w:color="auto" w:fill="auto"/>
            <w:noWrap/>
            <w:vAlign w:val="bottom"/>
            <w:hideMark/>
          </w:tcPr>
          <w:p w:rsidR="001E29CE" w:rsidRPr="001E29CE" w:rsidRDefault="001E29CE" w:rsidP="001E2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E29C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Whole weight</w:t>
            </w:r>
          </w:p>
        </w:tc>
      </w:tr>
    </w:tbl>
    <w:p w:rsidR="003F4CBE" w:rsidRDefault="003F4CBE" w:rsidP="003F4CBE">
      <w:pPr>
        <w:pStyle w:val="2"/>
      </w:pPr>
    </w:p>
    <w:p w:rsidR="003F4CBE" w:rsidRPr="003F4CBE" w:rsidRDefault="003F4CBE" w:rsidP="003F4CBE">
      <w:pPr>
        <w:pStyle w:val="2"/>
      </w:pPr>
      <w:bookmarkStart w:id="2011" w:name="_APPENDIX_A23_–"/>
      <w:bookmarkStart w:id="2012" w:name="_Toc421810136"/>
      <w:bookmarkEnd w:id="2011"/>
      <w:r w:rsidRPr="003F4CBE">
        <w:t>APPENDIX A23 – GONAD STAGE codes</w:t>
      </w:r>
      <w:bookmarkEnd w:id="2012"/>
    </w:p>
    <w:p w:rsidR="003F4CBE" w:rsidRPr="003F4CBE" w:rsidRDefault="003F4CBE">
      <w:pPr>
        <w:rPr>
          <w:sz w:val="18"/>
          <w:szCs w:val="18"/>
        </w:rPr>
      </w:pPr>
    </w:p>
    <w:tbl>
      <w:tblPr>
        <w:tblW w:w="74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940"/>
        <w:gridCol w:w="4535"/>
      </w:tblGrid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FBD4B4" w:themeFill="accent6" w:themeFillTint="66"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Gonad stage code</w:t>
            </w:r>
          </w:p>
        </w:tc>
        <w:tc>
          <w:tcPr>
            <w:tcW w:w="1940" w:type="dxa"/>
            <w:shd w:val="clear" w:color="auto" w:fill="FBD4B4" w:themeFill="accent6" w:themeFillTint="66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Short description</w:t>
            </w:r>
          </w:p>
        </w:tc>
        <w:tc>
          <w:tcPr>
            <w:tcW w:w="4535" w:type="dxa"/>
            <w:shd w:val="clear" w:color="auto" w:fill="FBD4B4" w:themeFill="accent6" w:themeFillTint="66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information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 information                                 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Immature     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Ovary small and slender. Cross-section round   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Early Maturing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Enlarged, pale yellow ovaries. Ova not visible.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Late Maturing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Enlarged, turgid, orange-yellow ovaries. Ova opaque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Mature       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Enlarged, richly vascular, orange ovaries, losing turgidity. Ova translucent.                                               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Ripe         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2B1E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Greatly enlarged ovar</w:t>
            </w:r>
            <w:r w:rsidR="002B1E4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</w:t>
            </w: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es, not turgid. Ova easily dislod</w:t>
            </w:r>
            <w:r w:rsidR="002B1E4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ed and extruded by pressure.                                               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Spent        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Flaccid, vascular ovaries. Most ova gone. Often dark orange-red coloration.                                                  </w:t>
            </w:r>
          </w:p>
        </w:tc>
      </w:tr>
      <w:tr w:rsidR="003F4CBE" w:rsidRPr="003F4CBE" w:rsidTr="003F4CBE">
        <w:trPr>
          <w:trHeight w:val="22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Recovering          </w:t>
            </w:r>
          </w:p>
        </w:tc>
        <w:tc>
          <w:tcPr>
            <w:tcW w:w="4535" w:type="dxa"/>
            <w:shd w:val="clear" w:color="auto" w:fill="auto"/>
            <w:noWrap/>
            <w:vAlign w:val="bottom"/>
            <w:hideMark/>
          </w:tcPr>
          <w:p w:rsidR="003F4CBE" w:rsidRPr="003F4CBE" w:rsidRDefault="003F4CBE" w:rsidP="003F4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F4CB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Vascular ovaries. Next batch of ova developing.                                                  </w:t>
            </w:r>
          </w:p>
        </w:tc>
      </w:tr>
    </w:tbl>
    <w:p w:rsidR="00B448BE" w:rsidRPr="003F4CBE" w:rsidRDefault="00B448BE" w:rsidP="001A125C">
      <w:pPr>
        <w:rPr>
          <w:sz w:val="18"/>
          <w:szCs w:val="18"/>
        </w:rPr>
      </w:pPr>
    </w:p>
    <w:p w:rsidR="00EE4897" w:rsidRDefault="00EE489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EE4897" w:rsidRPr="003F4CBE" w:rsidRDefault="00EE4897" w:rsidP="00EE4897">
      <w:pPr>
        <w:pStyle w:val="2"/>
      </w:pPr>
      <w:bookmarkStart w:id="2013" w:name="_APPENDIX_A24_–"/>
      <w:bookmarkStart w:id="2014" w:name="_Toc421810137"/>
      <w:bookmarkEnd w:id="2013"/>
      <w:r w:rsidRPr="003F4CBE">
        <w:lastRenderedPageBreak/>
        <w:t>APPENDIX A2</w:t>
      </w:r>
      <w:r>
        <w:t>4</w:t>
      </w:r>
      <w:r w:rsidRPr="003F4CBE">
        <w:t xml:space="preserve"> – </w:t>
      </w:r>
      <w:r>
        <w:t>FAD ORIGIN</w:t>
      </w:r>
      <w:r w:rsidRPr="003F4CBE">
        <w:t xml:space="preserve"> codes</w:t>
      </w:r>
      <w:bookmarkEnd w:id="2014"/>
    </w:p>
    <w:tbl>
      <w:tblPr>
        <w:tblW w:w="43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103"/>
      </w:tblGrid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FBD4B4" w:themeFill="accent6" w:themeFillTint="66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FAD ORIGIN CODE</w:t>
            </w:r>
          </w:p>
        </w:tc>
        <w:tc>
          <w:tcPr>
            <w:tcW w:w="3103" w:type="dxa"/>
            <w:shd w:val="clear" w:color="auto" w:fill="FBD4B4" w:themeFill="accent6" w:themeFillTint="66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Your vessel deployed this trip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Your vessel deployed previous trip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vessel (owner consent)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vessel (no owner consent)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vessel (consent unknown)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Drifting and </w:t>
            </w:r>
            <w:proofErr w:type="spellStart"/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foudn</w:t>
            </w:r>
            <w:proofErr w:type="spellEnd"/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by your vessel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Deployed by FAD </w:t>
            </w:r>
            <w:proofErr w:type="spellStart"/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auxillary</w:t>
            </w:r>
            <w:proofErr w:type="spellEnd"/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vessel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Origin unknown</w:t>
            </w:r>
          </w:p>
        </w:tc>
      </w:tr>
      <w:tr w:rsidR="00EE4897" w:rsidRPr="00EE4897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03" w:type="dxa"/>
            <w:shd w:val="clear" w:color="auto" w:fill="auto"/>
            <w:noWrap/>
            <w:vAlign w:val="bottom"/>
            <w:hideMark/>
          </w:tcPr>
          <w:p w:rsidR="00EE4897" w:rsidRPr="00EE4897" w:rsidRDefault="00EE4897" w:rsidP="00EE48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E48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origin</w:t>
            </w:r>
          </w:p>
        </w:tc>
      </w:tr>
    </w:tbl>
    <w:p w:rsidR="00EE4897" w:rsidRDefault="00EE4897">
      <w:pPr>
        <w:rPr>
          <w:sz w:val="18"/>
          <w:szCs w:val="18"/>
        </w:rPr>
      </w:pPr>
    </w:p>
    <w:p w:rsidR="00EE4897" w:rsidRPr="003F4CBE" w:rsidRDefault="00EE4897" w:rsidP="00EE4897">
      <w:pPr>
        <w:pStyle w:val="2"/>
      </w:pPr>
      <w:bookmarkStart w:id="2015" w:name="_Toc421810138"/>
      <w:r w:rsidRPr="003F4CBE">
        <w:t>APPENDIX A2</w:t>
      </w:r>
      <w:r>
        <w:t>5</w:t>
      </w:r>
      <w:r w:rsidRPr="003F4CBE">
        <w:t xml:space="preserve"> – </w:t>
      </w:r>
      <w:r>
        <w:t xml:space="preserve">FAD </w:t>
      </w:r>
      <w:r w:rsidR="00BC1890">
        <w:t>DETECTION</w:t>
      </w:r>
      <w:r w:rsidRPr="003F4CBE">
        <w:t xml:space="preserve"> codes</w:t>
      </w:r>
      <w:bookmarkEnd w:id="2015"/>
    </w:p>
    <w:tbl>
      <w:tblPr>
        <w:tblW w:w="44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279"/>
      </w:tblGrid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FAD DETECTION CODE</w:t>
            </w:r>
          </w:p>
        </w:tc>
        <w:tc>
          <w:tcPr>
            <w:tcW w:w="3279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Seen from Vessel (no other method)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Seen from Helicopter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Marked with Radio beacon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Bird Radar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Info. from other vessel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Anchored (GPS)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Marked with Satellite Beacon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Navigation Radar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Lights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Flock of Birds sighted from vessel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(please specify)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79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Vessel deploying FAD (not detected)</w:t>
            </w:r>
          </w:p>
        </w:tc>
      </w:tr>
    </w:tbl>
    <w:p w:rsidR="00EE4897" w:rsidRDefault="00EE4897">
      <w:pPr>
        <w:rPr>
          <w:sz w:val="18"/>
          <w:szCs w:val="18"/>
        </w:rPr>
      </w:pPr>
    </w:p>
    <w:p w:rsidR="00EE4897" w:rsidRPr="003F4CBE" w:rsidRDefault="00EE4897" w:rsidP="00EE4897">
      <w:pPr>
        <w:pStyle w:val="2"/>
      </w:pPr>
      <w:bookmarkStart w:id="2016" w:name="_APPENDIX_A26_–"/>
      <w:bookmarkStart w:id="2017" w:name="_Toc421810139"/>
      <w:bookmarkEnd w:id="2016"/>
      <w:r w:rsidRPr="003F4CBE">
        <w:t>APPENDIX A2</w:t>
      </w:r>
      <w:r>
        <w:t>6</w:t>
      </w:r>
      <w:r w:rsidRPr="003F4CBE">
        <w:t xml:space="preserve"> – </w:t>
      </w:r>
      <w:r>
        <w:t xml:space="preserve">FAD </w:t>
      </w:r>
      <w:r w:rsidR="00BC1890">
        <w:t>MATERIAL</w:t>
      </w:r>
      <w:r w:rsidRPr="003F4CBE">
        <w:t xml:space="preserve"> codes</w:t>
      </w:r>
      <w:bookmarkEnd w:id="2017"/>
    </w:p>
    <w:tbl>
      <w:tblPr>
        <w:tblW w:w="42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095"/>
      </w:tblGrid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FAD MATERIAL CODE</w:t>
            </w:r>
          </w:p>
        </w:tc>
        <w:tc>
          <w:tcPr>
            <w:tcW w:w="3095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Logs, Trees or debris tied together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Timber/planks/pallets/spools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PVC or Plastic tubing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Plastic drums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Plastic Sheeting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Metal Drums (i.e. 44 gallon)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Philippines design drum FAD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Bamboo/Cane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Floats/Corks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Unknown (describe)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Chain, cable rings, weights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Cord/rope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Netting hanging underneath FAD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Bait containers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Sacking/bagging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Coconut fronds/tree branches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095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(describe)</w:t>
            </w:r>
          </w:p>
        </w:tc>
      </w:tr>
    </w:tbl>
    <w:p w:rsidR="00EE4897" w:rsidRDefault="00EE4897">
      <w:pPr>
        <w:rPr>
          <w:sz w:val="18"/>
          <w:szCs w:val="18"/>
        </w:rPr>
      </w:pPr>
    </w:p>
    <w:p w:rsidR="00EE4897" w:rsidRDefault="00EE4897">
      <w:pPr>
        <w:rPr>
          <w:sz w:val="18"/>
          <w:szCs w:val="18"/>
        </w:rPr>
      </w:pPr>
    </w:p>
    <w:p w:rsidR="00EE4897" w:rsidRPr="003F4CBE" w:rsidRDefault="00EE4897" w:rsidP="00EE4897">
      <w:pPr>
        <w:pStyle w:val="2"/>
      </w:pPr>
      <w:bookmarkStart w:id="2018" w:name="_Toc421810140"/>
      <w:r w:rsidRPr="003F4CBE">
        <w:lastRenderedPageBreak/>
        <w:t>APPENDIX A2</w:t>
      </w:r>
      <w:r>
        <w:t>7</w:t>
      </w:r>
      <w:r w:rsidRPr="003F4CBE">
        <w:t xml:space="preserve"> – </w:t>
      </w:r>
      <w:r>
        <w:t xml:space="preserve">FAD </w:t>
      </w:r>
      <w:r w:rsidR="00BC1890">
        <w:t>TYPE</w:t>
      </w:r>
      <w:r w:rsidRPr="003F4CBE">
        <w:t xml:space="preserve"> codes</w:t>
      </w:r>
      <w:bookmarkEnd w:id="2018"/>
    </w:p>
    <w:tbl>
      <w:tblPr>
        <w:tblW w:w="51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988"/>
      </w:tblGrid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FAD TYPE CODE</w:t>
            </w:r>
          </w:p>
        </w:tc>
        <w:tc>
          <w:tcPr>
            <w:tcW w:w="3988" w:type="dxa"/>
            <w:shd w:val="clear" w:color="auto" w:fill="FBD4B4" w:themeFill="accent6" w:themeFillTint="66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Man made</w:t>
            </w:r>
            <w:proofErr w:type="spellEnd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object (Drifting FAD)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Man made</w:t>
            </w:r>
            <w:proofErr w:type="spellEnd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object (Non FAD)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Tree or log (natural, free floating)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Tree or logs (converted into FAD)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Debris (flotsam bunched together)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Dead Animal (</w:t>
            </w:r>
            <w:proofErr w:type="gramStart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specify</w:t>
            </w:r>
            <w:proofErr w:type="gramEnd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; i.e. whale, horse, etc.)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Anchored Raft, FAD, or </w:t>
            </w:r>
            <w:proofErr w:type="spellStart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Payao</w:t>
            </w:r>
            <w:proofErr w:type="spellEnd"/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Anchored Tree or Logs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 (please specify)</w:t>
            </w:r>
          </w:p>
        </w:tc>
      </w:tr>
      <w:tr w:rsidR="00BC1890" w:rsidRPr="00BC1890" w:rsidTr="00BC1890">
        <w:trPr>
          <w:trHeight w:val="227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:rsidR="00BC1890" w:rsidRPr="00BC1890" w:rsidRDefault="00BC1890" w:rsidP="00BC1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Man made</w:t>
            </w:r>
            <w:proofErr w:type="spellEnd"/>
            <w:r w:rsidRPr="00BC189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object (Drifting FAD)-changed</w:t>
            </w:r>
          </w:p>
        </w:tc>
      </w:tr>
    </w:tbl>
    <w:p w:rsidR="00EE4897" w:rsidRDefault="00EE4897">
      <w:pPr>
        <w:rPr>
          <w:sz w:val="18"/>
          <w:szCs w:val="18"/>
        </w:rPr>
      </w:pPr>
    </w:p>
    <w:p w:rsidR="0060439A" w:rsidRPr="005E08E3" w:rsidRDefault="0060439A" w:rsidP="0060439A">
      <w:pPr>
        <w:pStyle w:val="2"/>
        <w:rPr>
          <w:lang w:val="fr-FR"/>
        </w:rPr>
      </w:pPr>
      <w:bookmarkStart w:id="2019" w:name="_APPENDIX_A28_–"/>
      <w:bookmarkStart w:id="2020" w:name="_Toc421810141"/>
      <w:bookmarkEnd w:id="2019"/>
      <w:r w:rsidRPr="005E08E3">
        <w:rPr>
          <w:lang w:val="fr-FR"/>
        </w:rPr>
        <w:t>APPENDIX A2</w:t>
      </w:r>
      <w:r w:rsidR="005E08E3" w:rsidRPr="005E08E3">
        <w:rPr>
          <w:lang w:val="fr-FR"/>
        </w:rPr>
        <w:t>8</w:t>
      </w:r>
      <w:r w:rsidRPr="005E08E3">
        <w:rPr>
          <w:lang w:val="fr-FR"/>
        </w:rPr>
        <w:t xml:space="preserve"> – </w:t>
      </w:r>
      <w:r w:rsidR="005E08E3">
        <w:rPr>
          <w:lang w:val="fr-FR"/>
        </w:rPr>
        <w:t>POLLUTION GEAR</w:t>
      </w:r>
      <w:r w:rsidRPr="005E08E3">
        <w:rPr>
          <w:lang w:val="fr-FR"/>
        </w:rPr>
        <w:t xml:space="preserve"> codes</w:t>
      </w:r>
      <w:bookmarkEnd w:id="2020"/>
    </w:p>
    <w:tbl>
      <w:tblPr>
        <w:tblW w:w="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220"/>
      </w:tblGrid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POLLUTION GEAR CODE</w:t>
            </w:r>
          </w:p>
        </w:tc>
        <w:tc>
          <w:tcPr>
            <w:tcW w:w="322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Lost during fishing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Abandoned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Dumped</w:t>
            </w:r>
          </w:p>
        </w:tc>
      </w:tr>
    </w:tbl>
    <w:p w:rsidR="0060439A" w:rsidRPr="005E08E3" w:rsidRDefault="0060439A">
      <w:pPr>
        <w:rPr>
          <w:sz w:val="18"/>
          <w:szCs w:val="18"/>
          <w:lang w:val="fr-FR"/>
        </w:rPr>
      </w:pPr>
    </w:p>
    <w:p w:rsidR="0060439A" w:rsidRPr="005E08E3" w:rsidRDefault="0060439A" w:rsidP="0060439A">
      <w:pPr>
        <w:pStyle w:val="2"/>
        <w:rPr>
          <w:lang w:val="fr-FR"/>
        </w:rPr>
      </w:pPr>
      <w:bookmarkStart w:id="2021" w:name="_APPENDIX_A29_–"/>
      <w:bookmarkStart w:id="2022" w:name="_Toc421810142"/>
      <w:bookmarkEnd w:id="2021"/>
      <w:r w:rsidRPr="005E08E3">
        <w:rPr>
          <w:lang w:val="fr-FR"/>
        </w:rPr>
        <w:t>APPENDIX A2</w:t>
      </w:r>
      <w:r w:rsidR="005E08E3" w:rsidRPr="005E08E3">
        <w:rPr>
          <w:lang w:val="fr-FR"/>
        </w:rPr>
        <w:t>9</w:t>
      </w:r>
      <w:r w:rsidRPr="005E08E3">
        <w:rPr>
          <w:lang w:val="fr-FR"/>
        </w:rPr>
        <w:t xml:space="preserve"> – </w:t>
      </w:r>
      <w:r w:rsidR="005E08E3">
        <w:rPr>
          <w:lang w:val="fr-FR"/>
        </w:rPr>
        <w:t>POLLUTION MATERIALS</w:t>
      </w:r>
      <w:r w:rsidR="005E08E3" w:rsidRPr="005E08E3">
        <w:rPr>
          <w:lang w:val="fr-FR"/>
        </w:rPr>
        <w:t xml:space="preserve"> </w:t>
      </w:r>
      <w:r w:rsidRPr="005E08E3">
        <w:rPr>
          <w:lang w:val="fr-FR"/>
        </w:rPr>
        <w:t>codes</w:t>
      </w:r>
      <w:bookmarkEnd w:id="2022"/>
    </w:p>
    <w:tbl>
      <w:tblPr>
        <w:tblW w:w="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220"/>
      </w:tblGrid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POLUTION MATERIALS CODES</w:t>
            </w:r>
          </w:p>
        </w:tc>
        <w:tc>
          <w:tcPr>
            <w:tcW w:w="322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Plastics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Metals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Waste Oils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Chemicals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Old fishing gear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General garbage</w:t>
            </w:r>
          </w:p>
        </w:tc>
      </w:tr>
    </w:tbl>
    <w:p w:rsidR="0060439A" w:rsidRPr="005E08E3" w:rsidRDefault="0060439A">
      <w:pPr>
        <w:rPr>
          <w:sz w:val="18"/>
          <w:szCs w:val="18"/>
          <w:lang w:val="fr-FR"/>
        </w:rPr>
      </w:pPr>
    </w:p>
    <w:p w:rsidR="0060439A" w:rsidRPr="005E08E3" w:rsidRDefault="0060439A" w:rsidP="0060439A">
      <w:pPr>
        <w:pStyle w:val="2"/>
        <w:rPr>
          <w:lang w:val="fr-FR"/>
        </w:rPr>
      </w:pPr>
      <w:bookmarkStart w:id="2023" w:name="_APPENDIX_A30_–"/>
      <w:bookmarkStart w:id="2024" w:name="_Toc421810143"/>
      <w:bookmarkEnd w:id="2023"/>
      <w:r w:rsidRPr="005E08E3">
        <w:rPr>
          <w:lang w:val="fr-FR"/>
        </w:rPr>
        <w:t>APPENDIX A</w:t>
      </w:r>
      <w:r w:rsidR="005E08E3" w:rsidRPr="005E08E3">
        <w:rPr>
          <w:lang w:val="fr-FR"/>
        </w:rPr>
        <w:t>30</w:t>
      </w:r>
      <w:r w:rsidRPr="005E08E3">
        <w:rPr>
          <w:lang w:val="fr-FR"/>
        </w:rPr>
        <w:t xml:space="preserve"> – </w:t>
      </w:r>
      <w:r w:rsidR="005E08E3">
        <w:rPr>
          <w:lang w:val="fr-FR"/>
        </w:rPr>
        <w:t>POLLUTION SOURCE</w:t>
      </w:r>
      <w:r w:rsidR="005E08E3" w:rsidRPr="005E08E3">
        <w:rPr>
          <w:lang w:val="fr-FR"/>
        </w:rPr>
        <w:t xml:space="preserve"> </w:t>
      </w:r>
      <w:r w:rsidRPr="005E08E3">
        <w:rPr>
          <w:lang w:val="fr-FR"/>
        </w:rPr>
        <w:t>codes</w:t>
      </w:r>
      <w:bookmarkEnd w:id="2024"/>
    </w:p>
    <w:tbl>
      <w:tblPr>
        <w:tblW w:w="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220"/>
      </w:tblGrid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POLLUTION SOURCE CODES</w:t>
            </w:r>
          </w:p>
        </w:tc>
        <w:tc>
          <w:tcPr>
            <w:tcW w:w="322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Vessel Aground/Collision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Vessel at Anchor/</w:t>
            </w:r>
            <w:proofErr w:type="spellStart"/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Bearth</w:t>
            </w:r>
            <w:proofErr w:type="spellEnd"/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Vessel Underway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Land Based Source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Other</w:t>
            </w:r>
          </w:p>
        </w:tc>
      </w:tr>
    </w:tbl>
    <w:p w:rsidR="0060439A" w:rsidRPr="005E08E3" w:rsidRDefault="0060439A">
      <w:pPr>
        <w:rPr>
          <w:sz w:val="18"/>
          <w:szCs w:val="18"/>
          <w:lang w:val="fr-FR"/>
        </w:rPr>
      </w:pPr>
    </w:p>
    <w:p w:rsidR="0060439A" w:rsidRPr="005E08E3" w:rsidRDefault="0060439A" w:rsidP="0060439A">
      <w:pPr>
        <w:pStyle w:val="2"/>
        <w:rPr>
          <w:lang w:val="fr-FR"/>
        </w:rPr>
      </w:pPr>
      <w:bookmarkStart w:id="2025" w:name="_APPENDIX_A31_–"/>
      <w:bookmarkStart w:id="2026" w:name="_Toc421810144"/>
      <w:bookmarkEnd w:id="2025"/>
      <w:r w:rsidRPr="005E08E3">
        <w:rPr>
          <w:lang w:val="fr-FR"/>
        </w:rPr>
        <w:t>APPENDIX A</w:t>
      </w:r>
      <w:r w:rsidR="005E08E3" w:rsidRPr="005E08E3">
        <w:rPr>
          <w:lang w:val="fr-FR"/>
        </w:rPr>
        <w:t>31</w:t>
      </w:r>
      <w:r w:rsidRPr="005E08E3">
        <w:rPr>
          <w:lang w:val="fr-FR"/>
        </w:rPr>
        <w:t xml:space="preserve"> – </w:t>
      </w:r>
      <w:r w:rsidR="005E08E3">
        <w:rPr>
          <w:lang w:val="fr-FR"/>
        </w:rPr>
        <w:t>POLLUTION TYPE</w:t>
      </w:r>
      <w:r w:rsidR="005E08E3" w:rsidRPr="005E08E3">
        <w:rPr>
          <w:lang w:val="fr-FR"/>
        </w:rPr>
        <w:t xml:space="preserve"> </w:t>
      </w:r>
      <w:r w:rsidRPr="005E08E3">
        <w:rPr>
          <w:lang w:val="fr-FR"/>
        </w:rPr>
        <w:t>codes</w:t>
      </w:r>
      <w:bookmarkEnd w:id="2026"/>
    </w:p>
    <w:tbl>
      <w:tblPr>
        <w:tblW w:w="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220"/>
      </w:tblGrid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POLLUTION TYPE CODES</w:t>
            </w:r>
          </w:p>
        </w:tc>
        <w:tc>
          <w:tcPr>
            <w:tcW w:w="3220" w:type="dxa"/>
            <w:shd w:val="clear" w:color="auto" w:fill="FBD4B4" w:themeFill="accent6" w:themeFillTint="66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DESCRIPTION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Waste dumped overboard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Oil </w:t>
            </w:r>
            <w:proofErr w:type="spellStart"/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splillages</w:t>
            </w:r>
            <w:proofErr w:type="spellEnd"/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and leakages</w:t>
            </w:r>
          </w:p>
        </w:tc>
      </w:tr>
      <w:tr w:rsidR="005E08E3" w:rsidRPr="005E08E3" w:rsidTr="005E08E3">
        <w:trPr>
          <w:trHeight w:val="227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E08E3" w:rsidRPr="005E08E3" w:rsidRDefault="005E08E3" w:rsidP="005E0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5E08E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Abandoned or Lost Fishing Gear</w:t>
            </w:r>
          </w:p>
        </w:tc>
      </w:tr>
    </w:tbl>
    <w:p w:rsidR="004C5C3B" w:rsidRDefault="004C5C3B">
      <w:pPr>
        <w:rPr>
          <w:sz w:val="18"/>
          <w:szCs w:val="18"/>
        </w:rPr>
      </w:pPr>
    </w:p>
    <w:p w:rsidR="004C5C3B" w:rsidRDefault="004C5C3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4C5C3B" w:rsidRPr="001A125C" w:rsidRDefault="004C5C3B" w:rsidP="004C5C3B">
      <w:pPr>
        <w:pStyle w:val="2"/>
        <w:rPr>
          <w:lang w:val="fr-FR"/>
        </w:rPr>
      </w:pPr>
      <w:r w:rsidRPr="001A125C">
        <w:rPr>
          <w:lang w:val="fr-FR"/>
        </w:rPr>
        <w:lastRenderedPageBreak/>
        <w:t>APPENDIX A</w:t>
      </w:r>
      <w:r>
        <w:rPr>
          <w:lang w:val="fr-FR"/>
        </w:rPr>
        <w:t xml:space="preserve">32 – SPECIES INTERACTION </w:t>
      </w:r>
      <w:r w:rsidRPr="001A125C">
        <w:rPr>
          <w:lang w:val="fr-FR"/>
        </w:rPr>
        <w:t>CODES</w:t>
      </w:r>
    </w:p>
    <w:p w:rsidR="004C5C3B" w:rsidRDefault="004C5C3B" w:rsidP="004C5C3B">
      <w:pPr>
        <w:rPr>
          <w:lang w:val="fr-FR"/>
        </w:rPr>
      </w:pPr>
    </w:p>
    <w:tbl>
      <w:tblPr>
        <w:tblW w:w="52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4240"/>
      </w:tblGrid>
      <w:tr w:rsidR="004C5C3B" w:rsidRPr="00A86565" w:rsidTr="00181935">
        <w:trPr>
          <w:trHeight w:val="227"/>
        </w:trPr>
        <w:tc>
          <w:tcPr>
            <w:tcW w:w="1014" w:type="dxa"/>
            <w:shd w:val="clear" w:color="auto" w:fill="FBD4B4" w:themeFill="accent6" w:themeFillTint="66"/>
            <w:noWrap/>
            <w:vAlign w:val="bottom"/>
            <w:hideMark/>
          </w:tcPr>
          <w:p w:rsidR="004C5C3B" w:rsidRPr="00A86565" w:rsidRDefault="004C5C3B" w:rsidP="00181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CONDITION CODE</w:t>
            </w:r>
          </w:p>
        </w:tc>
        <w:tc>
          <w:tcPr>
            <w:tcW w:w="4240" w:type="dxa"/>
            <w:shd w:val="clear" w:color="auto" w:fill="FBD4B4" w:themeFill="accent6" w:themeFillTint="66"/>
            <w:noWrap/>
            <w:vAlign w:val="bottom"/>
            <w:hideMark/>
          </w:tcPr>
          <w:p w:rsidR="004C5C3B" w:rsidRPr="00A86565" w:rsidRDefault="004C5C3B" w:rsidP="00181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Description</w:t>
            </w:r>
          </w:p>
        </w:tc>
      </w:tr>
      <w:tr w:rsidR="004C5C3B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G01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181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Entangled</w:t>
            </w:r>
          </w:p>
        </w:tc>
      </w:tr>
      <w:tr w:rsidR="004C5C3B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G02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Hooked externally</w:t>
            </w:r>
          </w:p>
        </w:tc>
      </w:tr>
      <w:tr w:rsidR="004C5C3B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G03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Hooked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</w:t>
            </w: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ternally</w:t>
            </w:r>
          </w:p>
        </w:tc>
      </w:tr>
      <w:tr w:rsidR="00AC0BF2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C0BF2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G04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C0BF2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Hooked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mouth (SSI &amp; Sharks)</w:t>
            </w:r>
          </w:p>
        </w:tc>
      </w:tr>
      <w:tr w:rsidR="00AC0BF2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C0BF2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G05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AC0BF2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A8656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Hooked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deeply – throat stomach (SSI &amp; Sharks)</w:t>
            </w:r>
          </w:p>
        </w:tc>
      </w:tr>
      <w:tr w:rsidR="004C5C3B" w:rsidRPr="00A86565" w:rsidTr="00181935">
        <w:trPr>
          <w:trHeight w:val="227"/>
        </w:trPr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AC0B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G06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:rsidR="004C5C3B" w:rsidRPr="00A86565" w:rsidRDefault="00AC0BF2" w:rsidP="00181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Hooked unknown</w:t>
            </w:r>
          </w:p>
        </w:tc>
      </w:tr>
    </w:tbl>
    <w:p w:rsidR="004C5C3B" w:rsidRDefault="004C5C3B" w:rsidP="004C5C3B">
      <w:pPr>
        <w:rPr>
          <w:lang w:val="fr-FR"/>
        </w:rPr>
      </w:pPr>
    </w:p>
    <w:p w:rsidR="0060439A" w:rsidRPr="005E08E3" w:rsidRDefault="0060439A">
      <w:pPr>
        <w:rPr>
          <w:sz w:val="18"/>
          <w:szCs w:val="18"/>
        </w:rPr>
      </w:pPr>
    </w:p>
    <w:sectPr w:rsidR="0060439A" w:rsidRPr="005E08E3" w:rsidSect="009E30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DB" w:rsidRDefault="00BF13DB" w:rsidP="007D205E">
      <w:pPr>
        <w:spacing w:after="0" w:line="240" w:lineRule="auto"/>
      </w:pPr>
      <w:r>
        <w:separator/>
      </w:r>
    </w:p>
  </w:endnote>
  <w:endnote w:type="continuationSeparator" w:id="0">
    <w:p w:rsidR="00BF13DB" w:rsidRDefault="00BF13DB" w:rsidP="007D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DB" w:rsidRDefault="00BF13DB" w:rsidP="007D205E">
      <w:pPr>
        <w:spacing w:after="0" w:line="240" w:lineRule="auto"/>
      </w:pPr>
      <w:r>
        <w:separator/>
      </w:r>
    </w:p>
  </w:footnote>
  <w:footnote w:type="continuationSeparator" w:id="0">
    <w:p w:rsidR="00BF13DB" w:rsidRDefault="00BF13DB" w:rsidP="007D205E">
      <w:pPr>
        <w:spacing w:after="0" w:line="240" w:lineRule="auto"/>
      </w:pPr>
      <w:r>
        <w:continuationSeparator/>
      </w:r>
    </w:p>
  </w:footnote>
  <w:footnote w:id="1">
    <w:p w:rsidR="00AC7F6B" w:rsidRDefault="00AC7F6B" w:rsidP="002B0C10">
      <w:pPr>
        <w:pStyle w:val="ac"/>
      </w:pPr>
      <w:r>
        <w:rPr>
          <w:rStyle w:val="ae"/>
        </w:rPr>
        <w:footnoteRef/>
      </w:r>
      <w:r>
        <w:t xml:space="preserve"> The minimum standard WCPFC Regional Observer programme (ROP) data fields for purse seine data are found in the “</w:t>
      </w:r>
      <w:r w:rsidRPr="002B0C10">
        <w:t>WCPFC ROP Minimum Standard Data Fields &amp; Instructions</w:t>
      </w:r>
      <w:r>
        <w:t xml:space="preserve">” </w:t>
      </w:r>
      <w:hyperlink r:id="rId1" w:history="1">
        <w:r w:rsidRPr="00782CF3">
          <w:rPr>
            <w:rStyle w:val="a5"/>
          </w:rPr>
          <w:t>http://www.wcpfc.int/doc/table-rop-data-fields-including-instructions</w:t>
        </w:r>
      </w:hyperlink>
      <w:r>
        <w:t xml:space="preserve"> </w:t>
      </w:r>
      <w:r w:rsidRPr="002B0C10">
        <w:t xml:space="preserve"> </w:t>
      </w:r>
    </w:p>
  </w:footnote>
  <w:footnote w:id="2">
    <w:p w:rsidR="00AC7F6B" w:rsidRDefault="00AC7F6B">
      <w:pPr>
        <w:pStyle w:val="ac"/>
      </w:pPr>
      <w:r>
        <w:rPr>
          <w:rStyle w:val="ae"/>
        </w:rPr>
        <w:footnoteRef/>
      </w:r>
      <w:r>
        <w:t xml:space="preserve"> In addition to the minimum WCPFC ROP data fields, instructions for observer data collection in the WCPFC Area are available with the regional standard observer data collection forms at </w:t>
      </w:r>
      <w:hyperlink r:id="rId2" w:history="1">
        <w:r w:rsidRPr="006E21C1">
          <w:rPr>
            <w:rStyle w:val="a5"/>
          </w:rPr>
          <w:t>http://www.spc.int/oceanfish/en/data-collection/241-data-collection-forms</w:t>
        </w:r>
      </w:hyperlink>
      <w:r>
        <w:t xml:space="preserve">, general information/instruction for observers at </w:t>
      </w:r>
      <w:hyperlink r:id="rId3" w:history="1">
        <w:r w:rsidRPr="006E21C1">
          <w:rPr>
            <w:rStyle w:val="a5"/>
          </w:rPr>
          <w:t>http://www.spc.int/OceanFish/en/ofpsection/fisheries-monitoring/observers</w:t>
        </w:r>
      </w:hyperlink>
      <w:r>
        <w:t xml:space="preserve"> and </w:t>
      </w:r>
      <w:hyperlink r:id="rId4" w:history="1">
        <w:r w:rsidRPr="006E21C1">
          <w:rPr>
            <w:rStyle w:val="a5"/>
          </w:rPr>
          <w:t>http://www.spc.int/OceanFish/en/certification-and-training-standards</w:t>
        </w:r>
      </w:hyperlink>
      <w:r>
        <w:t xml:space="preserve">. </w:t>
      </w:r>
    </w:p>
  </w:footnote>
  <w:footnote w:id="3">
    <w:p w:rsidR="00AC7F6B" w:rsidRDefault="00AC7F6B">
      <w:pPr>
        <w:pStyle w:val="ac"/>
        <w:rPr>
          <w:lang w:eastAsia="ja-JP"/>
        </w:rPr>
      </w:pPr>
      <w:ins w:id="21" w:author="農林水産省" w:date="2016-09-08T20:35:00Z">
        <w:r>
          <w:rPr>
            <w:rStyle w:val="ae"/>
          </w:rPr>
          <w:t>*</w:t>
        </w:r>
        <w:r>
          <w:t xml:space="preserve"> </w:t>
        </w:r>
        <w:r>
          <w:rPr>
            <w:rFonts w:hint="eastAsia"/>
            <w:lang w:eastAsia="ja-JP"/>
          </w:rPr>
          <w:t>Field</w:t>
        </w:r>
        <w:r w:rsidRPr="00181935">
          <w:t xml:space="preserve"> listed in the “</w:t>
        </w:r>
      </w:ins>
      <w:ins w:id="22" w:author="農林水産省" w:date="2016-09-08T20:36:00Z">
        <w:r w:rsidRPr="00181935">
          <w:t>WCPFC ROP Minimum Standards Data Fields</w:t>
        </w:r>
      </w:ins>
      <w:ins w:id="23" w:author="農林水産省" w:date="2016-09-08T20:35:00Z">
        <w:r w:rsidRPr="00181935">
          <w:t>”</w:t>
        </w:r>
      </w:ins>
    </w:p>
  </w:footnote>
  <w:footnote w:id="4">
    <w:p w:rsidR="00AC7F6B" w:rsidRDefault="00AC7F6B">
      <w:pPr>
        <w:pStyle w:val="ac"/>
        <w:rPr>
          <w:lang w:eastAsia="ja-JP"/>
        </w:rPr>
      </w:pPr>
      <w:ins w:id="626" w:author="農林水産省" w:date="2016-09-08T22:24:00Z">
        <w:r>
          <w:rPr>
            <w:rStyle w:val="ae"/>
          </w:rPr>
          <w:t>*</w:t>
        </w:r>
        <w:r>
          <w:t xml:space="preserve"> </w:t>
        </w:r>
      </w:ins>
      <w:ins w:id="627" w:author="農林水産省" w:date="2016-09-08T22:25:00Z">
        <w:r w:rsidRPr="00715E4E">
          <w:t>Field listed in the “WCPFC ROP Minimum Standards Data Fields”</w:t>
        </w:r>
      </w:ins>
    </w:p>
  </w:footnote>
  <w:footnote w:id="5">
    <w:p w:rsidR="00AC7F6B" w:rsidRDefault="00AC7F6B">
      <w:pPr>
        <w:pStyle w:val="ac"/>
        <w:rPr>
          <w:lang w:eastAsia="ja-JP"/>
        </w:rPr>
      </w:pPr>
      <w:ins w:id="647" w:author="農林水産省" w:date="2016-09-08T23:08:00Z">
        <w:r>
          <w:rPr>
            <w:rStyle w:val="ae"/>
          </w:rPr>
          <w:t>*</w:t>
        </w:r>
        <w:r>
          <w:t xml:space="preserve"> </w:t>
        </w:r>
      </w:ins>
      <w:ins w:id="648" w:author="農林水産省" w:date="2016-09-08T23:09:00Z">
        <w:r w:rsidRPr="000E44A9">
          <w:t>Field listed in the “WCPFC ROP Minimum Standards Data Fields”</w:t>
        </w:r>
      </w:ins>
    </w:p>
  </w:footnote>
  <w:footnote w:id="6">
    <w:p w:rsidR="00AC7F6B" w:rsidRPr="00EC1A32" w:rsidRDefault="00AC7F6B">
      <w:pPr>
        <w:pStyle w:val="ac"/>
        <w:rPr>
          <w:lang w:eastAsia="ja-JP"/>
        </w:rPr>
      </w:pPr>
      <w:ins w:id="898" w:author="農林水産省" w:date="2016-09-09T01:00:00Z">
        <w:r>
          <w:rPr>
            <w:rStyle w:val="ae"/>
          </w:rPr>
          <w:t>*</w:t>
        </w:r>
        <w:r>
          <w:t xml:space="preserve"> </w:t>
        </w:r>
      </w:ins>
      <w:ins w:id="899" w:author="農林水産省" w:date="2016-09-09T01:01:00Z">
        <w:r w:rsidRPr="00EC1A32">
          <w:t>Field listed in the “WCPFC ROP Minimum Standards Data Fields”</w:t>
        </w:r>
      </w:ins>
    </w:p>
  </w:footnote>
  <w:footnote w:id="7">
    <w:p w:rsidR="00AC7F6B" w:rsidRPr="00EC1A32" w:rsidRDefault="00AC7F6B">
      <w:pPr>
        <w:pStyle w:val="ac"/>
        <w:rPr>
          <w:lang w:eastAsia="ja-JP"/>
        </w:rPr>
      </w:pPr>
    </w:p>
  </w:footnote>
  <w:footnote w:id="8">
    <w:p w:rsidR="00AC7F6B" w:rsidRDefault="00AC7F6B">
      <w:pPr>
        <w:pStyle w:val="ac"/>
        <w:rPr>
          <w:lang w:eastAsia="ja-JP"/>
        </w:rPr>
      </w:pPr>
      <w:ins w:id="932" w:author="農林水産省" w:date="2016-09-08T23:52:00Z">
        <w:r>
          <w:rPr>
            <w:rStyle w:val="ae"/>
          </w:rPr>
          <w:t>*</w:t>
        </w:r>
        <w:r>
          <w:t xml:space="preserve"> </w:t>
        </w:r>
        <w:r w:rsidRPr="0094454F">
          <w:t>Field listed in the “WCPFC ROP Minimum Standards Data Fields”</w:t>
        </w:r>
      </w:ins>
    </w:p>
  </w:footnote>
  <w:footnote w:id="9">
    <w:p w:rsidR="00AC7F6B" w:rsidRDefault="00AC7F6B">
      <w:pPr>
        <w:pStyle w:val="ac"/>
        <w:rPr>
          <w:lang w:eastAsia="ja-JP"/>
        </w:rPr>
      </w:pPr>
      <w:ins w:id="1182" w:author="農林水産省" w:date="2016-09-09T00:10:00Z">
        <w:r>
          <w:rPr>
            <w:rStyle w:val="ae"/>
          </w:rPr>
          <w:t>*</w:t>
        </w:r>
        <w:r>
          <w:t xml:space="preserve"> </w:t>
        </w:r>
        <w:r w:rsidRPr="00B1454A">
          <w:t>WCPFC ROP Minimum Standards Data Fields</w:t>
        </w:r>
      </w:ins>
    </w:p>
  </w:footnote>
  <w:footnote w:id="10">
    <w:p w:rsidR="00AC7F6B" w:rsidRDefault="00AC7F6B">
      <w:pPr>
        <w:pStyle w:val="ac"/>
        <w:rPr>
          <w:lang w:eastAsia="ja-JP"/>
        </w:rPr>
      </w:pPr>
      <w:ins w:id="1232" w:author="農林水産省" w:date="2016-09-09T00:14:00Z">
        <w:r>
          <w:rPr>
            <w:rStyle w:val="ae"/>
          </w:rPr>
          <w:t>*</w:t>
        </w:r>
        <w:r>
          <w:t xml:space="preserve"> </w:t>
        </w:r>
        <w:r w:rsidRPr="00B1454A">
          <w:t>WCPFC ROP Minimum Standards Data Fields</w:t>
        </w:r>
      </w:ins>
    </w:p>
  </w:footnote>
  <w:footnote w:id="11">
    <w:p w:rsidR="00AC7F6B" w:rsidRDefault="00AC7F6B">
      <w:pPr>
        <w:pStyle w:val="ac"/>
        <w:rPr>
          <w:lang w:eastAsia="ja-JP"/>
        </w:rPr>
      </w:pPr>
      <w:ins w:id="1246" w:author="農林水産省" w:date="2016-09-09T00:15:00Z">
        <w:r>
          <w:rPr>
            <w:rStyle w:val="ae"/>
          </w:rPr>
          <w:t>*</w:t>
        </w:r>
        <w:r>
          <w:t xml:space="preserve"> </w:t>
        </w:r>
        <w:r w:rsidRPr="00B1454A">
          <w:t>WCPFC ROP Minimum Standards Data Fields</w:t>
        </w:r>
      </w:ins>
    </w:p>
  </w:footnote>
  <w:footnote w:id="12">
    <w:p w:rsidR="00AC7F6B" w:rsidRDefault="00AC7F6B">
      <w:pPr>
        <w:pStyle w:val="ac"/>
        <w:rPr>
          <w:lang w:eastAsia="ja-JP"/>
        </w:rPr>
      </w:pPr>
      <w:ins w:id="1264" w:author="農林水産省" w:date="2016-09-09T01:29:00Z">
        <w:r>
          <w:rPr>
            <w:rStyle w:val="ae"/>
          </w:rPr>
          <w:t>*</w:t>
        </w:r>
        <w:r>
          <w:t xml:space="preserve"> </w:t>
        </w:r>
      </w:ins>
      <w:ins w:id="1265" w:author="農林水産省" w:date="2016-09-09T01:30:00Z">
        <w:r w:rsidRPr="00B7615B">
          <w:t>Field listed in the “WCPFC ROP Minimum Standards Data Fields”</w:t>
        </w:r>
      </w:ins>
    </w:p>
  </w:footnote>
  <w:footnote w:id="13">
    <w:p w:rsidR="00942FD2" w:rsidRPr="00942FD2" w:rsidRDefault="00942FD2">
      <w:pPr>
        <w:pStyle w:val="ac"/>
        <w:rPr>
          <w:lang w:eastAsia="ja-JP"/>
        </w:rPr>
      </w:pPr>
      <w:ins w:id="1694" w:author="農林水産省" w:date="2016-09-09T03:05:00Z">
        <w:r>
          <w:rPr>
            <w:rStyle w:val="ae"/>
          </w:rPr>
          <w:t>*</w:t>
        </w:r>
        <w:r>
          <w:t xml:space="preserve"> </w:t>
        </w:r>
      </w:ins>
      <w:ins w:id="1695" w:author="農林水産省" w:date="2016-09-09T03:06:00Z">
        <w:r w:rsidRPr="00942FD2">
          <w:t>Field listed in the “WCPFC ROP Minimum Standards Data Fields”</w:t>
        </w:r>
      </w:ins>
    </w:p>
  </w:footnote>
  <w:footnote w:id="14">
    <w:p w:rsidR="00AC7F6B" w:rsidRDefault="00AC7F6B">
      <w:pPr>
        <w:pStyle w:val="ac"/>
        <w:rPr>
          <w:lang w:eastAsia="ja-JP"/>
        </w:rPr>
      </w:pPr>
      <w:ins w:id="1818" w:author="農林水産省" w:date="2016-09-09T01:54:00Z">
        <w:r>
          <w:rPr>
            <w:rStyle w:val="ae"/>
          </w:rPr>
          <w:t>*</w:t>
        </w:r>
        <w:r>
          <w:t xml:space="preserve"> </w:t>
        </w:r>
      </w:ins>
      <w:ins w:id="1819" w:author="農林水産省" w:date="2016-09-09T01:55:00Z">
        <w:r w:rsidRPr="0089251F">
          <w:t>Field listed in the “WCPFC ROP Minimum Standards Data Fields”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F6B" w:rsidRDefault="00BF13DB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304141" o:spid="_x0000_s2050" type="#_x0000_t136" style="position:absolute;margin-left:0;margin-top:0;width:424.65pt;height:25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F6B" w:rsidRDefault="00BF13DB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304142" o:spid="_x0000_s2051" type="#_x0000_t136" style="position:absolute;margin-left:0;margin-top:0;width:424.65pt;height:25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F6B" w:rsidRDefault="00BF13DB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304140" o:spid="_x0000_s2049" type="#_x0000_t136" style="position:absolute;margin-left:0;margin-top:0;width:424.65pt;height:25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A69"/>
    <w:multiLevelType w:val="hybridMultilevel"/>
    <w:tmpl w:val="C760513C"/>
    <w:lvl w:ilvl="0" w:tplc="5E08B0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31A52"/>
    <w:multiLevelType w:val="hybridMultilevel"/>
    <w:tmpl w:val="E42607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6072"/>
    <w:multiLevelType w:val="hybridMultilevel"/>
    <w:tmpl w:val="89ACFE74"/>
    <w:lvl w:ilvl="0" w:tplc="608C5CE8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1FF2"/>
    <w:multiLevelType w:val="hybridMultilevel"/>
    <w:tmpl w:val="A0403F2A"/>
    <w:lvl w:ilvl="0" w:tplc="608C5CE8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6C0B95"/>
    <w:multiLevelType w:val="hybridMultilevel"/>
    <w:tmpl w:val="011CFEBE"/>
    <w:lvl w:ilvl="0" w:tplc="3D9C0702">
      <w:start w:val="10"/>
      <w:numFmt w:val="decimal"/>
      <w:lvlText w:val="%1"/>
      <w:lvlJc w:val="left"/>
      <w:pPr>
        <w:ind w:left="97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D18C8"/>
    <w:multiLevelType w:val="hybridMultilevel"/>
    <w:tmpl w:val="D7A8DF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DCD40D4"/>
    <w:multiLevelType w:val="hybridMultilevel"/>
    <w:tmpl w:val="A31278E6"/>
    <w:lvl w:ilvl="0" w:tplc="FADEC00A">
      <w:start w:val="1"/>
      <w:numFmt w:val="decimal"/>
      <w:lvlText w:val="%1"/>
      <w:lvlJc w:val="left"/>
      <w:pPr>
        <w:ind w:left="97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40" w:hanging="360"/>
      </w:pPr>
    </w:lvl>
    <w:lvl w:ilvl="2" w:tplc="0C09001B" w:tentative="1">
      <w:start w:val="1"/>
      <w:numFmt w:val="lowerRoman"/>
      <w:lvlText w:val="%3."/>
      <w:lvlJc w:val="right"/>
      <w:pPr>
        <w:ind w:left="2460" w:hanging="180"/>
      </w:pPr>
    </w:lvl>
    <w:lvl w:ilvl="3" w:tplc="0C09000F" w:tentative="1">
      <w:start w:val="1"/>
      <w:numFmt w:val="decimal"/>
      <w:lvlText w:val="%4."/>
      <w:lvlJc w:val="left"/>
      <w:pPr>
        <w:ind w:left="3180" w:hanging="360"/>
      </w:pPr>
    </w:lvl>
    <w:lvl w:ilvl="4" w:tplc="0C090019" w:tentative="1">
      <w:start w:val="1"/>
      <w:numFmt w:val="lowerLetter"/>
      <w:lvlText w:val="%5."/>
      <w:lvlJc w:val="left"/>
      <w:pPr>
        <w:ind w:left="3900" w:hanging="360"/>
      </w:pPr>
    </w:lvl>
    <w:lvl w:ilvl="5" w:tplc="0C09001B" w:tentative="1">
      <w:start w:val="1"/>
      <w:numFmt w:val="lowerRoman"/>
      <w:lvlText w:val="%6."/>
      <w:lvlJc w:val="right"/>
      <w:pPr>
        <w:ind w:left="4620" w:hanging="180"/>
      </w:pPr>
    </w:lvl>
    <w:lvl w:ilvl="6" w:tplc="0C09000F" w:tentative="1">
      <w:start w:val="1"/>
      <w:numFmt w:val="decimal"/>
      <w:lvlText w:val="%7."/>
      <w:lvlJc w:val="left"/>
      <w:pPr>
        <w:ind w:left="5340" w:hanging="360"/>
      </w:pPr>
    </w:lvl>
    <w:lvl w:ilvl="7" w:tplc="0C090019" w:tentative="1">
      <w:start w:val="1"/>
      <w:numFmt w:val="lowerLetter"/>
      <w:lvlText w:val="%8."/>
      <w:lvlJc w:val="left"/>
      <w:pPr>
        <w:ind w:left="6060" w:hanging="360"/>
      </w:pPr>
    </w:lvl>
    <w:lvl w:ilvl="8" w:tplc="0C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02C4298"/>
    <w:multiLevelType w:val="hybridMultilevel"/>
    <w:tmpl w:val="1966E050"/>
    <w:lvl w:ilvl="0" w:tplc="5F2C7A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F66AF1"/>
    <w:multiLevelType w:val="hybridMultilevel"/>
    <w:tmpl w:val="C7BC00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C479D"/>
    <w:multiLevelType w:val="hybridMultilevel"/>
    <w:tmpl w:val="D650713E"/>
    <w:lvl w:ilvl="0" w:tplc="FADEC00A">
      <w:start w:val="1"/>
      <w:numFmt w:val="decimal"/>
      <w:lvlText w:val="%1"/>
      <w:lvlJc w:val="left"/>
      <w:pPr>
        <w:ind w:left="67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80" w:hanging="360"/>
      </w:pPr>
    </w:lvl>
    <w:lvl w:ilvl="2" w:tplc="0C09001B" w:tentative="1">
      <w:start w:val="1"/>
      <w:numFmt w:val="lowerRoman"/>
      <w:lvlText w:val="%3."/>
      <w:lvlJc w:val="right"/>
      <w:pPr>
        <w:ind w:left="2100" w:hanging="180"/>
      </w:pPr>
    </w:lvl>
    <w:lvl w:ilvl="3" w:tplc="0C09000F" w:tentative="1">
      <w:start w:val="1"/>
      <w:numFmt w:val="decimal"/>
      <w:lvlText w:val="%4."/>
      <w:lvlJc w:val="left"/>
      <w:pPr>
        <w:ind w:left="2820" w:hanging="360"/>
      </w:pPr>
    </w:lvl>
    <w:lvl w:ilvl="4" w:tplc="0C090019" w:tentative="1">
      <w:start w:val="1"/>
      <w:numFmt w:val="lowerLetter"/>
      <w:lvlText w:val="%5."/>
      <w:lvlJc w:val="left"/>
      <w:pPr>
        <w:ind w:left="3540" w:hanging="360"/>
      </w:pPr>
    </w:lvl>
    <w:lvl w:ilvl="5" w:tplc="0C09001B" w:tentative="1">
      <w:start w:val="1"/>
      <w:numFmt w:val="lowerRoman"/>
      <w:lvlText w:val="%6."/>
      <w:lvlJc w:val="right"/>
      <w:pPr>
        <w:ind w:left="4260" w:hanging="180"/>
      </w:pPr>
    </w:lvl>
    <w:lvl w:ilvl="6" w:tplc="0C09000F" w:tentative="1">
      <w:start w:val="1"/>
      <w:numFmt w:val="decimal"/>
      <w:lvlText w:val="%7."/>
      <w:lvlJc w:val="left"/>
      <w:pPr>
        <w:ind w:left="4980" w:hanging="360"/>
      </w:pPr>
    </w:lvl>
    <w:lvl w:ilvl="7" w:tplc="0C090019" w:tentative="1">
      <w:start w:val="1"/>
      <w:numFmt w:val="lowerLetter"/>
      <w:lvlText w:val="%8."/>
      <w:lvlJc w:val="left"/>
      <w:pPr>
        <w:ind w:left="5700" w:hanging="360"/>
      </w:pPr>
    </w:lvl>
    <w:lvl w:ilvl="8" w:tplc="0C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398A1CCE"/>
    <w:multiLevelType w:val="hybridMultilevel"/>
    <w:tmpl w:val="403E1A54"/>
    <w:lvl w:ilvl="0" w:tplc="FA14748A">
      <w:start w:val="1"/>
      <w:numFmt w:val="decimal"/>
      <w:lvlText w:val="%1"/>
      <w:lvlJc w:val="left"/>
      <w:pPr>
        <w:ind w:left="46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70" w:hanging="360"/>
      </w:pPr>
    </w:lvl>
    <w:lvl w:ilvl="2" w:tplc="0C09001B" w:tentative="1">
      <w:start w:val="1"/>
      <w:numFmt w:val="lowerRoman"/>
      <w:lvlText w:val="%3."/>
      <w:lvlJc w:val="right"/>
      <w:pPr>
        <w:ind w:left="1890" w:hanging="180"/>
      </w:pPr>
    </w:lvl>
    <w:lvl w:ilvl="3" w:tplc="0C09000F" w:tentative="1">
      <w:start w:val="1"/>
      <w:numFmt w:val="decimal"/>
      <w:lvlText w:val="%4."/>
      <w:lvlJc w:val="left"/>
      <w:pPr>
        <w:ind w:left="2610" w:hanging="360"/>
      </w:pPr>
    </w:lvl>
    <w:lvl w:ilvl="4" w:tplc="0C090019" w:tentative="1">
      <w:start w:val="1"/>
      <w:numFmt w:val="lowerLetter"/>
      <w:lvlText w:val="%5."/>
      <w:lvlJc w:val="left"/>
      <w:pPr>
        <w:ind w:left="3330" w:hanging="360"/>
      </w:pPr>
    </w:lvl>
    <w:lvl w:ilvl="5" w:tplc="0C09001B" w:tentative="1">
      <w:start w:val="1"/>
      <w:numFmt w:val="lowerRoman"/>
      <w:lvlText w:val="%6."/>
      <w:lvlJc w:val="right"/>
      <w:pPr>
        <w:ind w:left="4050" w:hanging="180"/>
      </w:pPr>
    </w:lvl>
    <w:lvl w:ilvl="6" w:tplc="0C09000F" w:tentative="1">
      <w:start w:val="1"/>
      <w:numFmt w:val="decimal"/>
      <w:lvlText w:val="%7."/>
      <w:lvlJc w:val="left"/>
      <w:pPr>
        <w:ind w:left="4770" w:hanging="360"/>
      </w:pPr>
    </w:lvl>
    <w:lvl w:ilvl="7" w:tplc="0C090019" w:tentative="1">
      <w:start w:val="1"/>
      <w:numFmt w:val="lowerLetter"/>
      <w:lvlText w:val="%8."/>
      <w:lvlJc w:val="left"/>
      <w:pPr>
        <w:ind w:left="5490" w:hanging="360"/>
      </w:pPr>
    </w:lvl>
    <w:lvl w:ilvl="8" w:tplc="0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BC773CF"/>
    <w:multiLevelType w:val="multilevel"/>
    <w:tmpl w:val="3586E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95D3ACF"/>
    <w:multiLevelType w:val="hybridMultilevel"/>
    <w:tmpl w:val="CBA4E80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73060E"/>
    <w:multiLevelType w:val="hybridMultilevel"/>
    <w:tmpl w:val="0D749C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76A72AA1"/>
    <w:multiLevelType w:val="hybridMultilevel"/>
    <w:tmpl w:val="C220CC2E"/>
    <w:lvl w:ilvl="0" w:tplc="0C09000F">
      <w:start w:val="1"/>
      <w:numFmt w:val="decimal"/>
      <w:lvlText w:val="%1."/>
      <w:lvlJc w:val="left"/>
      <w:pPr>
        <w:ind w:left="450" w:hanging="360"/>
      </w:pPr>
    </w:lvl>
    <w:lvl w:ilvl="1" w:tplc="0C090019">
      <w:start w:val="1"/>
      <w:numFmt w:val="lowerLetter"/>
      <w:lvlText w:val="%2."/>
      <w:lvlJc w:val="left"/>
      <w:pPr>
        <w:ind w:left="1170" w:hanging="360"/>
      </w:pPr>
    </w:lvl>
    <w:lvl w:ilvl="2" w:tplc="0C09001B" w:tentative="1">
      <w:start w:val="1"/>
      <w:numFmt w:val="lowerRoman"/>
      <w:lvlText w:val="%3."/>
      <w:lvlJc w:val="right"/>
      <w:pPr>
        <w:ind w:left="1890" w:hanging="180"/>
      </w:pPr>
    </w:lvl>
    <w:lvl w:ilvl="3" w:tplc="0C09000F" w:tentative="1">
      <w:start w:val="1"/>
      <w:numFmt w:val="decimal"/>
      <w:lvlText w:val="%4."/>
      <w:lvlJc w:val="left"/>
      <w:pPr>
        <w:ind w:left="2610" w:hanging="360"/>
      </w:pPr>
    </w:lvl>
    <w:lvl w:ilvl="4" w:tplc="0C090019" w:tentative="1">
      <w:start w:val="1"/>
      <w:numFmt w:val="lowerLetter"/>
      <w:lvlText w:val="%5."/>
      <w:lvlJc w:val="left"/>
      <w:pPr>
        <w:ind w:left="3330" w:hanging="360"/>
      </w:pPr>
    </w:lvl>
    <w:lvl w:ilvl="5" w:tplc="0C09001B" w:tentative="1">
      <w:start w:val="1"/>
      <w:numFmt w:val="lowerRoman"/>
      <w:lvlText w:val="%6."/>
      <w:lvlJc w:val="right"/>
      <w:pPr>
        <w:ind w:left="4050" w:hanging="180"/>
      </w:pPr>
    </w:lvl>
    <w:lvl w:ilvl="6" w:tplc="0C09000F" w:tentative="1">
      <w:start w:val="1"/>
      <w:numFmt w:val="decimal"/>
      <w:lvlText w:val="%7."/>
      <w:lvlJc w:val="left"/>
      <w:pPr>
        <w:ind w:left="4770" w:hanging="360"/>
      </w:pPr>
    </w:lvl>
    <w:lvl w:ilvl="7" w:tplc="0C090019" w:tentative="1">
      <w:start w:val="1"/>
      <w:numFmt w:val="lowerLetter"/>
      <w:lvlText w:val="%8."/>
      <w:lvlJc w:val="left"/>
      <w:pPr>
        <w:ind w:left="5490" w:hanging="360"/>
      </w:pPr>
    </w:lvl>
    <w:lvl w:ilvl="8" w:tplc="0C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21"/>
    <w:rsid w:val="000019C9"/>
    <w:rsid w:val="00002340"/>
    <w:rsid w:val="0000555D"/>
    <w:rsid w:val="00006F54"/>
    <w:rsid w:val="00010CA5"/>
    <w:rsid w:val="00012802"/>
    <w:rsid w:val="00013757"/>
    <w:rsid w:val="00015C66"/>
    <w:rsid w:val="0001697E"/>
    <w:rsid w:val="000172BA"/>
    <w:rsid w:val="00017F55"/>
    <w:rsid w:val="00020ECD"/>
    <w:rsid w:val="00023419"/>
    <w:rsid w:val="00023FAB"/>
    <w:rsid w:val="00026456"/>
    <w:rsid w:val="0004382D"/>
    <w:rsid w:val="000442CE"/>
    <w:rsid w:val="00047EF2"/>
    <w:rsid w:val="00056B4F"/>
    <w:rsid w:val="00057C17"/>
    <w:rsid w:val="0006252B"/>
    <w:rsid w:val="0007034B"/>
    <w:rsid w:val="00070F3D"/>
    <w:rsid w:val="00076B02"/>
    <w:rsid w:val="000777AC"/>
    <w:rsid w:val="00084964"/>
    <w:rsid w:val="00091281"/>
    <w:rsid w:val="000A350C"/>
    <w:rsid w:val="000A3722"/>
    <w:rsid w:val="000A3CBD"/>
    <w:rsid w:val="000A40B0"/>
    <w:rsid w:val="000A499D"/>
    <w:rsid w:val="000B0561"/>
    <w:rsid w:val="000B34EB"/>
    <w:rsid w:val="000B7776"/>
    <w:rsid w:val="000C0919"/>
    <w:rsid w:val="000C3133"/>
    <w:rsid w:val="000C6430"/>
    <w:rsid w:val="000C733F"/>
    <w:rsid w:val="000C7F77"/>
    <w:rsid w:val="000D11C8"/>
    <w:rsid w:val="000D399C"/>
    <w:rsid w:val="000D459B"/>
    <w:rsid w:val="000D6D67"/>
    <w:rsid w:val="000E2BC4"/>
    <w:rsid w:val="000E44A9"/>
    <w:rsid w:val="000E47AD"/>
    <w:rsid w:val="000E6176"/>
    <w:rsid w:val="000E65F9"/>
    <w:rsid w:val="000F6045"/>
    <w:rsid w:val="001026A6"/>
    <w:rsid w:val="00107D8E"/>
    <w:rsid w:val="00115EAD"/>
    <w:rsid w:val="00120766"/>
    <w:rsid w:val="001225FC"/>
    <w:rsid w:val="001257A3"/>
    <w:rsid w:val="00131D37"/>
    <w:rsid w:val="0013583F"/>
    <w:rsid w:val="00140BF8"/>
    <w:rsid w:val="00141A44"/>
    <w:rsid w:val="001450B8"/>
    <w:rsid w:val="00150259"/>
    <w:rsid w:val="00153266"/>
    <w:rsid w:val="0015549E"/>
    <w:rsid w:val="00160251"/>
    <w:rsid w:val="0016109C"/>
    <w:rsid w:val="0016492E"/>
    <w:rsid w:val="00165EDD"/>
    <w:rsid w:val="001675FD"/>
    <w:rsid w:val="00170473"/>
    <w:rsid w:val="00176513"/>
    <w:rsid w:val="00180696"/>
    <w:rsid w:val="00181935"/>
    <w:rsid w:val="00181BBB"/>
    <w:rsid w:val="00183155"/>
    <w:rsid w:val="00192546"/>
    <w:rsid w:val="001930EA"/>
    <w:rsid w:val="00193E3A"/>
    <w:rsid w:val="00195F19"/>
    <w:rsid w:val="001968BC"/>
    <w:rsid w:val="001A125C"/>
    <w:rsid w:val="001A26EC"/>
    <w:rsid w:val="001A29DB"/>
    <w:rsid w:val="001A509F"/>
    <w:rsid w:val="001B3020"/>
    <w:rsid w:val="001B491A"/>
    <w:rsid w:val="001B7716"/>
    <w:rsid w:val="001B798D"/>
    <w:rsid w:val="001C4726"/>
    <w:rsid w:val="001C6033"/>
    <w:rsid w:val="001C789C"/>
    <w:rsid w:val="001E2622"/>
    <w:rsid w:val="001E29CE"/>
    <w:rsid w:val="001E417F"/>
    <w:rsid w:val="001E5A88"/>
    <w:rsid w:val="001E7DC2"/>
    <w:rsid w:val="001E7E6F"/>
    <w:rsid w:val="001F5549"/>
    <w:rsid w:val="002006B5"/>
    <w:rsid w:val="00202303"/>
    <w:rsid w:val="00212538"/>
    <w:rsid w:val="00213ED5"/>
    <w:rsid w:val="00214166"/>
    <w:rsid w:val="0021523E"/>
    <w:rsid w:val="00220360"/>
    <w:rsid w:val="0022400E"/>
    <w:rsid w:val="00225C4B"/>
    <w:rsid w:val="00227AEA"/>
    <w:rsid w:val="002362E0"/>
    <w:rsid w:val="00240C8C"/>
    <w:rsid w:val="00240D16"/>
    <w:rsid w:val="002501D7"/>
    <w:rsid w:val="002524A3"/>
    <w:rsid w:val="00254E41"/>
    <w:rsid w:val="00256266"/>
    <w:rsid w:val="0026057B"/>
    <w:rsid w:val="00262C6F"/>
    <w:rsid w:val="00272F98"/>
    <w:rsid w:val="002769AB"/>
    <w:rsid w:val="00286065"/>
    <w:rsid w:val="00291029"/>
    <w:rsid w:val="002A47FF"/>
    <w:rsid w:val="002A4F2D"/>
    <w:rsid w:val="002A6007"/>
    <w:rsid w:val="002A64E3"/>
    <w:rsid w:val="002B0C10"/>
    <w:rsid w:val="002B1E49"/>
    <w:rsid w:val="002B2554"/>
    <w:rsid w:val="002B2E9C"/>
    <w:rsid w:val="002B44BE"/>
    <w:rsid w:val="002B47DA"/>
    <w:rsid w:val="002B724B"/>
    <w:rsid w:val="002C0457"/>
    <w:rsid w:val="002C24D2"/>
    <w:rsid w:val="002C3CF3"/>
    <w:rsid w:val="002C4B81"/>
    <w:rsid w:val="002D1AD3"/>
    <w:rsid w:val="002D23B9"/>
    <w:rsid w:val="002D5C85"/>
    <w:rsid w:val="002D7715"/>
    <w:rsid w:val="002E054E"/>
    <w:rsid w:val="002F5C8F"/>
    <w:rsid w:val="003004EC"/>
    <w:rsid w:val="00304040"/>
    <w:rsid w:val="00307244"/>
    <w:rsid w:val="00307409"/>
    <w:rsid w:val="00310EE8"/>
    <w:rsid w:val="003129CF"/>
    <w:rsid w:val="00312AEE"/>
    <w:rsid w:val="00314631"/>
    <w:rsid w:val="00315AE6"/>
    <w:rsid w:val="0032680A"/>
    <w:rsid w:val="0032683B"/>
    <w:rsid w:val="00330C6A"/>
    <w:rsid w:val="003318EB"/>
    <w:rsid w:val="00335AC6"/>
    <w:rsid w:val="00335DA7"/>
    <w:rsid w:val="00343D87"/>
    <w:rsid w:val="003444B9"/>
    <w:rsid w:val="00345C89"/>
    <w:rsid w:val="00353624"/>
    <w:rsid w:val="003540D8"/>
    <w:rsid w:val="0035485D"/>
    <w:rsid w:val="00356182"/>
    <w:rsid w:val="003637CB"/>
    <w:rsid w:val="00365C55"/>
    <w:rsid w:val="00366A8D"/>
    <w:rsid w:val="0037294E"/>
    <w:rsid w:val="00372986"/>
    <w:rsid w:val="00380BC3"/>
    <w:rsid w:val="00380CEE"/>
    <w:rsid w:val="00382270"/>
    <w:rsid w:val="003829AD"/>
    <w:rsid w:val="00387BFE"/>
    <w:rsid w:val="0039359E"/>
    <w:rsid w:val="00394477"/>
    <w:rsid w:val="00397693"/>
    <w:rsid w:val="003A0DCE"/>
    <w:rsid w:val="003A3F39"/>
    <w:rsid w:val="003A62CF"/>
    <w:rsid w:val="003A6CF8"/>
    <w:rsid w:val="003B1B6E"/>
    <w:rsid w:val="003B2ECF"/>
    <w:rsid w:val="003B6974"/>
    <w:rsid w:val="003D0F28"/>
    <w:rsid w:val="003D40A4"/>
    <w:rsid w:val="003D4A63"/>
    <w:rsid w:val="003D513F"/>
    <w:rsid w:val="003D5570"/>
    <w:rsid w:val="003D7E25"/>
    <w:rsid w:val="003F40D3"/>
    <w:rsid w:val="003F4CBE"/>
    <w:rsid w:val="003F61C8"/>
    <w:rsid w:val="003F71E1"/>
    <w:rsid w:val="00403DFA"/>
    <w:rsid w:val="004064A8"/>
    <w:rsid w:val="00412BEC"/>
    <w:rsid w:val="004147B9"/>
    <w:rsid w:val="00416C1C"/>
    <w:rsid w:val="00416DAC"/>
    <w:rsid w:val="004209A3"/>
    <w:rsid w:val="00420A5B"/>
    <w:rsid w:val="00421F52"/>
    <w:rsid w:val="00424305"/>
    <w:rsid w:val="00445EEF"/>
    <w:rsid w:val="00455D5F"/>
    <w:rsid w:val="004612DC"/>
    <w:rsid w:val="0046135D"/>
    <w:rsid w:val="00461D53"/>
    <w:rsid w:val="00465ADE"/>
    <w:rsid w:val="004700D0"/>
    <w:rsid w:val="0047063B"/>
    <w:rsid w:val="00474286"/>
    <w:rsid w:val="004751EA"/>
    <w:rsid w:val="00475A36"/>
    <w:rsid w:val="00485F16"/>
    <w:rsid w:val="004876DD"/>
    <w:rsid w:val="00494EB9"/>
    <w:rsid w:val="00494F8D"/>
    <w:rsid w:val="004963F9"/>
    <w:rsid w:val="00497620"/>
    <w:rsid w:val="004A175A"/>
    <w:rsid w:val="004A28AD"/>
    <w:rsid w:val="004A2949"/>
    <w:rsid w:val="004A2FB0"/>
    <w:rsid w:val="004B00EF"/>
    <w:rsid w:val="004B1ECB"/>
    <w:rsid w:val="004B2EFA"/>
    <w:rsid w:val="004B48A7"/>
    <w:rsid w:val="004C22A0"/>
    <w:rsid w:val="004C51B1"/>
    <w:rsid w:val="004C5C3B"/>
    <w:rsid w:val="004C5D95"/>
    <w:rsid w:val="004C5F94"/>
    <w:rsid w:val="004C77B9"/>
    <w:rsid w:val="004D6284"/>
    <w:rsid w:val="004E1414"/>
    <w:rsid w:val="004E2821"/>
    <w:rsid w:val="004E472E"/>
    <w:rsid w:val="004F343F"/>
    <w:rsid w:val="00504033"/>
    <w:rsid w:val="005054E4"/>
    <w:rsid w:val="00515D96"/>
    <w:rsid w:val="00520BBB"/>
    <w:rsid w:val="005214F4"/>
    <w:rsid w:val="00521E13"/>
    <w:rsid w:val="00522044"/>
    <w:rsid w:val="005227D5"/>
    <w:rsid w:val="005232B3"/>
    <w:rsid w:val="0053075E"/>
    <w:rsid w:val="00531898"/>
    <w:rsid w:val="00532ED6"/>
    <w:rsid w:val="00533199"/>
    <w:rsid w:val="0053478A"/>
    <w:rsid w:val="00535A8A"/>
    <w:rsid w:val="00535D65"/>
    <w:rsid w:val="0053628F"/>
    <w:rsid w:val="00542C27"/>
    <w:rsid w:val="00551108"/>
    <w:rsid w:val="005515D2"/>
    <w:rsid w:val="005531A7"/>
    <w:rsid w:val="00553815"/>
    <w:rsid w:val="00554DCB"/>
    <w:rsid w:val="00561E81"/>
    <w:rsid w:val="00562266"/>
    <w:rsid w:val="00563E6C"/>
    <w:rsid w:val="00565CF3"/>
    <w:rsid w:val="00570311"/>
    <w:rsid w:val="005719D2"/>
    <w:rsid w:val="005731F6"/>
    <w:rsid w:val="00576511"/>
    <w:rsid w:val="0057675A"/>
    <w:rsid w:val="00577CCA"/>
    <w:rsid w:val="005911C0"/>
    <w:rsid w:val="00593E6A"/>
    <w:rsid w:val="00596292"/>
    <w:rsid w:val="0059666A"/>
    <w:rsid w:val="005A776A"/>
    <w:rsid w:val="005B1DC5"/>
    <w:rsid w:val="005B4430"/>
    <w:rsid w:val="005B78C4"/>
    <w:rsid w:val="005C04D8"/>
    <w:rsid w:val="005C4489"/>
    <w:rsid w:val="005C6E7A"/>
    <w:rsid w:val="005C705D"/>
    <w:rsid w:val="005C7391"/>
    <w:rsid w:val="005D13E4"/>
    <w:rsid w:val="005D49E3"/>
    <w:rsid w:val="005D6A10"/>
    <w:rsid w:val="005D77E2"/>
    <w:rsid w:val="005E08E3"/>
    <w:rsid w:val="005E35E8"/>
    <w:rsid w:val="005F0651"/>
    <w:rsid w:val="005F1A19"/>
    <w:rsid w:val="005F34DD"/>
    <w:rsid w:val="00600856"/>
    <w:rsid w:val="0060439A"/>
    <w:rsid w:val="00605217"/>
    <w:rsid w:val="00605283"/>
    <w:rsid w:val="00611FB6"/>
    <w:rsid w:val="00614EA0"/>
    <w:rsid w:val="00620844"/>
    <w:rsid w:val="00620FC0"/>
    <w:rsid w:val="00625D1D"/>
    <w:rsid w:val="00634256"/>
    <w:rsid w:val="006344E1"/>
    <w:rsid w:val="00634ED4"/>
    <w:rsid w:val="00640A33"/>
    <w:rsid w:val="00640AA4"/>
    <w:rsid w:val="00642F54"/>
    <w:rsid w:val="00645A4E"/>
    <w:rsid w:val="00651CB1"/>
    <w:rsid w:val="00655C81"/>
    <w:rsid w:val="006573A6"/>
    <w:rsid w:val="00657412"/>
    <w:rsid w:val="00660A34"/>
    <w:rsid w:val="006666DF"/>
    <w:rsid w:val="0067117C"/>
    <w:rsid w:val="00687FB9"/>
    <w:rsid w:val="006921C5"/>
    <w:rsid w:val="00692AAF"/>
    <w:rsid w:val="006A4576"/>
    <w:rsid w:val="006A5C95"/>
    <w:rsid w:val="006B43E7"/>
    <w:rsid w:val="006B6344"/>
    <w:rsid w:val="006B79F2"/>
    <w:rsid w:val="006C2117"/>
    <w:rsid w:val="006C37FE"/>
    <w:rsid w:val="006C49EC"/>
    <w:rsid w:val="006D77AC"/>
    <w:rsid w:val="006E1A6A"/>
    <w:rsid w:val="006F0A79"/>
    <w:rsid w:val="006F6A60"/>
    <w:rsid w:val="006F6CCE"/>
    <w:rsid w:val="007006D9"/>
    <w:rsid w:val="0070255D"/>
    <w:rsid w:val="007107E1"/>
    <w:rsid w:val="00714194"/>
    <w:rsid w:val="00715E4E"/>
    <w:rsid w:val="00715FB1"/>
    <w:rsid w:val="00721A47"/>
    <w:rsid w:val="00723D35"/>
    <w:rsid w:val="00724F7B"/>
    <w:rsid w:val="00731567"/>
    <w:rsid w:val="00732667"/>
    <w:rsid w:val="00741730"/>
    <w:rsid w:val="00743BEE"/>
    <w:rsid w:val="00744D3A"/>
    <w:rsid w:val="00746A09"/>
    <w:rsid w:val="00747762"/>
    <w:rsid w:val="00747F3C"/>
    <w:rsid w:val="00750F85"/>
    <w:rsid w:val="00755112"/>
    <w:rsid w:val="0075590C"/>
    <w:rsid w:val="00760DA5"/>
    <w:rsid w:val="007673E2"/>
    <w:rsid w:val="0076774D"/>
    <w:rsid w:val="00774D68"/>
    <w:rsid w:val="007805B3"/>
    <w:rsid w:val="00781914"/>
    <w:rsid w:val="00783169"/>
    <w:rsid w:val="00784251"/>
    <w:rsid w:val="007900F7"/>
    <w:rsid w:val="007918D3"/>
    <w:rsid w:val="007931FB"/>
    <w:rsid w:val="00793DCE"/>
    <w:rsid w:val="007A03A2"/>
    <w:rsid w:val="007A14C5"/>
    <w:rsid w:val="007A2452"/>
    <w:rsid w:val="007A2BE8"/>
    <w:rsid w:val="007A394A"/>
    <w:rsid w:val="007A3CC3"/>
    <w:rsid w:val="007A7E24"/>
    <w:rsid w:val="007B3432"/>
    <w:rsid w:val="007B5C34"/>
    <w:rsid w:val="007B6891"/>
    <w:rsid w:val="007C6913"/>
    <w:rsid w:val="007D06A7"/>
    <w:rsid w:val="007D205E"/>
    <w:rsid w:val="007F46F2"/>
    <w:rsid w:val="007F5E31"/>
    <w:rsid w:val="00802E91"/>
    <w:rsid w:val="008162DB"/>
    <w:rsid w:val="00824CAF"/>
    <w:rsid w:val="0082778F"/>
    <w:rsid w:val="008310E4"/>
    <w:rsid w:val="00831128"/>
    <w:rsid w:val="00835684"/>
    <w:rsid w:val="00837A21"/>
    <w:rsid w:val="00844046"/>
    <w:rsid w:val="00846B4F"/>
    <w:rsid w:val="0085521F"/>
    <w:rsid w:val="00860519"/>
    <w:rsid w:val="008655C5"/>
    <w:rsid w:val="008660FB"/>
    <w:rsid w:val="008661CA"/>
    <w:rsid w:val="00867F98"/>
    <w:rsid w:val="008704B5"/>
    <w:rsid w:val="00872AC6"/>
    <w:rsid w:val="008734CD"/>
    <w:rsid w:val="00875EE1"/>
    <w:rsid w:val="00876C82"/>
    <w:rsid w:val="00890C66"/>
    <w:rsid w:val="00892092"/>
    <w:rsid w:val="0089251F"/>
    <w:rsid w:val="008A078B"/>
    <w:rsid w:val="008A08CF"/>
    <w:rsid w:val="008A377B"/>
    <w:rsid w:val="008A4D0A"/>
    <w:rsid w:val="008B799C"/>
    <w:rsid w:val="008C03E6"/>
    <w:rsid w:val="008C1C98"/>
    <w:rsid w:val="008C4A68"/>
    <w:rsid w:val="008C5395"/>
    <w:rsid w:val="008C5B77"/>
    <w:rsid w:val="008C63AE"/>
    <w:rsid w:val="008D0ECA"/>
    <w:rsid w:val="008D3F8A"/>
    <w:rsid w:val="008E0CDC"/>
    <w:rsid w:val="008E1416"/>
    <w:rsid w:val="008E5616"/>
    <w:rsid w:val="008F4707"/>
    <w:rsid w:val="008F61AE"/>
    <w:rsid w:val="00903B8C"/>
    <w:rsid w:val="00910372"/>
    <w:rsid w:val="00913AEC"/>
    <w:rsid w:val="009221EC"/>
    <w:rsid w:val="00930256"/>
    <w:rsid w:val="0093030C"/>
    <w:rsid w:val="009373D9"/>
    <w:rsid w:val="00942862"/>
    <w:rsid w:val="00942FD2"/>
    <w:rsid w:val="0094454F"/>
    <w:rsid w:val="00944669"/>
    <w:rsid w:val="00946922"/>
    <w:rsid w:val="00954632"/>
    <w:rsid w:val="0095759A"/>
    <w:rsid w:val="00965DD1"/>
    <w:rsid w:val="0096667F"/>
    <w:rsid w:val="00970773"/>
    <w:rsid w:val="00973750"/>
    <w:rsid w:val="00982782"/>
    <w:rsid w:val="00995769"/>
    <w:rsid w:val="00995A4C"/>
    <w:rsid w:val="0099665B"/>
    <w:rsid w:val="009974E4"/>
    <w:rsid w:val="009978C9"/>
    <w:rsid w:val="009A3A21"/>
    <w:rsid w:val="009A4622"/>
    <w:rsid w:val="009B295D"/>
    <w:rsid w:val="009B59A5"/>
    <w:rsid w:val="009B6CDA"/>
    <w:rsid w:val="009B7CA4"/>
    <w:rsid w:val="009C0299"/>
    <w:rsid w:val="009D056F"/>
    <w:rsid w:val="009D1D01"/>
    <w:rsid w:val="009D71FF"/>
    <w:rsid w:val="009E2385"/>
    <w:rsid w:val="009E3050"/>
    <w:rsid w:val="009E4607"/>
    <w:rsid w:val="009E50DB"/>
    <w:rsid w:val="009F3C42"/>
    <w:rsid w:val="009F3CBF"/>
    <w:rsid w:val="009F52E5"/>
    <w:rsid w:val="00A03427"/>
    <w:rsid w:val="00A04B7D"/>
    <w:rsid w:val="00A065EE"/>
    <w:rsid w:val="00A06A79"/>
    <w:rsid w:val="00A10EEE"/>
    <w:rsid w:val="00A1105D"/>
    <w:rsid w:val="00A16449"/>
    <w:rsid w:val="00A21422"/>
    <w:rsid w:val="00A25D46"/>
    <w:rsid w:val="00A30E08"/>
    <w:rsid w:val="00A31185"/>
    <w:rsid w:val="00A3376D"/>
    <w:rsid w:val="00A36176"/>
    <w:rsid w:val="00A37F4E"/>
    <w:rsid w:val="00A41FF2"/>
    <w:rsid w:val="00A42866"/>
    <w:rsid w:val="00A44C1B"/>
    <w:rsid w:val="00A46D5C"/>
    <w:rsid w:val="00A47044"/>
    <w:rsid w:val="00A532EE"/>
    <w:rsid w:val="00A53D41"/>
    <w:rsid w:val="00A5609D"/>
    <w:rsid w:val="00A60476"/>
    <w:rsid w:val="00A60496"/>
    <w:rsid w:val="00A62A38"/>
    <w:rsid w:val="00A63B9B"/>
    <w:rsid w:val="00A70F0A"/>
    <w:rsid w:val="00A72BEE"/>
    <w:rsid w:val="00A76EB5"/>
    <w:rsid w:val="00A77D82"/>
    <w:rsid w:val="00A84269"/>
    <w:rsid w:val="00A861E6"/>
    <w:rsid w:val="00A86565"/>
    <w:rsid w:val="00A878CB"/>
    <w:rsid w:val="00A929B9"/>
    <w:rsid w:val="00A93E4C"/>
    <w:rsid w:val="00AA120D"/>
    <w:rsid w:val="00AA3C0F"/>
    <w:rsid w:val="00AA44E3"/>
    <w:rsid w:val="00AA63A6"/>
    <w:rsid w:val="00AB1E0D"/>
    <w:rsid w:val="00AC0004"/>
    <w:rsid w:val="00AC0BF2"/>
    <w:rsid w:val="00AC1BF9"/>
    <w:rsid w:val="00AC47B4"/>
    <w:rsid w:val="00AC7F6B"/>
    <w:rsid w:val="00AD0A72"/>
    <w:rsid w:val="00AD3568"/>
    <w:rsid w:val="00AD5582"/>
    <w:rsid w:val="00AD72B0"/>
    <w:rsid w:val="00AE11E1"/>
    <w:rsid w:val="00AF044A"/>
    <w:rsid w:val="00AF27B6"/>
    <w:rsid w:val="00AF33D6"/>
    <w:rsid w:val="00AF5234"/>
    <w:rsid w:val="00AF5747"/>
    <w:rsid w:val="00B04703"/>
    <w:rsid w:val="00B129AD"/>
    <w:rsid w:val="00B1454A"/>
    <w:rsid w:val="00B15791"/>
    <w:rsid w:val="00B16DB3"/>
    <w:rsid w:val="00B21BCA"/>
    <w:rsid w:val="00B228F1"/>
    <w:rsid w:val="00B231F0"/>
    <w:rsid w:val="00B23566"/>
    <w:rsid w:val="00B2492B"/>
    <w:rsid w:val="00B3516E"/>
    <w:rsid w:val="00B40394"/>
    <w:rsid w:val="00B42EFD"/>
    <w:rsid w:val="00B4385C"/>
    <w:rsid w:val="00B448BE"/>
    <w:rsid w:val="00B4577C"/>
    <w:rsid w:val="00B50675"/>
    <w:rsid w:val="00B52792"/>
    <w:rsid w:val="00B5321F"/>
    <w:rsid w:val="00B57344"/>
    <w:rsid w:val="00B57418"/>
    <w:rsid w:val="00B6060A"/>
    <w:rsid w:val="00B640E5"/>
    <w:rsid w:val="00B64253"/>
    <w:rsid w:val="00B6711E"/>
    <w:rsid w:val="00B727D8"/>
    <w:rsid w:val="00B738E0"/>
    <w:rsid w:val="00B7615B"/>
    <w:rsid w:val="00B8420B"/>
    <w:rsid w:val="00B86FD8"/>
    <w:rsid w:val="00B91286"/>
    <w:rsid w:val="00B916E7"/>
    <w:rsid w:val="00B977B9"/>
    <w:rsid w:val="00B97EFF"/>
    <w:rsid w:val="00BA1A43"/>
    <w:rsid w:val="00BA39FF"/>
    <w:rsid w:val="00BA424E"/>
    <w:rsid w:val="00BA5848"/>
    <w:rsid w:val="00BA5BED"/>
    <w:rsid w:val="00BB2576"/>
    <w:rsid w:val="00BB412F"/>
    <w:rsid w:val="00BB516F"/>
    <w:rsid w:val="00BB534E"/>
    <w:rsid w:val="00BC08BF"/>
    <w:rsid w:val="00BC1312"/>
    <w:rsid w:val="00BC1890"/>
    <w:rsid w:val="00BD349E"/>
    <w:rsid w:val="00BE65ED"/>
    <w:rsid w:val="00BF0229"/>
    <w:rsid w:val="00BF13DB"/>
    <w:rsid w:val="00BF2F68"/>
    <w:rsid w:val="00BF4EBC"/>
    <w:rsid w:val="00C00AE3"/>
    <w:rsid w:val="00C022A4"/>
    <w:rsid w:val="00C03564"/>
    <w:rsid w:val="00C047BF"/>
    <w:rsid w:val="00C04FF2"/>
    <w:rsid w:val="00C11763"/>
    <w:rsid w:val="00C12975"/>
    <w:rsid w:val="00C13861"/>
    <w:rsid w:val="00C13B4B"/>
    <w:rsid w:val="00C16D0A"/>
    <w:rsid w:val="00C24525"/>
    <w:rsid w:val="00C26B90"/>
    <w:rsid w:val="00C32CBD"/>
    <w:rsid w:val="00C418ED"/>
    <w:rsid w:val="00C42539"/>
    <w:rsid w:val="00C4785D"/>
    <w:rsid w:val="00C47EDF"/>
    <w:rsid w:val="00C53D58"/>
    <w:rsid w:val="00C54FDF"/>
    <w:rsid w:val="00C55A0F"/>
    <w:rsid w:val="00C603EB"/>
    <w:rsid w:val="00C607B1"/>
    <w:rsid w:val="00C747F5"/>
    <w:rsid w:val="00C8150A"/>
    <w:rsid w:val="00C86D7A"/>
    <w:rsid w:val="00C9785E"/>
    <w:rsid w:val="00CA449F"/>
    <w:rsid w:val="00CB50A0"/>
    <w:rsid w:val="00CB542A"/>
    <w:rsid w:val="00CB5506"/>
    <w:rsid w:val="00CB7EC5"/>
    <w:rsid w:val="00CC2C66"/>
    <w:rsid w:val="00CC5575"/>
    <w:rsid w:val="00CC6525"/>
    <w:rsid w:val="00CC74AC"/>
    <w:rsid w:val="00CD2800"/>
    <w:rsid w:val="00CD5BB4"/>
    <w:rsid w:val="00CD669B"/>
    <w:rsid w:val="00CF5C99"/>
    <w:rsid w:val="00D0102F"/>
    <w:rsid w:val="00D01B58"/>
    <w:rsid w:val="00D0483D"/>
    <w:rsid w:val="00D07536"/>
    <w:rsid w:val="00D108C8"/>
    <w:rsid w:val="00D13BC9"/>
    <w:rsid w:val="00D2055E"/>
    <w:rsid w:val="00D313F5"/>
    <w:rsid w:val="00D334F1"/>
    <w:rsid w:val="00D3352A"/>
    <w:rsid w:val="00D42F5D"/>
    <w:rsid w:val="00D45215"/>
    <w:rsid w:val="00D4572B"/>
    <w:rsid w:val="00D45E17"/>
    <w:rsid w:val="00D462CB"/>
    <w:rsid w:val="00D536B2"/>
    <w:rsid w:val="00D54682"/>
    <w:rsid w:val="00D670EB"/>
    <w:rsid w:val="00D678E8"/>
    <w:rsid w:val="00D73D0B"/>
    <w:rsid w:val="00D75C76"/>
    <w:rsid w:val="00D75E40"/>
    <w:rsid w:val="00D81D8F"/>
    <w:rsid w:val="00D85309"/>
    <w:rsid w:val="00D8793D"/>
    <w:rsid w:val="00D95598"/>
    <w:rsid w:val="00DA48B5"/>
    <w:rsid w:val="00DB6C37"/>
    <w:rsid w:val="00DC5238"/>
    <w:rsid w:val="00DD235C"/>
    <w:rsid w:val="00DD4089"/>
    <w:rsid w:val="00DD4496"/>
    <w:rsid w:val="00DE147D"/>
    <w:rsid w:val="00DE482A"/>
    <w:rsid w:val="00E124F3"/>
    <w:rsid w:val="00E12EA5"/>
    <w:rsid w:val="00E13478"/>
    <w:rsid w:val="00E16BE1"/>
    <w:rsid w:val="00E254CF"/>
    <w:rsid w:val="00E26214"/>
    <w:rsid w:val="00E265F0"/>
    <w:rsid w:val="00E2671A"/>
    <w:rsid w:val="00E27804"/>
    <w:rsid w:val="00E30726"/>
    <w:rsid w:val="00E3464E"/>
    <w:rsid w:val="00E35576"/>
    <w:rsid w:val="00E436CF"/>
    <w:rsid w:val="00E44E41"/>
    <w:rsid w:val="00E468F6"/>
    <w:rsid w:val="00E52A85"/>
    <w:rsid w:val="00E575BD"/>
    <w:rsid w:val="00E61978"/>
    <w:rsid w:val="00E644BE"/>
    <w:rsid w:val="00E6467B"/>
    <w:rsid w:val="00E64777"/>
    <w:rsid w:val="00E647AB"/>
    <w:rsid w:val="00E65ADD"/>
    <w:rsid w:val="00E66774"/>
    <w:rsid w:val="00E71D9A"/>
    <w:rsid w:val="00E72722"/>
    <w:rsid w:val="00E728E6"/>
    <w:rsid w:val="00E72AEB"/>
    <w:rsid w:val="00E76632"/>
    <w:rsid w:val="00E854F1"/>
    <w:rsid w:val="00E85D52"/>
    <w:rsid w:val="00E8607C"/>
    <w:rsid w:val="00E87A9D"/>
    <w:rsid w:val="00E91242"/>
    <w:rsid w:val="00E91D5D"/>
    <w:rsid w:val="00E925E2"/>
    <w:rsid w:val="00EA181B"/>
    <w:rsid w:val="00EA196F"/>
    <w:rsid w:val="00EA20F2"/>
    <w:rsid w:val="00EB0689"/>
    <w:rsid w:val="00EB520E"/>
    <w:rsid w:val="00EB5F57"/>
    <w:rsid w:val="00EC1A32"/>
    <w:rsid w:val="00EC376C"/>
    <w:rsid w:val="00EC42CA"/>
    <w:rsid w:val="00EC7484"/>
    <w:rsid w:val="00ED1C59"/>
    <w:rsid w:val="00ED42F0"/>
    <w:rsid w:val="00ED49A3"/>
    <w:rsid w:val="00EE4897"/>
    <w:rsid w:val="00EE7BF4"/>
    <w:rsid w:val="00EE7E25"/>
    <w:rsid w:val="00EF16EB"/>
    <w:rsid w:val="00F00D23"/>
    <w:rsid w:val="00F01273"/>
    <w:rsid w:val="00F02E4A"/>
    <w:rsid w:val="00F05128"/>
    <w:rsid w:val="00F07C9C"/>
    <w:rsid w:val="00F147EE"/>
    <w:rsid w:val="00F150F9"/>
    <w:rsid w:val="00F15F7A"/>
    <w:rsid w:val="00F23C8A"/>
    <w:rsid w:val="00F24354"/>
    <w:rsid w:val="00F26289"/>
    <w:rsid w:val="00F26B9D"/>
    <w:rsid w:val="00F271E8"/>
    <w:rsid w:val="00F3068D"/>
    <w:rsid w:val="00F30BF1"/>
    <w:rsid w:val="00F3119F"/>
    <w:rsid w:val="00F319EB"/>
    <w:rsid w:val="00F32C11"/>
    <w:rsid w:val="00F331C5"/>
    <w:rsid w:val="00F35B66"/>
    <w:rsid w:val="00F40081"/>
    <w:rsid w:val="00F57736"/>
    <w:rsid w:val="00F63B2A"/>
    <w:rsid w:val="00F64098"/>
    <w:rsid w:val="00F6482F"/>
    <w:rsid w:val="00F7056C"/>
    <w:rsid w:val="00F71A39"/>
    <w:rsid w:val="00F7409B"/>
    <w:rsid w:val="00F91EC3"/>
    <w:rsid w:val="00F974A7"/>
    <w:rsid w:val="00FA1D52"/>
    <w:rsid w:val="00FA3EEF"/>
    <w:rsid w:val="00FA3F54"/>
    <w:rsid w:val="00FA7702"/>
    <w:rsid w:val="00FA7867"/>
    <w:rsid w:val="00FB0BFA"/>
    <w:rsid w:val="00FB19A7"/>
    <w:rsid w:val="00FB24F5"/>
    <w:rsid w:val="00FB6E34"/>
    <w:rsid w:val="00FC2AA1"/>
    <w:rsid w:val="00FC3F79"/>
    <w:rsid w:val="00FC5ABF"/>
    <w:rsid w:val="00FD7C11"/>
    <w:rsid w:val="00FE52CE"/>
    <w:rsid w:val="00FE7399"/>
    <w:rsid w:val="00FF1D29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2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C13861"/>
    <w:pPr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147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FD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D2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ヘッダー (文字)"/>
    <w:basedOn w:val="a0"/>
    <w:link w:val="a6"/>
    <w:uiPriority w:val="99"/>
    <w:rsid w:val="007D205E"/>
  </w:style>
  <w:style w:type="paragraph" w:styleId="a8">
    <w:name w:val="footer"/>
    <w:basedOn w:val="a"/>
    <w:link w:val="a9"/>
    <w:uiPriority w:val="99"/>
    <w:unhideWhenUsed/>
    <w:rsid w:val="007D2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フッター (文字)"/>
    <w:basedOn w:val="a0"/>
    <w:link w:val="a8"/>
    <w:uiPriority w:val="99"/>
    <w:rsid w:val="007D205E"/>
  </w:style>
  <w:style w:type="paragraph" w:styleId="aa">
    <w:name w:val="Balloon Text"/>
    <w:basedOn w:val="a"/>
    <w:link w:val="ab"/>
    <w:uiPriority w:val="99"/>
    <w:semiHidden/>
    <w:unhideWhenUsed/>
    <w:rsid w:val="007A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A394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A21422"/>
    <w:pPr>
      <w:spacing w:after="0" w:line="240" w:lineRule="auto"/>
    </w:pPr>
    <w:rPr>
      <w:sz w:val="20"/>
      <w:szCs w:val="20"/>
    </w:rPr>
  </w:style>
  <w:style w:type="character" w:customStyle="1" w:styleId="ad">
    <w:name w:val="脚注文字列 (文字)"/>
    <w:basedOn w:val="a0"/>
    <w:link w:val="ac"/>
    <w:uiPriority w:val="99"/>
    <w:rsid w:val="00A2142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21422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EA20F2"/>
    <w:rPr>
      <w:color w:val="800080" w:themeColor="followedHyperlink"/>
      <w:u w:val="single"/>
    </w:rPr>
  </w:style>
  <w:style w:type="table" w:customStyle="1" w:styleId="TableGrid1">
    <w:name w:val="Table Grid1"/>
    <w:basedOn w:val="a1"/>
    <w:next w:val="a3"/>
    <w:uiPriority w:val="59"/>
    <w:rsid w:val="0081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3"/>
    <w:uiPriority w:val="59"/>
    <w:rsid w:val="0081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912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itle"/>
    <w:basedOn w:val="a"/>
    <w:next w:val="a"/>
    <w:link w:val="af1"/>
    <w:uiPriority w:val="10"/>
    <w:qFormat/>
    <w:rsid w:val="00E912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表題 (文字)"/>
    <w:basedOn w:val="a0"/>
    <w:link w:val="af0"/>
    <w:uiPriority w:val="10"/>
    <w:rsid w:val="00E912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TOC Heading"/>
    <w:basedOn w:val="1"/>
    <w:next w:val="a"/>
    <w:uiPriority w:val="39"/>
    <w:unhideWhenUsed/>
    <w:qFormat/>
    <w:rsid w:val="00C13861"/>
    <w:pPr>
      <w:outlineLvl w:val="9"/>
    </w:pPr>
    <w:rPr>
      <w:lang w:val="en-US" w:eastAsia="ja-JP"/>
    </w:rPr>
  </w:style>
  <w:style w:type="paragraph" w:styleId="11">
    <w:name w:val="toc 1"/>
    <w:basedOn w:val="a"/>
    <w:next w:val="a"/>
    <w:autoRedefine/>
    <w:uiPriority w:val="39"/>
    <w:unhideWhenUsed/>
    <w:rsid w:val="00FD7C11"/>
    <w:pPr>
      <w:tabs>
        <w:tab w:val="right" w:pos="720"/>
        <w:tab w:val="right" w:leader="dot" w:pos="9628"/>
      </w:tabs>
      <w:spacing w:before="120" w:after="120"/>
    </w:pPr>
    <w:rPr>
      <w:noProof/>
    </w:rPr>
  </w:style>
  <w:style w:type="character" w:customStyle="1" w:styleId="20">
    <w:name w:val="見出し 2 (文字)"/>
    <w:basedOn w:val="a0"/>
    <w:link w:val="2"/>
    <w:uiPriority w:val="9"/>
    <w:rsid w:val="00C1386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FD7C11"/>
    <w:pPr>
      <w:tabs>
        <w:tab w:val="left" w:pos="880"/>
        <w:tab w:val="right" w:leader="dot" w:pos="9628"/>
      </w:tabs>
      <w:spacing w:after="0" w:line="240" w:lineRule="auto"/>
      <w:ind w:left="221"/>
    </w:pPr>
    <w:rPr>
      <w:noProof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DE482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DE482A"/>
  </w:style>
  <w:style w:type="character" w:customStyle="1" w:styleId="af5">
    <w:name w:val="コメント文字列 (文字)"/>
    <w:basedOn w:val="a0"/>
    <w:link w:val="af4"/>
    <w:uiPriority w:val="99"/>
    <w:semiHidden/>
    <w:rsid w:val="00DE482A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482A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DE48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2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C13861"/>
    <w:pPr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147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4FD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D2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ヘッダー (文字)"/>
    <w:basedOn w:val="a0"/>
    <w:link w:val="a6"/>
    <w:uiPriority w:val="99"/>
    <w:rsid w:val="007D205E"/>
  </w:style>
  <w:style w:type="paragraph" w:styleId="a8">
    <w:name w:val="footer"/>
    <w:basedOn w:val="a"/>
    <w:link w:val="a9"/>
    <w:uiPriority w:val="99"/>
    <w:unhideWhenUsed/>
    <w:rsid w:val="007D2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フッター (文字)"/>
    <w:basedOn w:val="a0"/>
    <w:link w:val="a8"/>
    <w:uiPriority w:val="99"/>
    <w:rsid w:val="007D205E"/>
  </w:style>
  <w:style w:type="paragraph" w:styleId="aa">
    <w:name w:val="Balloon Text"/>
    <w:basedOn w:val="a"/>
    <w:link w:val="ab"/>
    <w:uiPriority w:val="99"/>
    <w:semiHidden/>
    <w:unhideWhenUsed/>
    <w:rsid w:val="007A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A394A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A21422"/>
    <w:pPr>
      <w:spacing w:after="0" w:line="240" w:lineRule="auto"/>
    </w:pPr>
    <w:rPr>
      <w:sz w:val="20"/>
      <w:szCs w:val="20"/>
    </w:rPr>
  </w:style>
  <w:style w:type="character" w:customStyle="1" w:styleId="ad">
    <w:name w:val="脚注文字列 (文字)"/>
    <w:basedOn w:val="a0"/>
    <w:link w:val="ac"/>
    <w:uiPriority w:val="99"/>
    <w:rsid w:val="00A2142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21422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EA20F2"/>
    <w:rPr>
      <w:color w:val="800080" w:themeColor="followedHyperlink"/>
      <w:u w:val="single"/>
    </w:rPr>
  </w:style>
  <w:style w:type="table" w:customStyle="1" w:styleId="TableGrid1">
    <w:name w:val="Table Grid1"/>
    <w:basedOn w:val="a1"/>
    <w:next w:val="a3"/>
    <w:uiPriority w:val="59"/>
    <w:rsid w:val="0081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3"/>
    <w:uiPriority w:val="59"/>
    <w:rsid w:val="0081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E912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itle"/>
    <w:basedOn w:val="a"/>
    <w:next w:val="a"/>
    <w:link w:val="af1"/>
    <w:uiPriority w:val="10"/>
    <w:qFormat/>
    <w:rsid w:val="00E912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表題 (文字)"/>
    <w:basedOn w:val="a0"/>
    <w:link w:val="af0"/>
    <w:uiPriority w:val="10"/>
    <w:rsid w:val="00E912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TOC Heading"/>
    <w:basedOn w:val="1"/>
    <w:next w:val="a"/>
    <w:uiPriority w:val="39"/>
    <w:unhideWhenUsed/>
    <w:qFormat/>
    <w:rsid w:val="00C13861"/>
    <w:pPr>
      <w:outlineLvl w:val="9"/>
    </w:pPr>
    <w:rPr>
      <w:lang w:val="en-US" w:eastAsia="ja-JP"/>
    </w:rPr>
  </w:style>
  <w:style w:type="paragraph" w:styleId="11">
    <w:name w:val="toc 1"/>
    <w:basedOn w:val="a"/>
    <w:next w:val="a"/>
    <w:autoRedefine/>
    <w:uiPriority w:val="39"/>
    <w:unhideWhenUsed/>
    <w:rsid w:val="00FD7C11"/>
    <w:pPr>
      <w:tabs>
        <w:tab w:val="right" w:pos="720"/>
        <w:tab w:val="right" w:leader="dot" w:pos="9628"/>
      </w:tabs>
      <w:spacing w:before="120" w:after="120"/>
    </w:pPr>
    <w:rPr>
      <w:noProof/>
    </w:rPr>
  </w:style>
  <w:style w:type="character" w:customStyle="1" w:styleId="20">
    <w:name w:val="見出し 2 (文字)"/>
    <w:basedOn w:val="a0"/>
    <w:link w:val="2"/>
    <w:uiPriority w:val="9"/>
    <w:rsid w:val="00C1386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FD7C11"/>
    <w:pPr>
      <w:tabs>
        <w:tab w:val="left" w:pos="880"/>
        <w:tab w:val="right" w:leader="dot" w:pos="9628"/>
      </w:tabs>
      <w:spacing w:after="0" w:line="240" w:lineRule="auto"/>
      <w:ind w:left="221"/>
    </w:pPr>
    <w:rPr>
      <w:noProof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DE482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DE482A"/>
  </w:style>
  <w:style w:type="character" w:customStyle="1" w:styleId="af5">
    <w:name w:val="コメント文字列 (文字)"/>
    <w:basedOn w:val="a0"/>
    <w:link w:val="af4"/>
    <w:uiPriority w:val="99"/>
    <w:semiHidden/>
    <w:rsid w:val="00DE482A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482A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DE48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n.wikipedia.org/wiki/ISO_3166-1" TargetMode="External"/><Relationship Id="rId18" Type="http://schemas.openxmlformats.org/officeDocument/2006/relationships/hyperlink" Target="http://www.fao.org/fishery/collection/asfis/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nece.org/cefact/locode/service/location" TargetMode="External"/><Relationship Id="rId17" Type="http://schemas.openxmlformats.org/officeDocument/2006/relationships/hyperlink" Target="http://www.spc.int/OceanFish/en/publications/doc_download/1318-2014-ll-trip-report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spc.int/OceanFish/en/publications/doc_download/1334-2014-ps-trip-report-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en.wikipedia.org/wiki/ISO_3166-1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c.int/OceanFish/en/ofpsection/fisheries-monitoring/observers" TargetMode="External"/><Relationship Id="rId2" Type="http://schemas.openxmlformats.org/officeDocument/2006/relationships/hyperlink" Target="http://www.spc.int/oceanfish/en/data-collection/241-data-collection-forms" TargetMode="External"/><Relationship Id="rId1" Type="http://schemas.openxmlformats.org/officeDocument/2006/relationships/hyperlink" Target="http://www.wcpfc.int/doc/table-rop-data-fields-including-instructions" TargetMode="External"/><Relationship Id="rId4" Type="http://schemas.openxmlformats.org/officeDocument/2006/relationships/hyperlink" Target="http://www.spc.int/OceanFish/en/certification-and-training-stand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16018</Words>
  <Characters>91303</Characters>
  <Application>Microsoft Office Word</Application>
  <DocSecurity>0</DocSecurity>
  <Lines>760</Lines>
  <Paragraphs>214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SPC/CPS</Company>
  <LinksUpToDate>false</LinksUpToDate>
  <CharactersWithSpaces>107107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peterw</dc:creator>
  <cp:lastModifiedBy>yujiro</cp:lastModifiedBy>
  <cp:revision>2</cp:revision>
  <cp:lastPrinted>2015-06-09T04:55:00Z</cp:lastPrinted>
  <dcterms:created xsi:type="dcterms:W3CDTF">2016-09-09T16:37:00Z</dcterms:created>
  <dcterms:modified xsi:type="dcterms:W3CDTF">2016-09-09T16:37:00Z</dcterms:modified>
</cp:coreProperties>
</file>